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80E59" w14:textId="539A1EC7" w:rsidR="005A2354" w:rsidRPr="005A2354" w:rsidRDefault="005A2354" w:rsidP="005A2354">
      <w:pPr>
        <w:pStyle w:val="Tytudokumentu"/>
        <w:spacing w:line="288" w:lineRule="auto"/>
        <w:rPr>
          <w:rFonts w:ascii="Arial" w:hAnsi="Arial" w:cs="Arial"/>
          <w:sz w:val="70"/>
          <w:szCs w:val="70"/>
        </w:rPr>
      </w:pPr>
      <w:r w:rsidRPr="005A2354">
        <w:rPr>
          <w:rFonts w:ascii="Arial" w:hAnsi="Arial" w:cs="Arial"/>
          <w:sz w:val="70"/>
          <w:szCs w:val="70"/>
        </w:rPr>
        <w:t>Dokumentacja integracyjna Systemu P1</w:t>
      </w:r>
    </w:p>
    <w:p w14:paraId="1F0B3205" w14:textId="757C191F" w:rsidR="005A2354" w:rsidRPr="005A2354" w:rsidRDefault="005A2354" w:rsidP="05E48C1E">
      <w:pPr>
        <w:keepNext/>
        <w:keepLines/>
        <w:spacing w:before="0" w:line="288" w:lineRule="auto"/>
        <w:jc w:val="right"/>
        <w:rPr>
          <w:rFonts w:ascii="Arial" w:eastAsia="Arial" w:hAnsi="Arial" w:cs="Arial"/>
          <w:sz w:val="36"/>
          <w:szCs w:val="36"/>
        </w:rPr>
      </w:pPr>
      <w:r w:rsidRPr="05E48C1E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 xml:space="preserve">W zakresie obsługi </w:t>
      </w:r>
      <w:r w:rsidR="00CF3B48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formularzy ZLK</w:t>
      </w:r>
      <w:r>
        <w:br/>
      </w:r>
    </w:p>
    <w:p w14:paraId="0B8A9A73" w14:textId="77777777" w:rsidR="005A2354" w:rsidRPr="005A2354" w:rsidRDefault="005A2354" w:rsidP="005A2354">
      <w:pPr>
        <w:keepNext/>
        <w:keepLines/>
        <w:spacing w:before="0" w:line="288" w:lineRule="auto"/>
        <w:jc w:val="right"/>
        <w:rPr>
          <w:rFonts w:ascii="Arial" w:hAnsi="Arial" w:cs="Arial"/>
          <w:b/>
          <w:smallCaps/>
          <w:color w:val="17365D"/>
          <w:sz w:val="36"/>
          <w:szCs w:val="20"/>
        </w:rPr>
      </w:pPr>
    </w:p>
    <w:p w14:paraId="5F53DCD5" w14:textId="7059DD08" w:rsidR="005A2354" w:rsidRPr="005A2354" w:rsidRDefault="005A2354" w:rsidP="2072CF5E">
      <w:pPr>
        <w:keepNext/>
        <w:keepLines/>
        <w:spacing w:before="0" w:line="288" w:lineRule="auto"/>
        <w:jc w:val="right"/>
        <w:rPr>
          <w:rFonts w:ascii="Arial" w:hAnsi="Arial" w:cs="Arial"/>
          <w:b/>
          <w:bCs/>
          <w:smallCaps/>
          <w:color w:val="17365D"/>
          <w:sz w:val="36"/>
          <w:szCs w:val="36"/>
        </w:rPr>
      </w:pPr>
      <w:r w:rsidRPr="2072CF5E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„Elektroniczna Platforma Gromadzenia, Analizy i Udostępniania zasobów cyfrowych o Zdarz</w:t>
      </w:r>
      <w:r w:rsidR="00544306" w:rsidRPr="2072CF5E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 xml:space="preserve">eniach Medycznych" (P1) – faza </w:t>
      </w:r>
      <w:r w:rsidR="007531DA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2</w:t>
      </w:r>
      <w:r w:rsidRPr="2072CF5E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 xml:space="preserve"> </w:t>
      </w:r>
    </w:p>
    <w:p w14:paraId="30107EF0" w14:textId="5BB4C95D" w:rsidR="005A2354" w:rsidRDefault="005A2354">
      <w:pPr>
        <w:spacing w:before="0" w:after="0" w:line="240" w:lineRule="auto"/>
        <w:jc w:val="left"/>
      </w:pPr>
      <w:r>
        <w:br w:type="page"/>
      </w:r>
    </w:p>
    <w:tbl>
      <w:tblPr>
        <w:tblW w:w="9072" w:type="dxa"/>
        <w:tblInd w:w="-45" w:type="dxa"/>
        <w:tblBorders>
          <w:top w:val="single" w:sz="18" w:space="0" w:color="8B8178"/>
          <w:left w:val="single" w:sz="18" w:space="0" w:color="8B8178"/>
          <w:bottom w:val="single" w:sz="18" w:space="0" w:color="8B8178"/>
          <w:right w:val="single" w:sz="18" w:space="0" w:color="8B8178"/>
          <w:insideH w:val="single" w:sz="6" w:space="0" w:color="8B8178"/>
          <w:insideV w:val="single" w:sz="6" w:space="0" w:color="8B8178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2054"/>
        <w:gridCol w:w="2410"/>
        <w:gridCol w:w="2126"/>
      </w:tblGrid>
      <w:tr w:rsidR="0001199F" w:rsidRPr="00C93E94" w14:paraId="0A696ACE" w14:textId="77777777" w:rsidTr="06A8CD02">
        <w:trPr>
          <w:trHeight w:val="340"/>
        </w:trPr>
        <w:tc>
          <w:tcPr>
            <w:tcW w:w="9072" w:type="dxa"/>
            <w:gridSpan w:val="4"/>
            <w:shd w:val="clear" w:color="auto" w:fill="17365D" w:themeFill="text2" w:themeFillShade="BF"/>
          </w:tcPr>
          <w:p w14:paraId="10118008" w14:textId="73D43C0C" w:rsidR="0001199F" w:rsidRPr="00C93E94" w:rsidRDefault="0001199F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lastRenderedPageBreak/>
              <w:br w:type="page"/>
            </w:r>
            <w:r w:rsidRPr="00C93E94">
              <w:rPr>
                <w:rFonts w:eastAsia="Calibri"/>
                <w:b/>
                <w:color w:val="FFFFFF"/>
              </w:rPr>
              <w:t>Metryka</w:t>
            </w:r>
          </w:p>
        </w:tc>
      </w:tr>
      <w:tr w:rsidR="0001199F" w:rsidRPr="00C93E94" w14:paraId="1F95477B" w14:textId="77777777" w:rsidTr="06A8CD02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093327A6" w14:textId="77777777" w:rsidR="0001199F" w:rsidRPr="00C93E94" w:rsidRDefault="0001199F" w:rsidP="00696DBD">
            <w:pPr>
              <w:pStyle w:val="Tabelanagwekdolewej"/>
            </w:pPr>
            <w:r w:rsidRPr="00C93E94">
              <w:t>Właściciel</w:t>
            </w:r>
          </w:p>
        </w:tc>
        <w:tc>
          <w:tcPr>
            <w:tcW w:w="6590" w:type="dxa"/>
            <w:gridSpan w:val="3"/>
          </w:tcPr>
          <w:p w14:paraId="0A84B15F" w14:textId="35F788DC" w:rsidR="0001199F" w:rsidRPr="00C93E94" w:rsidRDefault="0001199F" w:rsidP="00346824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 xml:space="preserve">Centrum </w:t>
            </w:r>
            <w:r w:rsidR="00346824">
              <w:rPr>
                <w:rFonts w:eastAsia="Calibri"/>
              </w:rPr>
              <w:t>e-Zdrowia</w:t>
            </w:r>
          </w:p>
        </w:tc>
      </w:tr>
      <w:tr w:rsidR="0001199F" w:rsidRPr="00C93E94" w14:paraId="79FFF0ED" w14:textId="77777777" w:rsidTr="06A8CD02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3CE3F57A" w14:textId="77777777" w:rsidR="0001199F" w:rsidRPr="00C93E94" w:rsidRDefault="0001199F" w:rsidP="00696DBD">
            <w:pPr>
              <w:pStyle w:val="Tabelanagwekdolewej"/>
            </w:pPr>
            <w:r w:rsidRPr="00C93E94">
              <w:t>Autor</w:t>
            </w:r>
          </w:p>
        </w:tc>
        <w:tc>
          <w:tcPr>
            <w:tcW w:w="6590" w:type="dxa"/>
            <w:gridSpan w:val="3"/>
          </w:tcPr>
          <w:p w14:paraId="104D2137" w14:textId="75A73683" w:rsidR="0001199F" w:rsidRPr="00C93E94" w:rsidRDefault="00346824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 xml:space="preserve">Centrum </w:t>
            </w:r>
            <w:r>
              <w:rPr>
                <w:rFonts w:eastAsia="Calibri"/>
              </w:rPr>
              <w:t>e-Zdrowia</w:t>
            </w:r>
          </w:p>
        </w:tc>
      </w:tr>
      <w:tr w:rsidR="0001199F" w:rsidRPr="00C93E94" w14:paraId="1DC08286" w14:textId="77777777" w:rsidTr="06A8CD02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6ACAABE8" w14:textId="77777777" w:rsidR="0001199F" w:rsidRPr="00C93E94" w:rsidRDefault="0001199F" w:rsidP="00696DBD">
            <w:pPr>
              <w:pStyle w:val="Tabelanagwekdolewej"/>
            </w:pPr>
            <w:r w:rsidRPr="00C93E94">
              <w:t>Recenzent</w:t>
            </w:r>
          </w:p>
        </w:tc>
        <w:tc>
          <w:tcPr>
            <w:tcW w:w="6590" w:type="dxa"/>
            <w:gridSpan w:val="3"/>
          </w:tcPr>
          <w:p w14:paraId="7C31CE33" w14:textId="49DCA925" w:rsidR="0001199F" w:rsidRPr="00C93E94" w:rsidRDefault="00346824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 xml:space="preserve">Centrum </w:t>
            </w:r>
            <w:r>
              <w:rPr>
                <w:rFonts w:eastAsia="Calibri"/>
              </w:rPr>
              <w:t>e-Zdrowia</w:t>
            </w:r>
          </w:p>
        </w:tc>
      </w:tr>
      <w:tr w:rsidR="0001199F" w:rsidRPr="00C93E94" w14:paraId="7C39B861" w14:textId="77777777" w:rsidTr="06A8CD02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7D5C1C3A" w14:textId="77777777" w:rsidR="0001199F" w:rsidRPr="00C93E94" w:rsidRDefault="0001199F" w:rsidP="00696DBD">
            <w:pPr>
              <w:pStyle w:val="Tabelanagwekdolewej"/>
            </w:pPr>
            <w:r>
              <w:t>Liczba stron</w:t>
            </w:r>
          </w:p>
        </w:tc>
        <w:tc>
          <w:tcPr>
            <w:tcW w:w="6590" w:type="dxa"/>
            <w:gridSpan w:val="3"/>
          </w:tcPr>
          <w:p w14:paraId="51B3DD32" w14:textId="3D7FF3C0" w:rsidR="0001199F" w:rsidRPr="00C93E94" w:rsidRDefault="00305139" w:rsidP="00A87A87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</w:tr>
      <w:tr w:rsidR="0001199F" w:rsidRPr="00C93E94" w14:paraId="23E0A9E4" w14:textId="77777777" w:rsidTr="06A8CD02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4D634CAF" w14:textId="77777777" w:rsidR="0001199F" w:rsidRPr="00C93E94" w:rsidRDefault="0001199F" w:rsidP="00696DBD">
            <w:pPr>
              <w:pStyle w:val="Tabelanagwekdolewej"/>
            </w:pPr>
            <w:r w:rsidRPr="00C93E94">
              <w:t>Zatwierdzający</w:t>
            </w:r>
          </w:p>
        </w:tc>
        <w:tc>
          <w:tcPr>
            <w:tcW w:w="2054" w:type="dxa"/>
            <w:shd w:val="clear" w:color="auto" w:fill="FFFFFF" w:themeFill="background1"/>
          </w:tcPr>
          <w:p w14:paraId="7581C1B1" w14:textId="757BCC96" w:rsidR="0001199F" w:rsidRPr="00C93E94" w:rsidRDefault="00346824" w:rsidP="00696DBD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CeZ</w:t>
            </w:r>
          </w:p>
        </w:tc>
        <w:tc>
          <w:tcPr>
            <w:tcW w:w="2410" w:type="dxa"/>
            <w:shd w:val="clear" w:color="auto" w:fill="17365D" w:themeFill="text2" w:themeFillShade="BF"/>
          </w:tcPr>
          <w:p w14:paraId="0DF0A7A1" w14:textId="77777777" w:rsidR="0001199F" w:rsidRPr="00C93E94" w:rsidRDefault="0001199F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Data zatwierdzenia</w:t>
            </w:r>
          </w:p>
        </w:tc>
        <w:tc>
          <w:tcPr>
            <w:tcW w:w="2126" w:type="dxa"/>
          </w:tcPr>
          <w:p w14:paraId="645B7692" w14:textId="351EDC48" w:rsidR="0001199F" w:rsidRPr="00C93E94" w:rsidRDefault="0001199F" w:rsidP="00462BE3">
            <w:pPr>
              <w:spacing w:before="48" w:after="48" w:line="288" w:lineRule="auto"/>
              <w:rPr>
                <w:rFonts w:eastAsia="Calibri"/>
              </w:rPr>
            </w:pPr>
          </w:p>
        </w:tc>
      </w:tr>
      <w:tr w:rsidR="0001199F" w:rsidRPr="00C93E94" w14:paraId="412A0D38" w14:textId="77777777" w:rsidTr="06A8CD02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7CE2440D" w14:textId="77777777" w:rsidR="0001199F" w:rsidRPr="00C93E94" w:rsidRDefault="0001199F" w:rsidP="00696DBD">
            <w:pPr>
              <w:pStyle w:val="Tabelanagwekdolewej"/>
            </w:pPr>
            <w:r w:rsidRPr="00C93E94">
              <w:t>Wersja</w:t>
            </w:r>
          </w:p>
        </w:tc>
        <w:tc>
          <w:tcPr>
            <w:tcW w:w="2054" w:type="dxa"/>
            <w:shd w:val="clear" w:color="auto" w:fill="FFFFFF" w:themeFill="background1"/>
          </w:tcPr>
          <w:p w14:paraId="0F5997B8" w14:textId="7DE97201" w:rsidR="0001199F" w:rsidRPr="00C93E94" w:rsidRDefault="002503B2" w:rsidP="7DDCC072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1.0</w:t>
            </w:r>
          </w:p>
        </w:tc>
        <w:tc>
          <w:tcPr>
            <w:tcW w:w="2410" w:type="dxa"/>
            <w:shd w:val="clear" w:color="auto" w:fill="17365D" w:themeFill="text2" w:themeFillShade="BF"/>
          </w:tcPr>
          <w:p w14:paraId="7B1E1E05" w14:textId="77777777" w:rsidR="0001199F" w:rsidRPr="00C93E94" w:rsidRDefault="0001199F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Status dokumentu</w:t>
            </w:r>
          </w:p>
        </w:tc>
        <w:tc>
          <w:tcPr>
            <w:tcW w:w="2126" w:type="dxa"/>
          </w:tcPr>
          <w:p w14:paraId="4D729E27" w14:textId="412FEBA9" w:rsidR="0001199F" w:rsidRPr="00C93E94" w:rsidRDefault="0001199F" w:rsidP="3831D4C5">
            <w:pPr>
              <w:spacing w:before="48" w:after="48" w:line="288" w:lineRule="auto"/>
              <w:rPr>
                <w:rFonts w:eastAsia="Calibri"/>
              </w:rPr>
            </w:pPr>
          </w:p>
        </w:tc>
      </w:tr>
      <w:tr w:rsidR="007C14D9" w:rsidRPr="00C93E94" w14:paraId="34CC0454" w14:textId="77777777" w:rsidTr="06A8CD02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0549E906" w14:textId="77777777" w:rsidR="007C14D9" w:rsidRPr="00C93E94" w:rsidRDefault="007C14D9" w:rsidP="007C14D9">
            <w:pPr>
              <w:pStyle w:val="Tabelanagwekdolewej"/>
            </w:pPr>
            <w:r w:rsidRPr="00C93E94">
              <w:t>Data utworzenia</w:t>
            </w:r>
          </w:p>
        </w:tc>
        <w:tc>
          <w:tcPr>
            <w:tcW w:w="2054" w:type="dxa"/>
            <w:shd w:val="clear" w:color="auto" w:fill="FFFFFF" w:themeFill="background1"/>
          </w:tcPr>
          <w:p w14:paraId="7F7D502F" w14:textId="76829347" w:rsidR="007C14D9" w:rsidRPr="00C93E94" w:rsidRDefault="007C14D9" w:rsidP="007C14D9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2022-04-25</w:t>
            </w:r>
          </w:p>
        </w:tc>
        <w:tc>
          <w:tcPr>
            <w:tcW w:w="2410" w:type="dxa"/>
            <w:shd w:val="clear" w:color="auto" w:fill="17365D" w:themeFill="text2" w:themeFillShade="BF"/>
          </w:tcPr>
          <w:p w14:paraId="057A2672" w14:textId="4D2FE511" w:rsidR="007C14D9" w:rsidRPr="00C93E94" w:rsidRDefault="007C14D9" w:rsidP="007C14D9">
            <w:pPr>
              <w:spacing w:before="48" w:after="48" w:line="288" w:lineRule="auto"/>
              <w:jc w:val="left"/>
              <w:rPr>
                <w:rFonts w:eastAsia="Calibri"/>
              </w:rPr>
            </w:pPr>
            <w:r w:rsidRPr="00EA1EA6">
              <w:rPr>
                <w:rFonts w:eastAsia="Calibri"/>
              </w:rPr>
              <w:t>2022-04-25</w:t>
            </w:r>
          </w:p>
        </w:tc>
        <w:tc>
          <w:tcPr>
            <w:tcW w:w="2126" w:type="dxa"/>
          </w:tcPr>
          <w:p w14:paraId="3A219132" w14:textId="235BBDDF" w:rsidR="007C14D9" w:rsidRPr="00C93E94" w:rsidRDefault="007C14D9" w:rsidP="007C14D9">
            <w:pPr>
              <w:spacing w:before="48" w:after="48" w:line="288" w:lineRule="auto"/>
              <w:rPr>
                <w:rFonts w:eastAsia="Calibri"/>
              </w:rPr>
            </w:pPr>
            <w:r w:rsidRPr="00EA1EA6">
              <w:rPr>
                <w:rFonts w:eastAsia="Calibri"/>
              </w:rPr>
              <w:t>2022-0</w:t>
            </w:r>
            <w:ins w:id="0" w:author="Autor">
              <w:r w:rsidR="00AE6804">
                <w:rPr>
                  <w:rFonts w:eastAsia="Calibri"/>
                </w:rPr>
                <w:t>6</w:t>
              </w:r>
              <w:del w:id="1" w:author="Autor">
                <w:r w:rsidR="004A0153" w:rsidDel="00AE6804">
                  <w:rPr>
                    <w:rFonts w:eastAsia="Calibri"/>
                  </w:rPr>
                  <w:delText>5</w:delText>
                </w:r>
              </w:del>
            </w:ins>
            <w:del w:id="2" w:author="Autor">
              <w:r w:rsidRPr="00EA1EA6" w:rsidDel="004A0153">
                <w:rPr>
                  <w:rFonts w:eastAsia="Calibri"/>
                </w:rPr>
                <w:delText>4</w:delText>
              </w:r>
            </w:del>
            <w:r w:rsidRPr="00EA1EA6">
              <w:rPr>
                <w:rFonts w:eastAsia="Calibri"/>
              </w:rPr>
              <w:t>-</w:t>
            </w:r>
            <w:ins w:id="3" w:author="Autor">
              <w:r w:rsidR="00AE6804">
                <w:rPr>
                  <w:rFonts w:eastAsia="Calibri"/>
                </w:rPr>
                <w:t>24</w:t>
              </w:r>
              <w:del w:id="4" w:author="Autor">
                <w:r w:rsidR="004A0153" w:rsidDel="00AE6804">
                  <w:rPr>
                    <w:rFonts w:eastAsia="Calibri"/>
                  </w:rPr>
                  <w:delText>10</w:delText>
                </w:r>
              </w:del>
            </w:ins>
            <w:del w:id="5" w:author="Autor">
              <w:r w:rsidRPr="00EA1EA6" w:rsidDel="004A0153">
                <w:rPr>
                  <w:rFonts w:eastAsia="Calibri"/>
                </w:rPr>
                <w:delText>25</w:delText>
              </w:r>
            </w:del>
          </w:p>
        </w:tc>
      </w:tr>
    </w:tbl>
    <w:p w14:paraId="34A098C5" w14:textId="77777777" w:rsidR="0001199F" w:rsidRPr="00460391" w:rsidRDefault="0001199F" w:rsidP="00647C0A">
      <w:pPr>
        <w:rPr>
          <w:rFonts w:eastAsia="Calibri"/>
        </w:rPr>
      </w:pPr>
    </w:p>
    <w:tbl>
      <w:tblPr>
        <w:tblW w:w="906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9"/>
        <w:gridCol w:w="997"/>
        <w:gridCol w:w="1661"/>
        <w:gridCol w:w="5005"/>
      </w:tblGrid>
      <w:tr w:rsidR="00E46697" w:rsidRPr="00460391" w14:paraId="21A083E1" w14:textId="77777777" w:rsidTr="006A2348">
        <w:trPr>
          <w:trHeight w:val="340"/>
        </w:trPr>
        <w:tc>
          <w:tcPr>
            <w:tcW w:w="9062" w:type="dxa"/>
            <w:gridSpan w:val="4"/>
            <w:shd w:val="clear" w:color="auto" w:fill="17365D" w:themeFill="text2" w:themeFillShade="BF"/>
          </w:tcPr>
          <w:p w14:paraId="78B3B7D6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Historia zmian</w:t>
            </w:r>
          </w:p>
        </w:tc>
      </w:tr>
      <w:tr w:rsidR="007B3746" w:rsidRPr="00460391" w14:paraId="79E83819" w14:textId="77777777" w:rsidTr="006A2348">
        <w:trPr>
          <w:trHeight w:val="340"/>
        </w:trPr>
        <w:tc>
          <w:tcPr>
            <w:tcW w:w="1399" w:type="dxa"/>
            <w:shd w:val="clear" w:color="auto" w:fill="17365D" w:themeFill="text2" w:themeFillShade="BF"/>
          </w:tcPr>
          <w:p w14:paraId="25F02163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Data</w:t>
            </w:r>
          </w:p>
        </w:tc>
        <w:tc>
          <w:tcPr>
            <w:tcW w:w="997" w:type="dxa"/>
            <w:shd w:val="clear" w:color="auto" w:fill="17365D" w:themeFill="text2" w:themeFillShade="BF"/>
          </w:tcPr>
          <w:p w14:paraId="083D93DB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Wersja</w:t>
            </w:r>
          </w:p>
        </w:tc>
        <w:tc>
          <w:tcPr>
            <w:tcW w:w="1661" w:type="dxa"/>
            <w:shd w:val="clear" w:color="auto" w:fill="17365D" w:themeFill="text2" w:themeFillShade="BF"/>
          </w:tcPr>
          <w:p w14:paraId="3D5DF793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Autor zmiany</w:t>
            </w:r>
          </w:p>
        </w:tc>
        <w:tc>
          <w:tcPr>
            <w:tcW w:w="5005" w:type="dxa"/>
            <w:shd w:val="clear" w:color="auto" w:fill="17365D" w:themeFill="text2" w:themeFillShade="BF"/>
          </w:tcPr>
          <w:p w14:paraId="58EF9306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Opis zmiany</w:t>
            </w:r>
          </w:p>
        </w:tc>
      </w:tr>
      <w:tr w:rsidR="00E46697" w:rsidRPr="00460391" w14:paraId="0201F7C9" w14:textId="77777777" w:rsidTr="006A2348">
        <w:trPr>
          <w:trHeight w:val="340"/>
        </w:trPr>
        <w:tc>
          <w:tcPr>
            <w:tcW w:w="1399" w:type="dxa"/>
          </w:tcPr>
          <w:p w14:paraId="5CBD1F00" w14:textId="03B1E593" w:rsidR="00E46697" w:rsidRPr="00460391" w:rsidRDefault="00346824" w:rsidP="51D4CDD3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202</w:t>
            </w:r>
            <w:r w:rsidR="00DD7178">
              <w:rPr>
                <w:rFonts w:eastAsia="Calibri"/>
                <w:sz w:val="16"/>
                <w:szCs w:val="16"/>
              </w:rPr>
              <w:t>2</w:t>
            </w:r>
            <w:r>
              <w:rPr>
                <w:rFonts w:eastAsia="Calibri"/>
                <w:sz w:val="16"/>
                <w:szCs w:val="16"/>
              </w:rPr>
              <w:t>-0</w:t>
            </w:r>
            <w:r w:rsidR="00DD7178">
              <w:rPr>
                <w:rFonts w:eastAsia="Calibri"/>
                <w:sz w:val="16"/>
                <w:szCs w:val="16"/>
              </w:rPr>
              <w:t>4</w:t>
            </w:r>
            <w:r w:rsidR="008358C3">
              <w:rPr>
                <w:rFonts w:eastAsia="Calibri"/>
                <w:sz w:val="16"/>
                <w:szCs w:val="16"/>
              </w:rPr>
              <w:t>-</w:t>
            </w:r>
            <w:r w:rsidR="00DD7178">
              <w:rPr>
                <w:rFonts w:eastAsia="Calibri"/>
                <w:sz w:val="16"/>
                <w:szCs w:val="16"/>
              </w:rPr>
              <w:t>25</w:t>
            </w:r>
          </w:p>
        </w:tc>
        <w:tc>
          <w:tcPr>
            <w:tcW w:w="997" w:type="dxa"/>
          </w:tcPr>
          <w:p w14:paraId="5E5B3005" w14:textId="3CA332D5" w:rsidR="00E46697" w:rsidRPr="00460391" w:rsidRDefault="00DD7178" w:rsidP="51D4CDD3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1.0</w:t>
            </w:r>
          </w:p>
        </w:tc>
        <w:tc>
          <w:tcPr>
            <w:tcW w:w="1661" w:type="dxa"/>
          </w:tcPr>
          <w:p w14:paraId="6B4E14AB" w14:textId="697CF4A1" w:rsidR="00E46697" w:rsidRPr="00460391" w:rsidRDefault="2878A9F8" w:rsidP="51D4CDD3">
            <w:pPr>
              <w:rPr>
                <w:rFonts w:eastAsia="Calibri"/>
                <w:sz w:val="16"/>
                <w:szCs w:val="16"/>
              </w:rPr>
            </w:pPr>
            <w:r w:rsidRPr="2072CF5E">
              <w:rPr>
                <w:rFonts w:eastAsia="Calibri"/>
                <w:sz w:val="16"/>
                <w:szCs w:val="16"/>
              </w:rPr>
              <w:t>C</w:t>
            </w:r>
            <w:r w:rsidR="2FB362E3" w:rsidRPr="2072CF5E">
              <w:rPr>
                <w:rFonts w:eastAsia="Calibri"/>
                <w:sz w:val="16"/>
                <w:szCs w:val="16"/>
              </w:rPr>
              <w:t>eZ</w:t>
            </w:r>
          </w:p>
        </w:tc>
        <w:tc>
          <w:tcPr>
            <w:tcW w:w="5005" w:type="dxa"/>
          </w:tcPr>
          <w:p w14:paraId="2D7BD0B2" w14:textId="77777777" w:rsidR="00E46697" w:rsidRPr="0058758D" w:rsidRDefault="51D4CDD3" w:rsidP="51D4CDD3">
            <w:pPr>
              <w:rPr>
                <w:rFonts w:eastAsia="Calibri" w:cstheme="minorHAnsi"/>
                <w:sz w:val="16"/>
                <w:szCs w:val="16"/>
              </w:rPr>
            </w:pPr>
            <w:r w:rsidRPr="0058758D">
              <w:rPr>
                <w:rFonts w:eastAsia="Calibri" w:cstheme="minorHAnsi"/>
                <w:sz w:val="16"/>
                <w:szCs w:val="16"/>
              </w:rPr>
              <w:t>Wersja inicjalna dokumentu</w:t>
            </w:r>
          </w:p>
        </w:tc>
      </w:tr>
      <w:tr w:rsidR="004A0153" w:rsidRPr="00460391" w14:paraId="735CDC99" w14:textId="77777777" w:rsidTr="006A2348">
        <w:trPr>
          <w:trHeight w:val="340"/>
          <w:ins w:id="6" w:author="Autor"/>
        </w:trPr>
        <w:tc>
          <w:tcPr>
            <w:tcW w:w="1399" w:type="dxa"/>
          </w:tcPr>
          <w:p w14:paraId="589D7806" w14:textId="7C1FE1C9" w:rsidR="004A0153" w:rsidRDefault="004A0153" w:rsidP="51D4CDD3">
            <w:pPr>
              <w:rPr>
                <w:ins w:id="7" w:author="Autor"/>
                <w:rFonts w:eastAsia="Calibri"/>
                <w:sz w:val="16"/>
                <w:szCs w:val="16"/>
              </w:rPr>
            </w:pPr>
            <w:ins w:id="8" w:author="Autor">
              <w:r>
                <w:rPr>
                  <w:rFonts w:eastAsia="Calibri"/>
                  <w:sz w:val="16"/>
                  <w:szCs w:val="16"/>
                </w:rPr>
                <w:t>2022-05-10</w:t>
              </w:r>
            </w:ins>
          </w:p>
        </w:tc>
        <w:tc>
          <w:tcPr>
            <w:tcW w:w="997" w:type="dxa"/>
          </w:tcPr>
          <w:p w14:paraId="2C1275EB" w14:textId="26D17ECE" w:rsidR="004A0153" w:rsidRDefault="004A0153" w:rsidP="51D4CDD3">
            <w:pPr>
              <w:rPr>
                <w:ins w:id="9" w:author="Autor"/>
                <w:rFonts w:eastAsia="Calibri"/>
                <w:sz w:val="16"/>
                <w:szCs w:val="16"/>
              </w:rPr>
            </w:pPr>
            <w:ins w:id="10" w:author="Autor">
              <w:r>
                <w:rPr>
                  <w:rFonts w:eastAsia="Calibri"/>
                  <w:sz w:val="16"/>
                  <w:szCs w:val="16"/>
                </w:rPr>
                <w:t>1.1</w:t>
              </w:r>
            </w:ins>
          </w:p>
        </w:tc>
        <w:tc>
          <w:tcPr>
            <w:tcW w:w="1661" w:type="dxa"/>
          </w:tcPr>
          <w:p w14:paraId="5B4275E3" w14:textId="1A6C9C50" w:rsidR="004A0153" w:rsidRPr="2072CF5E" w:rsidRDefault="004A0153" w:rsidP="51D4CDD3">
            <w:pPr>
              <w:rPr>
                <w:ins w:id="11" w:author="Autor"/>
                <w:rFonts w:eastAsia="Calibri"/>
                <w:sz w:val="16"/>
                <w:szCs w:val="16"/>
              </w:rPr>
            </w:pPr>
            <w:ins w:id="12" w:author="Autor">
              <w:r>
                <w:rPr>
                  <w:rFonts w:eastAsia="Calibri"/>
                  <w:sz w:val="16"/>
                  <w:szCs w:val="16"/>
                </w:rPr>
                <w:t>CeZ</w:t>
              </w:r>
            </w:ins>
          </w:p>
        </w:tc>
        <w:tc>
          <w:tcPr>
            <w:tcW w:w="5005" w:type="dxa"/>
          </w:tcPr>
          <w:p w14:paraId="1FB1642D" w14:textId="597ABD4D" w:rsidR="004A0153" w:rsidRPr="0058758D" w:rsidRDefault="004A0153" w:rsidP="51D4CDD3">
            <w:pPr>
              <w:rPr>
                <w:ins w:id="13" w:author="Autor"/>
                <w:rFonts w:eastAsia="Calibri" w:cstheme="minorHAnsi"/>
                <w:sz w:val="16"/>
                <w:szCs w:val="16"/>
              </w:rPr>
            </w:pPr>
            <w:ins w:id="14" w:author="Autor">
              <w:r>
                <w:rPr>
                  <w:rFonts w:eastAsia="Calibri" w:cstheme="minorHAnsi"/>
                  <w:sz w:val="16"/>
                  <w:szCs w:val="16"/>
                </w:rPr>
                <w:t>Dodanie słowników, zmiana wymagalności pól</w:t>
              </w:r>
            </w:ins>
          </w:p>
        </w:tc>
      </w:tr>
      <w:tr w:rsidR="00AE6804" w:rsidRPr="00460391" w14:paraId="1DB61120" w14:textId="77777777" w:rsidTr="006A2348">
        <w:trPr>
          <w:trHeight w:val="340"/>
          <w:ins w:id="15" w:author="Autor"/>
        </w:trPr>
        <w:tc>
          <w:tcPr>
            <w:tcW w:w="1399" w:type="dxa"/>
          </w:tcPr>
          <w:p w14:paraId="5BF27424" w14:textId="47C99A96" w:rsidR="00AE6804" w:rsidRDefault="00AE6804" w:rsidP="51D4CDD3">
            <w:pPr>
              <w:rPr>
                <w:ins w:id="16" w:author="Autor"/>
                <w:rFonts w:eastAsia="Calibri"/>
                <w:sz w:val="16"/>
                <w:szCs w:val="16"/>
              </w:rPr>
            </w:pPr>
            <w:ins w:id="17" w:author="Autor">
              <w:r>
                <w:rPr>
                  <w:rFonts w:eastAsia="Calibri"/>
                  <w:sz w:val="16"/>
                  <w:szCs w:val="16"/>
                </w:rPr>
                <w:t>2022-06-24</w:t>
              </w:r>
            </w:ins>
          </w:p>
        </w:tc>
        <w:tc>
          <w:tcPr>
            <w:tcW w:w="997" w:type="dxa"/>
          </w:tcPr>
          <w:p w14:paraId="7F5E7A37" w14:textId="1DABBD51" w:rsidR="00AE6804" w:rsidRDefault="00AE6804" w:rsidP="51D4CDD3">
            <w:pPr>
              <w:rPr>
                <w:ins w:id="18" w:author="Autor"/>
                <w:rFonts w:eastAsia="Calibri"/>
                <w:sz w:val="16"/>
                <w:szCs w:val="16"/>
              </w:rPr>
            </w:pPr>
            <w:ins w:id="19" w:author="Autor">
              <w:r>
                <w:rPr>
                  <w:rFonts w:eastAsia="Calibri"/>
                  <w:sz w:val="16"/>
                  <w:szCs w:val="16"/>
                </w:rPr>
                <w:t>1.2</w:t>
              </w:r>
            </w:ins>
          </w:p>
        </w:tc>
        <w:tc>
          <w:tcPr>
            <w:tcW w:w="1661" w:type="dxa"/>
          </w:tcPr>
          <w:p w14:paraId="66839AD2" w14:textId="707421D5" w:rsidR="00AE6804" w:rsidRDefault="00AE6804" w:rsidP="51D4CDD3">
            <w:pPr>
              <w:rPr>
                <w:ins w:id="20" w:author="Autor"/>
                <w:rFonts w:eastAsia="Calibri"/>
                <w:sz w:val="16"/>
                <w:szCs w:val="16"/>
              </w:rPr>
            </w:pPr>
            <w:ins w:id="21" w:author="Autor">
              <w:r>
                <w:rPr>
                  <w:rFonts w:eastAsia="Calibri"/>
                  <w:sz w:val="16"/>
                  <w:szCs w:val="16"/>
                </w:rPr>
                <w:t>CeZ</w:t>
              </w:r>
            </w:ins>
          </w:p>
        </w:tc>
        <w:tc>
          <w:tcPr>
            <w:tcW w:w="5005" w:type="dxa"/>
          </w:tcPr>
          <w:p w14:paraId="669C6B09" w14:textId="77777777" w:rsidR="00AE6804" w:rsidRDefault="00AE6804" w:rsidP="51D4CDD3">
            <w:pPr>
              <w:rPr>
                <w:ins w:id="22" w:author="Autor"/>
                <w:rFonts w:eastAsia="Calibri" w:cstheme="minorHAnsi"/>
                <w:sz w:val="16"/>
                <w:szCs w:val="16"/>
              </w:rPr>
            </w:pPr>
            <w:ins w:id="23" w:author="Autor">
              <w:r>
                <w:rPr>
                  <w:rFonts w:eastAsia="Calibri" w:cstheme="minorHAnsi"/>
                  <w:sz w:val="16"/>
                  <w:szCs w:val="16"/>
                </w:rPr>
                <w:t>Poprawa błędnej daty w przykładnie (usunięcie zera)</w:t>
              </w:r>
            </w:ins>
          </w:p>
          <w:p w14:paraId="36DD99C8" w14:textId="77777777" w:rsidR="00AE6804" w:rsidRDefault="00AE6804" w:rsidP="51D4CDD3">
            <w:pPr>
              <w:rPr>
                <w:ins w:id="24" w:author="Autor"/>
                <w:rFonts w:eastAsia="Calibri" w:cstheme="minorHAnsi"/>
                <w:sz w:val="16"/>
                <w:szCs w:val="16"/>
              </w:rPr>
            </w:pPr>
            <w:ins w:id="25" w:author="Autor">
              <w:r>
                <w:rPr>
                  <w:rFonts w:eastAsia="Calibri" w:cstheme="minorHAnsi"/>
                  <w:sz w:val="16"/>
                  <w:szCs w:val="16"/>
                </w:rPr>
                <w:t>Dodanie opisu dla pola icd10Zn4Ident</w:t>
              </w:r>
            </w:ins>
          </w:p>
          <w:p w14:paraId="61D75A74" w14:textId="543465A8" w:rsidR="00AE6804" w:rsidRDefault="00AE6804" w:rsidP="51D4CDD3">
            <w:pPr>
              <w:rPr>
                <w:ins w:id="26" w:author="Autor"/>
                <w:rFonts w:eastAsia="Calibri" w:cstheme="minorHAnsi"/>
                <w:sz w:val="16"/>
                <w:szCs w:val="16"/>
              </w:rPr>
            </w:pPr>
            <w:ins w:id="27" w:author="Autor">
              <w:r>
                <w:rPr>
                  <w:rFonts w:eastAsia="Calibri" w:cstheme="minorHAnsi"/>
                  <w:sz w:val="16"/>
                  <w:szCs w:val="16"/>
                </w:rPr>
                <w:t>Poprawa odpowiedzi w usłusze</w:t>
              </w:r>
              <w:bookmarkStart w:id="28" w:name="_GoBack"/>
              <w:bookmarkEnd w:id="28"/>
            </w:ins>
          </w:p>
        </w:tc>
      </w:tr>
    </w:tbl>
    <w:p w14:paraId="2DE4B82D" w14:textId="1C9E25AC" w:rsidR="00F12A29" w:rsidRPr="00000BCB" w:rsidRDefault="00F12A29">
      <w:pPr>
        <w:spacing w:before="0" w:after="0" w:line="240" w:lineRule="auto"/>
        <w:jc w:val="left"/>
      </w:pPr>
    </w:p>
    <w:tbl>
      <w:tblPr>
        <w:tblW w:w="9123" w:type="dxa"/>
        <w:tblInd w:w="-15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1683"/>
        <w:gridCol w:w="7440"/>
      </w:tblGrid>
      <w:tr w:rsidR="00E46697" w:rsidRPr="00460391" w14:paraId="277BE260" w14:textId="77777777" w:rsidTr="2072CF5E">
        <w:trPr>
          <w:trHeight w:val="397"/>
          <w:tblHeader/>
        </w:trPr>
        <w:tc>
          <w:tcPr>
            <w:tcW w:w="9123" w:type="dxa"/>
            <w:gridSpan w:val="2"/>
            <w:shd w:val="clear" w:color="auto" w:fill="17365D" w:themeFill="text2" w:themeFillShade="BF"/>
          </w:tcPr>
          <w:p w14:paraId="3E7B9E7C" w14:textId="77777777" w:rsidR="00E46697" w:rsidRPr="00460391" w:rsidRDefault="00E46697" w:rsidP="00647C0A">
            <w:pPr>
              <w:pStyle w:val="Tabelanagwekdolewej"/>
            </w:pPr>
            <w:r w:rsidRPr="00460391">
              <w:t>Dokumenty powiązane</w:t>
            </w:r>
          </w:p>
        </w:tc>
      </w:tr>
      <w:tr w:rsidR="00E46697" w:rsidRPr="00460391" w14:paraId="46AB2088" w14:textId="77777777" w:rsidTr="2072CF5E">
        <w:trPr>
          <w:trHeight w:val="397"/>
        </w:trPr>
        <w:tc>
          <w:tcPr>
            <w:tcW w:w="1683" w:type="dxa"/>
            <w:shd w:val="clear" w:color="auto" w:fill="17365D" w:themeFill="text2" w:themeFillShade="BF"/>
          </w:tcPr>
          <w:p w14:paraId="56A842DB" w14:textId="77777777" w:rsidR="00E46697" w:rsidRPr="00460391" w:rsidRDefault="00E46697" w:rsidP="00647C0A">
            <w:pPr>
              <w:pStyle w:val="Tabelanagwekdolewej"/>
            </w:pPr>
            <w:r w:rsidRPr="00460391">
              <w:t>Nazwa pliku</w:t>
            </w:r>
          </w:p>
        </w:tc>
        <w:tc>
          <w:tcPr>
            <w:tcW w:w="7440" w:type="dxa"/>
            <w:shd w:val="clear" w:color="auto" w:fill="auto"/>
          </w:tcPr>
          <w:p w14:paraId="1019BE6D" w14:textId="16510185" w:rsidR="00567FC5" w:rsidRPr="00460391" w:rsidRDefault="00AC2CAD" w:rsidP="00FF7828">
            <w:pPr>
              <w:pStyle w:val="tabelanormalny"/>
            </w:pPr>
            <w:ins w:id="29" w:author="Autor">
              <w:r>
                <w:t>zlk1_icd10.xlsx</w:t>
              </w:r>
            </w:ins>
          </w:p>
        </w:tc>
      </w:tr>
      <w:tr w:rsidR="00E46697" w:rsidRPr="00460391" w14:paraId="2C695E38" w14:textId="77777777" w:rsidTr="2072CF5E">
        <w:trPr>
          <w:trHeight w:val="397"/>
        </w:trPr>
        <w:tc>
          <w:tcPr>
            <w:tcW w:w="1683" w:type="dxa"/>
            <w:shd w:val="clear" w:color="auto" w:fill="17365D" w:themeFill="text2" w:themeFillShade="BF"/>
          </w:tcPr>
          <w:p w14:paraId="2E0BDF71" w14:textId="77777777" w:rsidR="00E46697" w:rsidRPr="00460391" w:rsidRDefault="00E46697" w:rsidP="00647C0A">
            <w:pPr>
              <w:pStyle w:val="Tabelanagwekdolewej"/>
            </w:pPr>
            <w:r w:rsidRPr="00460391">
              <w:t>Zakres</w:t>
            </w:r>
          </w:p>
        </w:tc>
        <w:tc>
          <w:tcPr>
            <w:tcW w:w="7440" w:type="dxa"/>
            <w:shd w:val="clear" w:color="auto" w:fill="auto"/>
          </w:tcPr>
          <w:p w14:paraId="1887CA52" w14:textId="28D8A617" w:rsidR="00E46697" w:rsidRPr="00460391" w:rsidRDefault="00CA3FF8" w:rsidP="00FF7828">
            <w:pPr>
              <w:pStyle w:val="tabelanormalny"/>
            </w:pPr>
            <w:ins w:id="30" w:author="Autor">
              <w:r>
                <w:t>Kody oraz identyfikatory kodów ICD10 dla obszaru ZLK</w:t>
              </w:r>
            </w:ins>
          </w:p>
        </w:tc>
      </w:tr>
    </w:tbl>
    <w:p w14:paraId="2BB8FFBB" w14:textId="4C85FFE9" w:rsidR="00F02664" w:rsidRDefault="00F02664"/>
    <w:p w14:paraId="7142EB8D" w14:textId="77777777" w:rsidR="00F02664" w:rsidRDefault="00F02664"/>
    <w:p w14:paraId="2F0E62F8" w14:textId="77777777" w:rsidR="00F02664" w:rsidRDefault="00F02664">
      <w:pPr>
        <w:spacing w:before="0" w:after="0" w:line="240" w:lineRule="auto"/>
        <w:jc w:val="left"/>
      </w:pPr>
      <w:r>
        <w:br w:type="page"/>
      </w:r>
    </w:p>
    <w:sdt>
      <w:sdtPr>
        <w:rPr>
          <w:rFonts w:asciiTheme="minorHAnsi" w:eastAsia="Times New Roman" w:hAnsiTheme="minorHAnsi" w:cstheme="minorBidi"/>
          <w:b/>
          <w:color w:val="auto"/>
          <w:sz w:val="22"/>
          <w:szCs w:val="24"/>
          <w:shd w:val="clear" w:color="auto" w:fill="E6E6E6"/>
          <w:lang w:eastAsia="en-US"/>
        </w:rPr>
        <w:id w:val="1616555797"/>
        <w:docPartObj>
          <w:docPartGallery w:val="Table of Contents"/>
          <w:docPartUnique/>
        </w:docPartObj>
      </w:sdtPr>
      <w:sdtEndPr/>
      <w:sdtContent>
        <w:p w14:paraId="5F772756" w14:textId="3B5FC535" w:rsidR="00647C0A" w:rsidRPr="007F106C" w:rsidRDefault="4758FB0F" w:rsidP="7E1E2BA5">
          <w:pPr>
            <w:pStyle w:val="Nagwekspisutreci"/>
          </w:pPr>
          <w:r>
            <w:t>Spis treści</w:t>
          </w:r>
        </w:p>
        <w:p w14:paraId="6E2F9ACA" w14:textId="0E221444" w:rsidR="007271F1" w:rsidRDefault="00647C0A">
          <w:pPr>
            <w:pStyle w:val="Spistreci1"/>
            <w:rPr>
              <w:rFonts w:eastAsiaTheme="minorEastAsia"/>
              <w:b w:val="0"/>
              <w:noProof/>
              <w:szCs w:val="22"/>
              <w:lang w:eastAsia="pl-PL"/>
            </w:rPr>
          </w:pPr>
          <w:r w:rsidRPr="254E4023">
            <w:rPr>
              <w:color w:val="2B579A"/>
              <w:shd w:val="clear" w:color="auto" w:fill="E6E6E6"/>
            </w:rPr>
            <w:fldChar w:fldCharType="begin"/>
          </w:r>
          <w:r>
            <w:instrText xml:space="preserve"> TOC \o "1-3" \h \z \u </w:instrText>
          </w:r>
          <w:r w:rsidRPr="254E4023">
            <w:rPr>
              <w:color w:val="2B579A"/>
              <w:shd w:val="clear" w:color="auto" w:fill="E6E6E6"/>
            </w:rPr>
            <w:fldChar w:fldCharType="separate"/>
          </w:r>
          <w:hyperlink w:anchor="_Toc101801788" w:history="1">
            <w:r w:rsidR="007271F1" w:rsidRPr="001159ED">
              <w:rPr>
                <w:rStyle w:val="Hipercze"/>
                <w:noProof/>
              </w:rPr>
              <w:t>1.</w:t>
            </w:r>
            <w:r w:rsidR="007271F1">
              <w:rPr>
                <w:rFonts w:eastAsiaTheme="minorEastAsia"/>
                <w:b w:val="0"/>
                <w:noProof/>
                <w:szCs w:val="22"/>
                <w:lang w:eastAsia="pl-PL"/>
              </w:rPr>
              <w:tab/>
            </w:r>
            <w:r w:rsidR="007271F1" w:rsidRPr="001159ED">
              <w:rPr>
                <w:rStyle w:val="Hipercze"/>
                <w:noProof/>
              </w:rPr>
              <w:t>Wstęp</w:t>
            </w:r>
            <w:r w:rsidR="007271F1">
              <w:rPr>
                <w:noProof/>
                <w:webHidden/>
              </w:rPr>
              <w:tab/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7271F1">
              <w:rPr>
                <w:noProof/>
                <w:webHidden/>
              </w:rPr>
              <w:instrText xml:space="preserve"> PAGEREF _Toc101801788 \h </w:instrTex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7271F1">
              <w:rPr>
                <w:noProof/>
                <w:webHidden/>
              </w:rPr>
              <w:t>4</w: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33521E09" w14:textId="0FCDFFA0" w:rsidR="007271F1" w:rsidRDefault="00AE6804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01801789" w:history="1">
            <w:r w:rsidR="007271F1" w:rsidRPr="001159ED">
              <w:rPr>
                <w:rStyle w:val="Hipercze"/>
                <w:noProof/>
              </w:rPr>
              <w:t>Cel i zakres dokumentu</w:t>
            </w:r>
            <w:r w:rsidR="007271F1">
              <w:rPr>
                <w:noProof/>
                <w:webHidden/>
              </w:rPr>
              <w:tab/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7271F1">
              <w:rPr>
                <w:noProof/>
                <w:webHidden/>
              </w:rPr>
              <w:instrText xml:space="preserve"> PAGEREF _Toc101801789 \h </w:instrTex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7271F1">
              <w:rPr>
                <w:noProof/>
                <w:webHidden/>
              </w:rPr>
              <w:t>4</w: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70571369" w14:textId="4551E5C2" w:rsidR="007271F1" w:rsidRDefault="00AE6804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01801790" w:history="1">
            <w:r w:rsidR="007271F1" w:rsidRPr="001159ED">
              <w:rPr>
                <w:rStyle w:val="Hipercze"/>
                <w:noProof/>
              </w:rPr>
              <w:t>Wykorzystywane skróty i terminy</w:t>
            </w:r>
            <w:r w:rsidR="007271F1">
              <w:rPr>
                <w:noProof/>
                <w:webHidden/>
              </w:rPr>
              <w:tab/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7271F1">
              <w:rPr>
                <w:noProof/>
                <w:webHidden/>
              </w:rPr>
              <w:instrText xml:space="preserve"> PAGEREF _Toc101801790 \h </w:instrTex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7271F1">
              <w:rPr>
                <w:noProof/>
                <w:webHidden/>
              </w:rPr>
              <w:t>5</w: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5790A2AC" w14:textId="629AC15C" w:rsidR="007271F1" w:rsidRDefault="00AE6804">
          <w:pPr>
            <w:pStyle w:val="Spistreci1"/>
            <w:rPr>
              <w:rFonts w:eastAsiaTheme="minorEastAsia"/>
              <w:b w:val="0"/>
              <w:noProof/>
              <w:szCs w:val="22"/>
              <w:lang w:eastAsia="pl-PL"/>
            </w:rPr>
          </w:pPr>
          <w:hyperlink w:anchor="_Toc101801791" w:history="1">
            <w:r w:rsidR="007271F1" w:rsidRPr="001159ED">
              <w:rPr>
                <w:rStyle w:val="Hipercze"/>
                <w:noProof/>
              </w:rPr>
              <w:t>2.</w:t>
            </w:r>
            <w:r w:rsidR="007271F1">
              <w:rPr>
                <w:rFonts w:eastAsiaTheme="minorEastAsia"/>
                <w:b w:val="0"/>
                <w:noProof/>
                <w:szCs w:val="22"/>
                <w:lang w:eastAsia="pl-PL"/>
              </w:rPr>
              <w:tab/>
            </w:r>
            <w:r w:rsidR="007271F1" w:rsidRPr="001159ED">
              <w:rPr>
                <w:rStyle w:val="Hipercze"/>
                <w:noProof/>
              </w:rPr>
              <w:t>Opis rozwiązania</w:t>
            </w:r>
            <w:r w:rsidR="007271F1">
              <w:rPr>
                <w:noProof/>
                <w:webHidden/>
              </w:rPr>
              <w:tab/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7271F1">
              <w:rPr>
                <w:noProof/>
                <w:webHidden/>
              </w:rPr>
              <w:instrText xml:space="preserve"> PAGEREF _Toc101801791 \h </w:instrTex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7271F1">
              <w:rPr>
                <w:noProof/>
                <w:webHidden/>
              </w:rPr>
              <w:t>7</w: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62BD8051" w14:textId="2AFB9599" w:rsidR="007271F1" w:rsidRDefault="00AE6804">
          <w:pPr>
            <w:pStyle w:val="Spistreci1"/>
            <w:rPr>
              <w:rFonts w:eastAsiaTheme="minorEastAsia"/>
              <w:b w:val="0"/>
              <w:noProof/>
              <w:szCs w:val="22"/>
              <w:lang w:eastAsia="pl-PL"/>
            </w:rPr>
          </w:pPr>
          <w:hyperlink w:anchor="_Toc101801792" w:history="1">
            <w:r w:rsidR="007271F1" w:rsidRPr="001159ED">
              <w:rPr>
                <w:rStyle w:val="Hipercze"/>
                <w:noProof/>
              </w:rPr>
              <w:t>3.</w:t>
            </w:r>
            <w:r w:rsidR="007271F1">
              <w:rPr>
                <w:rFonts w:eastAsiaTheme="minorEastAsia"/>
                <w:b w:val="0"/>
                <w:noProof/>
                <w:szCs w:val="22"/>
                <w:lang w:eastAsia="pl-PL"/>
              </w:rPr>
              <w:tab/>
            </w:r>
            <w:r w:rsidR="007271F1" w:rsidRPr="001159ED">
              <w:rPr>
                <w:rStyle w:val="Hipercze"/>
                <w:noProof/>
              </w:rPr>
              <w:t>Serwer autoryzacyjny dla usług COVID-19</w:t>
            </w:r>
            <w:r w:rsidR="007271F1">
              <w:rPr>
                <w:noProof/>
                <w:webHidden/>
              </w:rPr>
              <w:tab/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7271F1">
              <w:rPr>
                <w:noProof/>
                <w:webHidden/>
              </w:rPr>
              <w:instrText xml:space="preserve"> PAGEREF _Toc101801792 \h </w:instrTex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7271F1">
              <w:rPr>
                <w:noProof/>
                <w:webHidden/>
              </w:rPr>
              <w:t>8</w: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1AF0897B" w14:textId="3215D723" w:rsidR="007271F1" w:rsidRDefault="00AE6804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01801793" w:history="1">
            <w:r w:rsidR="007271F1" w:rsidRPr="001159ED">
              <w:rPr>
                <w:rStyle w:val="Hipercze"/>
                <w:noProof/>
              </w:rPr>
              <w:t>Przebieg uwierzytelnienia i autoryzacji dostępu do usług serwera autoryzacyjnego dla usług COVID-19</w:t>
            </w:r>
            <w:r w:rsidR="007271F1">
              <w:rPr>
                <w:noProof/>
                <w:webHidden/>
              </w:rPr>
              <w:tab/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7271F1">
              <w:rPr>
                <w:noProof/>
                <w:webHidden/>
              </w:rPr>
              <w:instrText xml:space="preserve"> PAGEREF _Toc101801793 \h </w:instrTex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7271F1">
              <w:rPr>
                <w:noProof/>
                <w:webHidden/>
              </w:rPr>
              <w:t>9</w: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18D6F64C" w14:textId="05DFC37F" w:rsidR="007271F1" w:rsidRDefault="00AE6804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01801794" w:history="1">
            <w:r w:rsidR="007271F1" w:rsidRPr="001159ED">
              <w:rPr>
                <w:rStyle w:val="Hipercze"/>
                <w:noProof/>
              </w:rPr>
              <w:t>Przygotowanie tokenu uwierzytelniającego</w:t>
            </w:r>
            <w:r w:rsidR="007271F1">
              <w:rPr>
                <w:noProof/>
                <w:webHidden/>
              </w:rPr>
              <w:tab/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7271F1">
              <w:rPr>
                <w:noProof/>
                <w:webHidden/>
              </w:rPr>
              <w:instrText xml:space="preserve"> PAGEREF _Toc101801794 \h </w:instrTex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7271F1">
              <w:rPr>
                <w:noProof/>
                <w:webHidden/>
              </w:rPr>
              <w:t>9</w: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09B38772" w14:textId="4127B73C" w:rsidR="007271F1" w:rsidRDefault="00AE6804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01801795" w:history="1">
            <w:r w:rsidR="007271F1" w:rsidRPr="001159ED">
              <w:rPr>
                <w:rStyle w:val="Hipercze"/>
                <w:noProof/>
              </w:rPr>
              <w:t>Przygotowanie i przekazanie żądania autoryzacji</w:t>
            </w:r>
            <w:r w:rsidR="007271F1">
              <w:rPr>
                <w:noProof/>
                <w:webHidden/>
              </w:rPr>
              <w:tab/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7271F1">
              <w:rPr>
                <w:noProof/>
                <w:webHidden/>
              </w:rPr>
              <w:instrText xml:space="preserve"> PAGEREF _Toc101801795 \h </w:instrTex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7271F1">
              <w:rPr>
                <w:noProof/>
                <w:webHidden/>
              </w:rPr>
              <w:t>12</w: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475FDEFB" w14:textId="7AC39F53" w:rsidR="007271F1" w:rsidRDefault="00AE6804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01801796" w:history="1">
            <w:r w:rsidR="007271F1" w:rsidRPr="001159ED">
              <w:rPr>
                <w:rStyle w:val="Hipercze"/>
                <w:noProof/>
              </w:rPr>
              <w:t>Komunikaty błędów uwierzytelnienia i autoryzacji</w:t>
            </w:r>
            <w:r w:rsidR="007271F1">
              <w:rPr>
                <w:noProof/>
                <w:webHidden/>
              </w:rPr>
              <w:tab/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7271F1">
              <w:rPr>
                <w:noProof/>
                <w:webHidden/>
              </w:rPr>
              <w:instrText xml:space="preserve"> PAGEREF _Toc101801796 \h </w:instrTex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7271F1">
              <w:rPr>
                <w:noProof/>
                <w:webHidden/>
              </w:rPr>
              <w:t>13</w: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43FA105C" w14:textId="78046E8F" w:rsidR="007271F1" w:rsidRDefault="00AE6804">
          <w:pPr>
            <w:pStyle w:val="Spistreci1"/>
            <w:rPr>
              <w:rFonts w:eastAsiaTheme="minorEastAsia"/>
              <w:b w:val="0"/>
              <w:noProof/>
              <w:szCs w:val="22"/>
              <w:lang w:eastAsia="pl-PL"/>
            </w:rPr>
          </w:pPr>
          <w:hyperlink w:anchor="_Toc101801797" w:history="1">
            <w:r w:rsidR="007271F1" w:rsidRPr="001159ED">
              <w:rPr>
                <w:rStyle w:val="Hipercze"/>
                <w:noProof/>
              </w:rPr>
              <w:t>4.</w:t>
            </w:r>
            <w:r w:rsidR="007271F1">
              <w:rPr>
                <w:rFonts w:eastAsiaTheme="minorEastAsia"/>
                <w:b w:val="0"/>
                <w:noProof/>
                <w:szCs w:val="22"/>
                <w:lang w:eastAsia="pl-PL"/>
              </w:rPr>
              <w:tab/>
            </w:r>
            <w:r w:rsidR="007271F1" w:rsidRPr="001159ED">
              <w:rPr>
                <w:rStyle w:val="Hipercze"/>
                <w:noProof/>
              </w:rPr>
              <w:t>Opis usług do obsługi COVID-19</w:t>
            </w:r>
            <w:r w:rsidR="007271F1">
              <w:rPr>
                <w:noProof/>
                <w:webHidden/>
              </w:rPr>
              <w:tab/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7271F1">
              <w:rPr>
                <w:noProof/>
                <w:webHidden/>
              </w:rPr>
              <w:instrText xml:space="preserve"> PAGEREF _Toc101801797 \h </w:instrTex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7271F1">
              <w:rPr>
                <w:noProof/>
                <w:webHidden/>
              </w:rPr>
              <w:t>14</w: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6B5276B5" w14:textId="7502CDB4" w:rsidR="007271F1" w:rsidRDefault="00AE6804">
          <w:pPr>
            <w:pStyle w:val="Spistreci1"/>
            <w:rPr>
              <w:rFonts w:eastAsiaTheme="minorEastAsia"/>
              <w:b w:val="0"/>
              <w:noProof/>
              <w:szCs w:val="22"/>
              <w:lang w:eastAsia="pl-PL"/>
            </w:rPr>
          </w:pPr>
          <w:hyperlink w:anchor="_Toc101801798" w:history="1">
            <w:r w:rsidR="007271F1" w:rsidRPr="001159ED">
              <w:rPr>
                <w:rStyle w:val="Hipercze"/>
                <w:noProof/>
              </w:rPr>
              <w:t>4.1.</w:t>
            </w:r>
            <w:r w:rsidR="007271F1">
              <w:rPr>
                <w:rFonts w:eastAsiaTheme="minorEastAsia"/>
                <w:b w:val="0"/>
                <w:noProof/>
                <w:szCs w:val="22"/>
                <w:lang w:eastAsia="pl-PL"/>
              </w:rPr>
              <w:tab/>
            </w:r>
            <w:r w:rsidR="007271F1" w:rsidRPr="001159ED">
              <w:rPr>
                <w:rStyle w:val="Hipercze"/>
                <w:noProof/>
              </w:rPr>
              <w:t>Scenariusz wywołania operacji</w:t>
            </w:r>
            <w:r w:rsidR="007271F1">
              <w:rPr>
                <w:noProof/>
                <w:webHidden/>
              </w:rPr>
              <w:tab/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7271F1">
              <w:rPr>
                <w:noProof/>
                <w:webHidden/>
              </w:rPr>
              <w:instrText xml:space="preserve"> PAGEREF _Toc101801798 \h </w:instrTex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7271F1">
              <w:rPr>
                <w:noProof/>
                <w:webHidden/>
              </w:rPr>
              <w:t>15</w: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55A0DD10" w14:textId="13A7B5CC" w:rsidR="007271F1" w:rsidRDefault="00AE6804">
          <w:pPr>
            <w:pStyle w:val="Spistreci1"/>
            <w:rPr>
              <w:rFonts w:eastAsiaTheme="minorEastAsia"/>
              <w:b w:val="0"/>
              <w:noProof/>
              <w:szCs w:val="22"/>
              <w:lang w:eastAsia="pl-PL"/>
            </w:rPr>
          </w:pPr>
          <w:hyperlink w:anchor="_Toc101801799" w:history="1">
            <w:r w:rsidR="007271F1" w:rsidRPr="001159ED">
              <w:rPr>
                <w:rStyle w:val="Hipercze"/>
                <w:noProof/>
              </w:rPr>
              <w:t>4.2.</w:t>
            </w:r>
            <w:r w:rsidR="007271F1">
              <w:rPr>
                <w:rFonts w:eastAsiaTheme="minorEastAsia"/>
                <w:b w:val="0"/>
                <w:noProof/>
                <w:szCs w:val="22"/>
                <w:lang w:eastAsia="pl-PL"/>
              </w:rPr>
              <w:tab/>
            </w:r>
            <w:r w:rsidR="007271F1" w:rsidRPr="001159ED">
              <w:rPr>
                <w:rStyle w:val="Hipercze"/>
                <w:noProof/>
              </w:rPr>
              <w:t>Wykaz operacji</w:t>
            </w:r>
            <w:r w:rsidR="007271F1">
              <w:rPr>
                <w:noProof/>
                <w:webHidden/>
              </w:rPr>
              <w:tab/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7271F1">
              <w:rPr>
                <w:noProof/>
                <w:webHidden/>
              </w:rPr>
              <w:instrText xml:space="preserve"> PAGEREF _Toc101801799 \h </w:instrTex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7271F1">
              <w:rPr>
                <w:noProof/>
                <w:webHidden/>
              </w:rPr>
              <w:t>16</w: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174D8A74" w14:textId="1CB6C0B1" w:rsidR="007271F1" w:rsidRDefault="00AE6804">
          <w:pPr>
            <w:pStyle w:val="Spistreci1"/>
            <w:rPr>
              <w:rFonts w:eastAsiaTheme="minorEastAsia"/>
              <w:b w:val="0"/>
              <w:noProof/>
              <w:szCs w:val="22"/>
              <w:lang w:eastAsia="pl-PL"/>
            </w:rPr>
          </w:pPr>
          <w:hyperlink w:anchor="_Toc101801800" w:history="1">
            <w:r w:rsidR="007271F1" w:rsidRPr="001159ED">
              <w:rPr>
                <w:rStyle w:val="Hipercze"/>
                <w:noProof/>
              </w:rPr>
              <w:t>4.3.</w:t>
            </w:r>
            <w:r w:rsidR="007271F1">
              <w:rPr>
                <w:rFonts w:eastAsiaTheme="minorEastAsia"/>
                <w:b w:val="0"/>
                <w:noProof/>
                <w:szCs w:val="22"/>
                <w:lang w:eastAsia="pl-PL"/>
              </w:rPr>
              <w:tab/>
            </w:r>
            <w:r w:rsidR="007271F1" w:rsidRPr="001159ED">
              <w:rPr>
                <w:rStyle w:val="Hipercze"/>
                <w:noProof/>
              </w:rPr>
              <w:t>Operacja pobrania tokenu dostępowego</w:t>
            </w:r>
            <w:r w:rsidR="007271F1">
              <w:rPr>
                <w:noProof/>
                <w:webHidden/>
              </w:rPr>
              <w:tab/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7271F1">
              <w:rPr>
                <w:noProof/>
                <w:webHidden/>
              </w:rPr>
              <w:instrText xml:space="preserve"> PAGEREF _Toc101801800 \h </w:instrTex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7271F1">
              <w:rPr>
                <w:noProof/>
                <w:webHidden/>
              </w:rPr>
              <w:t>17</w: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14C53D3D" w14:textId="26DE1390" w:rsidR="007271F1" w:rsidRDefault="00AE6804">
          <w:pPr>
            <w:pStyle w:val="Spistreci1"/>
            <w:rPr>
              <w:rFonts w:eastAsiaTheme="minorEastAsia"/>
              <w:b w:val="0"/>
              <w:noProof/>
              <w:szCs w:val="22"/>
              <w:lang w:eastAsia="pl-PL"/>
            </w:rPr>
          </w:pPr>
          <w:hyperlink w:anchor="_Toc101801801" w:history="1">
            <w:r w:rsidR="007271F1" w:rsidRPr="001159ED">
              <w:rPr>
                <w:rStyle w:val="Hipercze"/>
                <w:noProof/>
              </w:rPr>
              <w:t>4.4.</w:t>
            </w:r>
            <w:r w:rsidR="007271F1">
              <w:rPr>
                <w:rFonts w:eastAsiaTheme="minorEastAsia"/>
                <w:b w:val="0"/>
                <w:noProof/>
                <w:szCs w:val="22"/>
                <w:lang w:eastAsia="pl-PL"/>
              </w:rPr>
              <w:tab/>
            </w:r>
            <w:r w:rsidR="007271F1" w:rsidRPr="001159ED">
              <w:rPr>
                <w:rStyle w:val="Hipercze"/>
                <w:noProof/>
              </w:rPr>
              <w:t>Operacja dodania zgłoszenia ZLK-1</w:t>
            </w:r>
            <w:r w:rsidR="007271F1">
              <w:rPr>
                <w:noProof/>
                <w:webHidden/>
              </w:rPr>
              <w:tab/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begin"/>
            </w:r>
            <w:r w:rsidR="007271F1">
              <w:rPr>
                <w:noProof/>
                <w:webHidden/>
              </w:rPr>
              <w:instrText xml:space="preserve"> PAGEREF _Toc101801801 \h </w:instrTex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separate"/>
            </w:r>
            <w:r w:rsidR="007271F1">
              <w:rPr>
                <w:noProof/>
                <w:webHidden/>
              </w:rPr>
              <w:t>19</w:t>
            </w:r>
            <w:r w:rsidR="007271F1">
              <w:rPr>
                <w:noProof/>
                <w:webHidden/>
                <w:color w:val="2B579A"/>
                <w:shd w:val="clear" w:color="auto" w:fill="E6E6E6"/>
              </w:rPr>
              <w:fldChar w:fldCharType="end"/>
            </w:r>
          </w:hyperlink>
        </w:p>
        <w:p w14:paraId="41F7B47B" w14:textId="4ECF8936" w:rsidR="00F12A29" w:rsidRDefault="00647C0A" w:rsidP="00FF7828">
          <w:pPr>
            <w:pStyle w:val="Spistreci1"/>
          </w:pPr>
          <w:r w:rsidRPr="254E4023">
            <w:rPr>
              <w:color w:val="2B579A"/>
              <w:shd w:val="clear" w:color="auto" w:fill="E6E6E6"/>
            </w:rPr>
            <w:fldChar w:fldCharType="end"/>
          </w:r>
        </w:p>
      </w:sdtContent>
    </w:sdt>
    <w:p w14:paraId="561EA85D" w14:textId="560520E6" w:rsidR="003464AC" w:rsidRPr="00460391" w:rsidRDefault="254E4023" w:rsidP="0076660B">
      <w:pPr>
        <w:pStyle w:val="Nagwek1"/>
      </w:pPr>
      <w:bookmarkStart w:id="31" w:name="_Toc14365199"/>
      <w:bookmarkStart w:id="32" w:name="_Toc101801788"/>
      <w:r>
        <w:lastRenderedPageBreak/>
        <w:t>Wstęp</w:t>
      </w:r>
      <w:bookmarkStart w:id="33" w:name="_Toc487461976"/>
      <w:bookmarkStart w:id="34" w:name="_Toc501107016"/>
      <w:bookmarkEnd w:id="31"/>
      <w:bookmarkEnd w:id="32"/>
      <w:bookmarkEnd w:id="33"/>
      <w:bookmarkEnd w:id="34"/>
    </w:p>
    <w:p w14:paraId="076DA62D" w14:textId="5E069D85" w:rsidR="00E46697" w:rsidRPr="00460391" w:rsidRDefault="4C03CEA0" w:rsidP="009F0740">
      <w:pPr>
        <w:pStyle w:val="Nagwek2"/>
      </w:pPr>
      <w:bookmarkStart w:id="35" w:name="_Toc487461977"/>
      <w:bookmarkStart w:id="36" w:name="_Toc501107017"/>
      <w:bookmarkStart w:id="37" w:name="_Toc14365200"/>
      <w:bookmarkStart w:id="38" w:name="_Toc101801789"/>
      <w:r>
        <w:t>Cel i zakres dokumentu</w:t>
      </w:r>
      <w:bookmarkEnd w:id="35"/>
      <w:bookmarkEnd w:id="36"/>
      <w:bookmarkEnd w:id="37"/>
      <w:bookmarkEnd w:id="38"/>
    </w:p>
    <w:p w14:paraId="62860172" w14:textId="344B9CCD" w:rsidR="00B854A8" w:rsidRDefault="009F1582" w:rsidP="00B854A8">
      <w:r>
        <w:t>Niniejsze</w:t>
      </w:r>
      <w:r w:rsidR="00EE04DF">
        <w:t xml:space="preserve"> </w:t>
      </w:r>
      <w:r w:rsidR="00B854A8">
        <w:t>opracowanie</w:t>
      </w:r>
      <w:r w:rsidR="00EE04DF">
        <w:t xml:space="preserve"> </w:t>
      </w:r>
      <w:r w:rsidR="00B854A8">
        <w:t>stanowi dokumentację techniczną dla dostawców oprogramowa</w:t>
      </w:r>
      <w:r w:rsidR="00486119">
        <w:t>nia podlegającego integracji z S</w:t>
      </w:r>
      <w:r w:rsidR="00B854A8">
        <w:t>ystemem P1 w </w:t>
      </w:r>
      <w:del w:id="39" w:author="Autor">
        <w:r w:rsidDel="00B854A8">
          <w:delText xml:space="preserve">zakresie </w:delText>
        </w:r>
      </w:del>
      <w:ins w:id="40" w:author="Autor">
        <w:r w:rsidR="00B854A8">
          <w:t xml:space="preserve">zakresie </w:t>
        </w:r>
      </w:ins>
      <w:r w:rsidR="007271F1">
        <w:t>wprowadzania danych z formularz</w:t>
      </w:r>
      <w:del w:id="41" w:author="Autor">
        <w:r w:rsidDel="007271F1">
          <w:delText>a</w:delText>
        </w:r>
      </w:del>
      <w:ins w:id="42" w:author="Autor">
        <w:r w:rsidR="007271F1">
          <w:t>y</w:t>
        </w:r>
      </w:ins>
      <w:r w:rsidR="007271F1">
        <w:t xml:space="preserve"> ZLK</w:t>
      </w:r>
      <w:r w:rsidR="5AB18E99">
        <w:t>.</w:t>
      </w:r>
      <w:bookmarkStart w:id="43" w:name="_Toc487461978"/>
      <w:bookmarkStart w:id="44" w:name="_Toc501107018"/>
      <w:bookmarkStart w:id="45" w:name="_Toc14365201"/>
    </w:p>
    <w:p w14:paraId="5993239D" w14:textId="52C417C1" w:rsidR="00E15099" w:rsidRDefault="00B854A8" w:rsidP="00B854A8">
      <w:r>
        <w:t>Dokument obejmuje swoim zakresem specyfika</w:t>
      </w:r>
      <w:r w:rsidR="00EB51C5">
        <w:t>cję usługi odczytu</w:t>
      </w:r>
      <w:r w:rsidR="00EF6C9F">
        <w:t xml:space="preserve"> </w:t>
      </w:r>
      <w:r w:rsidR="00EB51C5">
        <w:t xml:space="preserve">w Systemie P1 </w:t>
      </w:r>
      <w:r w:rsidR="00E2458A">
        <w:t>informacji</w:t>
      </w:r>
      <w:r w:rsidR="00D95DCE">
        <w:t xml:space="preserve"> zawartych w </w:t>
      </w:r>
      <w:r w:rsidR="719AE4D8">
        <w:t xml:space="preserve">systemie </w:t>
      </w:r>
      <w:r w:rsidR="009C555B">
        <w:t>Państwow</w:t>
      </w:r>
      <w:ins w:id="46" w:author="Autor">
        <w:r w:rsidR="009C555B">
          <w:t>ego</w:t>
        </w:r>
      </w:ins>
      <w:del w:id="47" w:author="Autor">
        <w:r w:rsidDel="009C555B">
          <w:delText>y</w:delText>
        </w:r>
      </w:del>
      <w:r w:rsidR="009C555B">
        <w:t xml:space="preserve"> Zakład</w:t>
      </w:r>
      <w:ins w:id="48" w:author="Autor">
        <w:r w:rsidR="009C555B">
          <w:t>u</w:t>
        </w:r>
      </w:ins>
      <w:r w:rsidR="009C555B">
        <w:t xml:space="preserve"> Higieny.</w:t>
      </w:r>
    </w:p>
    <w:p w14:paraId="0AD84BCD" w14:textId="77777777" w:rsidR="00E15099" w:rsidRDefault="00E15099">
      <w:pPr>
        <w:spacing w:before="0" w:after="0" w:line="240" w:lineRule="auto"/>
        <w:jc w:val="left"/>
      </w:pPr>
      <w:r>
        <w:br w:type="page"/>
      </w:r>
    </w:p>
    <w:p w14:paraId="1119CB3E" w14:textId="6905DF8B" w:rsidR="00E46697" w:rsidRPr="00460391" w:rsidRDefault="4C03CEA0" w:rsidP="009F0740">
      <w:pPr>
        <w:pStyle w:val="Nagwek2"/>
      </w:pPr>
      <w:bookmarkStart w:id="49" w:name="_Toc101801790"/>
      <w:r>
        <w:lastRenderedPageBreak/>
        <w:t>Wykorzystywane skróty i terminy</w:t>
      </w:r>
      <w:bookmarkEnd w:id="43"/>
      <w:bookmarkEnd w:id="44"/>
      <w:bookmarkEnd w:id="45"/>
      <w:bookmarkEnd w:id="49"/>
    </w:p>
    <w:tbl>
      <w:tblPr>
        <w:tblW w:w="8941" w:type="dxa"/>
        <w:tblInd w:w="108" w:type="dxa"/>
        <w:tblBorders>
          <w:top w:val="single" w:sz="18" w:space="0" w:color="7F7F7F" w:themeColor="text1" w:themeTint="80" w:themeShade="00"/>
          <w:left w:val="single" w:sz="18" w:space="0" w:color="7F7F7F" w:themeColor="text1" w:themeTint="80" w:themeShade="00"/>
          <w:bottom w:val="single" w:sz="18" w:space="0" w:color="7F7F7F" w:themeColor="text1" w:themeTint="80" w:themeShade="00"/>
          <w:right w:val="single" w:sz="18" w:space="0" w:color="7F7F7F" w:themeColor="text1" w:themeTint="80" w:themeShade="00"/>
          <w:insideH w:val="single" w:sz="4" w:space="0" w:color="7F7F7F" w:themeColor="text1" w:themeTint="80" w:themeShade="00"/>
          <w:insideV w:val="single" w:sz="4" w:space="0" w:color="7F7F7F" w:themeColor="text1" w:themeTint="80" w:themeShade="00"/>
        </w:tblBorders>
        <w:tblLook w:val="04A0" w:firstRow="1" w:lastRow="0" w:firstColumn="1" w:lastColumn="0" w:noHBand="0" w:noVBand="1"/>
      </w:tblPr>
      <w:tblGrid>
        <w:gridCol w:w="1003"/>
        <w:gridCol w:w="2268"/>
        <w:gridCol w:w="5670"/>
      </w:tblGrid>
      <w:tr w:rsidR="00E46697" w:rsidRPr="00460391" w14:paraId="4837E5A0" w14:textId="77777777" w:rsidTr="1C8EE79D">
        <w:trPr>
          <w:cantSplit/>
          <w:tblHeader/>
        </w:trPr>
        <w:tc>
          <w:tcPr>
            <w:tcW w:w="1003" w:type="dxa"/>
            <w:shd w:val="clear" w:color="auto" w:fill="17365D" w:themeFill="text2" w:themeFillShade="BF"/>
          </w:tcPr>
          <w:p w14:paraId="24AF25B9" w14:textId="77777777" w:rsidR="00E46697" w:rsidRPr="00460391" w:rsidRDefault="00E46697" w:rsidP="00647C0A">
            <w:pPr>
              <w:pStyle w:val="Tabelanagwekdolewej"/>
            </w:pPr>
            <w:r w:rsidRPr="00460391">
              <w:t>Lp.</w:t>
            </w:r>
          </w:p>
        </w:tc>
        <w:tc>
          <w:tcPr>
            <w:tcW w:w="2268" w:type="dxa"/>
            <w:shd w:val="clear" w:color="auto" w:fill="17365D" w:themeFill="text2" w:themeFillShade="BF"/>
          </w:tcPr>
          <w:p w14:paraId="6E46F429" w14:textId="77777777" w:rsidR="00E46697" w:rsidRPr="00460391" w:rsidRDefault="00E46697" w:rsidP="00647C0A">
            <w:pPr>
              <w:pStyle w:val="Tabelanagwekdolewej"/>
            </w:pPr>
            <w:r w:rsidRPr="00460391">
              <w:t>Skrót / termin</w:t>
            </w:r>
          </w:p>
        </w:tc>
        <w:tc>
          <w:tcPr>
            <w:tcW w:w="5670" w:type="dxa"/>
            <w:shd w:val="clear" w:color="auto" w:fill="17365D" w:themeFill="text2" w:themeFillShade="BF"/>
          </w:tcPr>
          <w:p w14:paraId="3311AD73" w14:textId="77777777" w:rsidR="00E46697" w:rsidRPr="00460391" w:rsidRDefault="00E46697" w:rsidP="00647C0A">
            <w:pPr>
              <w:pStyle w:val="Tabelanagwekdolewej"/>
            </w:pPr>
            <w:r w:rsidRPr="00460391">
              <w:t>Wyjaśnienie skrótu / terminu</w:t>
            </w:r>
          </w:p>
        </w:tc>
      </w:tr>
      <w:tr w:rsidR="00E46697" w:rsidRPr="00460391" w14:paraId="6E5ABB68" w14:textId="77777777" w:rsidTr="1C8EE79D">
        <w:trPr>
          <w:cantSplit/>
        </w:trPr>
        <w:tc>
          <w:tcPr>
            <w:tcW w:w="1003" w:type="dxa"/>
          </w:tcPr>
          <w:p w14:paraId="23710497" w14:textId="47F3A696" w:rsidR="00E46697" w:rsidRPr="00460391" w:rsidRDefault="00CB0F71" w:rsidP="00FF7828">
            <w:pPr>
              <w:pStyle w:val="tabelanormalny"/>
            </w:pPr>
            <w:r>
              <w:t>1.</w:t>
            </w:r>
          </w:p>
        </w:tc>
        <w:tc>
          <w:tcPr>
            <w:tcW w:w="2268" w:type="dxa"/>
          </w:tcPr>
          <w:p w14:paraId="41C9EA0D" w14:textId="123F2437" w:rsidR="00E46697" w:rsidRPr="00460391" w:rsidRDefault="00D95DCE" w:rsidP="00FF7828">
            <w:pPr>
              <w:pStyle w:val="tabelanormalny"/>
            </w:pPr>
            <w:r>
              <w:t>CeZ</w:t>
            </w:r>
          </w:p>
        </w:tc>
        <w:tc>
          <w:tcPr>
            <w:tcW w:w="5670" w:type="dxa"/>
          </w:tcPr>
          <w:p w14:paraId="7A24BC5A" w14:textId="0C39D248" w:rsidR="00E46697" w:rsidRPr="00B1192B" w:rsidRDefault="00D95DCE" w:rsidP="00FF7828">
            <w:pPr>
              <w:pStyle w:val="tabelanormalny"/>
            </w:pPr>
            <w:r>
              <w:t>Centrum e-Zdrowia</w:t>
            </w:r>
          </w:p>
        </w:tc>
      </w:tr>
      <w:tr w:rsidR="00E36668" w:rsidRPr="00460391" w14:paraId="4805E3BC" w14:textId="77777777" w:rsidTr="1C8EE79D">
        <w:trPr>
          <w:cantSplit/>
        </w:trPr>
        <w:tc>
          <w:tcPr>
            <w:tcW w:w="1003" w:type="dxa"/>
          </w:tcPr>
          <w:p w14:paraId="1C980734" w14:textId="2247CE1D" w:rsidR="00E36668" w:rsidRPr="00460391" w:rsidRDefault="00CB0F71" w:rsidP="00FF7828">
            <w:pPr>
              <w:pStyle w:val="tabelanormalny"/>
            </w:pPr>
            <w:r>
              <w:t>2.</w:t>
            </w:r>
          </w:p>
        </w:tc>
        <w:tc>
          <w:tcPr>
            <w:tcW w:w="2268" w:type="dxa"/>
          </w:tcPr>
          <w:p w14:paraId="0F5919C7" w14:textId="2109E58A" w:rsidR="00E36668" w:rsidRDefault="00E36668" w:rsidP="00FF7828">
            <w:pPr>
              <w:pStyle w:val="tabelanormalny"/>
            </w:pPr>
            <w:r>
              <w:t>Projekt P1</w:t>
            </w:r>
          </w:p>
        </w:tc>
        <w:tc>
          <w:tcPr>
            <w:tcW w:w="5670" w:type="dxa"/>
          </w:tcPr>
          <w:p w14:paraId="683EB07F" w14:textId="54D96203" w:rsidR="00E36668" w:rsidRPr="00B1192B" w:rsidRDefault="46CBFEA8" w:rsidP="00FF7828">
            <w:pPr>
              <w:pStyle w:val="tabelanormalny"/>
              <w:rPr>
                <w:szCs w:val="24"/>
              </w:rPr>
            </w:pPr>
            <w:r>
              <w:t>Projekt Elektroniczna Platforma Gromadzenia, Analizy i Udostępniania zasobów cyfrowych o Zdarzeniach Medycznych" (P1), w którego zakresie jest wdrożenie systemów informatycznych, które pozwolą na usprawnienie procesów związanych z planowaniem i realizacją świadczeń zdrowotnych, monitorowaniem i sprawozdawczością z ich realizacji, dostępem do informacji o udzielanych świadczeniach oraz publikowaniem informacji w obszarze ochrony zdrowia. Wdrażane w ramach projektu rozwiązania umożliwiać mają tworzenie, gromadzenie i analizę informacji o zdarzeniach medycznych.</w:t>
            </w:r>
          </w:p>
        </w:tc>
      </w:tr>
      <w:tr w:rsidR="00E46697" w:rsidRPr="00460391" w14:paraId="373BBDAF" w14:textId="77777777" w:rsidTr="1C8EE79D">
        <w:trPr>
          <w:cantSplit/>
        </w:trPr>
        <w:tc>
          <w:tcPr>
            <w:tcW w:w="1003" w:type="dxa"/>
          </w:tcPr>
          <w:p w14:paraId="4B52C5A3" w14:textId="373FF99C" w:rsidR="00E46697" w:rsidRPr="00460391" w:rsidRDefault="00CB0F71" w:rsidP="00FF7828">
            <w:pPr>
              <w:pStyle w:val="tabelanormalny"/>
            </w:pPr>
            <w:r>
              <w:t>3.</w:t>
            </w:r>
          </w:p>
        </w:tc>
        <w:tc>
          <w:tcPr>
            <w:tcW w:w="2268" w:type="dxa"/>
          </w:tcPr>
          <w:p w14:paraId="4174E325" w14:textId="51220440" w:rsidR="00E46697" w:rsidRPr="00460391" w:rsidRDefault="00E46697" w:rsidP="00FF7828">
            <w:pPr>
              <w:pStyle w:val="tabelanormalny"/>
            </w:pPr>
            <w:r w:rsidRPr="00460391">
              <w:t>System P1</w:t>
            </w:r>
          </w:p>
        </w:tc>
        <w:tc>
          <w:tcPr>
            <w:tcW w:w="5670" w:type="dxa"/>
          </w:tcPr>
          <w:p w14:paraId="3C3ACF9E" w14:textId="1CC0B0A7" w:rsidR="00E46697" w:rsidRPr="00B1192B" w:rsidRDefault="00E36668" w:rsidP="00FF7828">
            <w:pPr>
              <w:pStyle w:val="tabelanormalny"/>
            </w:pPr>
            <w:r w:rsidRPr="00B1192B">
              <w:t>System teleinformatyczny realizowany w ramach Projektu P1, którego celem jest gromadzenie i udostępnianie dokumentacji medycznej pacjenta.</w:t>
            </w:r>
          </w:p>
        </w:tc>
      </w:tr>
      <w:tr w:rsidR="40219CF6" w14:paraId="1DE871B9" w14:textId="77777777" w:rsidTr="1C8EE79D">
        <w:trPr>
          <w:cantSplit/>
        </w:trPr>
        <w:tc>
          <w:tcPr>
            <w:tcW w:w="1003" w:type="dxa"/>
          </w:tcPr>
          <w:p w14:paraId="1A8164A2" w14:textId="6D3D5D03" w:rsidR="40219CF6" w:rsidRDefault="00CB0F71" w:rsidP="00FF7828">
            <w:pPr>
              <w:pStyle w:val="tabelanormalny"/>
            </w:pPr>
            <w:r>
              <w:t>4.</w:t>
            </w:r>
          </w:p>
        </w:tc>
        <w:tc>
          <w:tcPr>
            <w:tcW w:w="2268" w:type="dxa"/>
          </w:tcPr>
          <w:p w14:paraId="178CA673" w14:textId="6201C5D6" w:rsidR="40219CF6" w:rsidRDefault="40219CF6" w:rsidP="00FF7828">
            <w:pPr>
              <w:pStyle w:val="tabelanormalny"/>
            </w:pPr>
            <w:r>
              <w:t>FHIR</w:t>
            </w:r>
          </w:p>
        </w:tc>
        <w:tc>
          <w:tcPr>
            <w:tcW w:w="5670" w:type="dxa"/>
          </w:tcPr>
          <w:p w14:paraId="34A2D2C9" w14:textId="55CC7393" w:rsidR="40219CF6" w:rsidRDefault="40219CF6" w:rsidP="00FF7828">
            <w:pPr>
              <w:pStyle w:val="tabelanormalny"/>
            </w:pPr>
            <w:r>
              <w:t xml:space="preserve">Fast Healthcare </w:t>
            </w:r>
            <w:proofErr w:type="spellStart"/>
            <w:r>
              <w:t>Interoperability</w:t>
            </w:r>
            <w:proofErr w:type="spellEnd"/>
            <w:r>
              <w:t xml:space="preserve"> </w:t>
            </w:r>
            <w:proofErr w:type="spellStart"/>
            <w:r>
              <w:t>Resources</w:t>
            </w:r>
            <w:proofErr w:type="spellEnd"/>
            <w:r>
              <w:t xml:space="preserve"> – rozszerzalny model danych standaryzujący semantykę i wymianę danych pomiędzy systemami gromadzącymi informac</w:t>
            </w:r>
            <w:r w:rsidR="00E172F7">
              <w:t>je w dziedzinie służby zdrowia.</w:t>
            </w:r>
          </w:p>
        </w:tc>
      </w:tr>
      <w:tr w:rsidR="40219CF6" w14:paraId="069DB998" w14:textId="77777777" w:rsidTr="1C8EE79D">
        <w:trPr>
          <w:cantSplit/>
        </w:trPr>
        <w:tc>
          <w:tcPr>
            <w:tcW w:w="1003" w:type="dxa"/>
          </w:tcPr>
          <w:p w14:paraId="5D6D52DA" w14:textId="3A7B0CB5" w:rsidR="40219CF6" w:rsidRDefault="00CB0F71" w:rsidP="00FF7828">
            <w:pPr>
              <w:pStyle w:val="tabelanormalny"/>
            </w:pPr>
            <w:r>
              <w:t>5</w:t>
            </w:r>
            <w:r w:rsidR="40219CF6">
              <w:t>.</w:t>
            </w:r>
          </w:p>
        </w:tc>
        <w:tc>
          <w:tcPr>
            <w:tcW w:w="2268" w:type="dxa"/>
          </w:tcPr>
          <w:p w14:paraId="6424B6CB" w14:textId="348E152F" w:rsidR="40219CF6" w:rsidRDefault="40219CF6" w:rsidP="00FF7828">
            <w:pPr>
              <w:pStyle w:val="tabelanormalny"/>
            </w:pPr>
            <w:r>
              <w:t>Zasób</w:t>
            </w:r>
          </w:p>
        </w:tc>
        <w:tc>
          <w:tcPr>
            <w:tcW w:w="5670" w:type="dxa"/>
          </w:tcPr>
          <w:p w14:paraId="38F7D4F2" w14:textId="2D9A7C74" w:rsidR="40219CF6" w:rsidRDefault="6E01E5E9" w:rsidP="009F1582">
            <w:r>
              <w:t xml:space="preserve">Pakiet danych odnoszący się do różnych pojęć klinicznych obejmujący: problemy zdrowotne, leczenie, diagnostykę, plany opieki, problemy finansowe a także pojęcia administracyjne takie jak: </w:t>
            </w:r>
            <w:r w:rsidR="009F1582">
              <w:t>szczepienia</w:t>
            </w:r>
            <w:r>
              <w:t xml:space="preserve">, </w:t>
            </w:r>
            <w:r w:rsidR="009F1582">
              <w:t>alergie</w:t>
            </w:r>
            <w:r>
              <w:t xml:space="preserve">, </w:t>
            </w:r>
            <w:r w:rsidR="009F1582">
              <w:t>listy problemów</w:t>
            </w:r>
            <w:r>
              <w:t xml:space="preserve">, </w:t>
            </w:r>
            <w:r w:rsidR="009F1582">
              <w:t>urządzenia</w:t>
            </w:r>
            <w:r>
              <w:t xml:space="preserve">, </w:t>
            </w:r>
            <w:r w:rsidR="009F1582">
              <w:t>operacje</w:t>
            </w:r>
            <w:r>
              <w:t xml:space="preserve">, </w:t>
            </w:r>
            <w:r w:rsidR="009F1582">
              <w:t>grupę krwi</w:t>
            </w:r>
            <w:r>
              <w:t xml:space="preserve"> i </w:t>
            </w:r>
            <w:r w:rsidR="009F1582">
              <w:t>historię ciąży</w:t>
            </w:r>
            <w:r>
              <w:t>.</w:t>
            </w:r>
          </w:p>
        </w:tc>
      </w:tr>
      <w:tr w:rsidR="004726C8" w:rsidRPr="00460391" w14:paraId="1729B77A" w14:textId="77777777" w:rsidTr="1C8EE79D">
        <w:trPr>
          <w:cantSplit/>
        </w:trPr>
        <w:tc>
          <w:tcPr>
            <w:tcW w:w="1003" w:type="dxa"/>
          </w:tcPr>
          <w:p w14:paraId="407B77AE" w14:textId="203E3878" w:rsidR="004726C8" w:rsidRPr="00460391" w:rsidRDefault="00CB0F71" w:rsidP="00FF7828">
            <w:pPr>
              <w:pStyle w:val="tabelanormalny"/>
            </w:pPr>
            <w:r>
              <w:t>6</w:t>
            </w:r>
            <w:r w:rsidR="40219CF6">
              <w:t>.</w:t>
            </w:r>
          </w:p>
        </w:tc>
        <w:tc>
          <w:tcPr>
            <w:tcW w:w="2268" w:type="dxa"/>
          </w:tcPr>
          <w:p w14:paraId="5BAB2F51" w14:textId="7EFD56BD" w:rsidR="004726C8" w:rsidRDefault="40219CF6" w:rsidP="00FF7828">
            <w:pPr>
              <w:pStyle w:val="tabelanormalny"/>
            </w:pPr>
            <w:r>
              <w:t>Profil</w:t>
            </w:r>
          </w:p>
        </w:tc>
        <w:tc>
          <w:tcPr>
            <w:tcW w:w="5670" w:type="dxa"/>
          </w:tcPr>
          <w:p w14:paraId="51431FD9" w14:textId="5FF08E36" w:rsidR="004726C8" w:rsidRDefault="6E01E5E9" w:rsidP="00FF7828">
            <w:pPr>
              <w:pStyle w:val="tabelanormalny"/>
            </w:pPr>
            <w:r>
              <w:t>Profil jest to definicja zasobu określająca ograniczenia lub rozszerzenia atrybutów zasobu oraz ich typu.</w:t>
            </w:r>
          </w:p>
        </w:tc>
      </w:tr>
      <w:tr w:rsidR="52913CF2" w14:paraId="11E46540" w14:textId="77777777" w:rsidTr="1C8EE79D">
        <w:trPr>
          <w:cantSplit/>
        </w:trPr>
        <w:tc>
          <w:tcPr>
            <w:tcW w:w="1003" w:type="dxa"/>
          </w:tcPr>
          <w:p w14:paraId="0F6A6DA5" w14:textId="501E71C0" w:rsidR="52913CF2" w:rsidRDefault="00CB0F71" w:rsidP="00FF7828">
            <w:pPr>
              <w:pStyle w:val="tabelanormalny"/>
            </w:pPr>
            <w:r>
              <w:t>7</w:t>
            </w:r>
            <w:r w:rsidR="52913CF2">
              <w:t>.</w:t>
            </w:r>
          </w:p>
        </w:tc>
        <w:tc>
          <w:tcPr>
            <w:tcW w:w="2268" w:type="dxa"/>
          </w:tcPr>
          <w:p w14:paraId="696DD02B" w14:textId="2C85D9B5" w:rsidR="52913CF2" w:rsidRDefault="52913CF2" w:rsidP="00FF7828">
            <w:pPr>
              <w:pStyle w:val="tabelanormalny"/>
            </w:pPr>
            <w:proofErr w:type="spellStart"/>
            <w:r>
              <w:t>Token</w:t>
            </w:r>
            <w:proofErr w:type="spellEnd"/>
            <w:r>
              <w:t xml:space="preserve"> do uwierzytelnienia</w:t>
            </w:r>
          </w:p>
        </w:tc>
        <w:tc>
          <w:tcPr>
            <w:tcW w:w="5670" w:type="dxa"/>
          </w:tcPr>
          <w:p w14:paraId="5655C9C8" w14:textId="301C86FC" w:rsidR="52913CF2" w:rsidRDefault="52913CF2" w:rsidP="00FF7828">
            <w:pPr>
              <w:pStyle w:val="tabelanormalny"/>
            </w:pPr>
            <w:proofErr w:type="spellStart"/>
            <w:r>
              <w:t>Token</w:t>
            </w:r>
            <w:proofErr w:type="spellEnd"/>
            <w:r>
              <w:t xml:space="preserve"> JWT przekazywany przez system zewnętrzny do serwera uwierzytelniającego.</w:t>
            </w:r>
          </w:p>
        </w:tc>
      </w:tr>
      <w:tr w:rsidR="52913CF2" w14:paraId="2C936458" w14:textId="77777777" w:rsidTr="1C8EE79D">
        <w:trPr>
          <w:cantSplit/>
        </w:trPr>
        <w:tc>
          <w:tcPr>
            <w:tcW w:w="1003" w:type="dxa"/>
          </w:tcPr>
          <w:p w14:paraId="4885876D" w14:textId="1183083D" w:rsidR="52913CF2" w:rsidRDefault="00CB0F71" w:rsidP="00FF7828">
            <w:pPr>
              <w:pStyle w:val="tabelanormalny"/>
            </w:pPr>
            <w:r>
              <w:t>8</w:t>
            </w:r>
            <w:r w:rsidR="52913CF2">
              <w:t xml:space="preserve">. </w:t>
            </w:r>
          </w:p>
        </w:tc>
        <w:tc>
          <w:tcPr>
            <w:tcW w:w="2268" w:type="dxa"/>
          </w:tcPr>
          <w:p w14:paraId="7941794E" w14:textId="677CE387" w:rsidR="52913CF2" w:rsidRDefault="52913CF2" w:rsidP="00FF7828">
            <w:pPr>
              <w:pStyle w:val="tabelanormalny"/>
            </w:pPr>
            <w:proofErr w:type="spellStart"/>
            <w:r>
              <w:t>Token</w:t>
            </w:r>
            <w:proofErr w:type="spellEnd"/>
            <w:r>
              <w:t xml:space="preserve"> dostępu (ACCESS TOKEN)</w:t>
            </w:r>
          </w:p>
        </w:tc>
        <w:tc>
          <w:tcPr>
            <w:tcW w:w="5670" w:type="dxa"/>
          </w:tcPr>
          <w:p w14:paraId="00E1A9C6" w14:textId="40E412C1" w:rsidR="52913CF2" w:rsidRDefault="52913CF2" w:rsidP="00FF7828">
            <w:pPr>
              <w:pStyle w:val="tabelanormalny"/>
            </w:pPr>
            <w:proofErr w:type="spellStart"/>
            <w:r>
              <w:t>Token</w:t>
            </w:r>
            <w:proofErr w:type="spellEnd"/>
            <w:r>
              <w:t xml:space="preserve"> JWT przekazywany przez serwer uwierzytelniający w odpowiedzi na żądanie uwierzytelnienia. </w:t>
            </w:r>
            <w:proofErr w:type="spellStart"/>
            <w:r>
              <w:t>Token</w:t>
            </w:r>
            <w:proofErr w:type="spellEnd"/>
            <w:r>
              <w:t xml:space="preserve"> </w:t>
            </w:r>
            <w:r w:rsidR="00E166AF">
              <w:t>dostępu</w:t>
            </w:r>
            <w:r>
              <w:t xml:space="preserve"> jest wymagany w żądaniach przekazywanych do serwera FHIR C</w:t>
            </w:r>
            <w:r w:rsidR="3AFF6774">
              <w:t>eZ</w:t>
            </w:r>
            <w:r>
              <w:t>.</w:t>
            </w:r>
          </w:p>
        </w:tc>
      </w:tr>
      <w:tr w:rsidR="52913CF2" w14:paraId="74C107F8" w14:textId="77777777" w:rsidTr="1C8EE79D">
        <w:trPr>
          <w:cantSplit/>
        </w:trPr>
        <w:tc>
          <w:tcPr>
            <w:tcW w:w="1003" w:type="dxa"/>
          </w:tcPr>
          <w:p w14:paraId="7120BFBF" w14:textId="400627FE" w:rsidR="52913CF2" w:rsidRDefault="00CB0F71" w:rsidP="00FF7828">
            <w:pPr>
              <w:pStyle w:val="tabelanormalny"/>
            </w:pPr>
            <w:r>
              <w:lastRenderedPageBreak/>
              <w:t>9</w:t>
            </w:r>
            <w:r w:rsidR="52913CF2">
              <w:t>.</w:t>
            </w:r>
          </w:p>
        </w:tc>
        <w:tc>
          <w:tcPr>
            <w:tcW w:w="2268" w:type="dxa"/>
          </w:tcPr>
          <w:p w14:paraId="632392EC" w14:textId="1678A1F1" w:rsidR="52913CF2" w:rsidRDefault="52913CF2" w:rsidP="00FF7828">
            <w:pPr>
              <w:pStyle w:val="tabelanormalny"/>
            </w:pPr>
            <w:r>
              <w:t xml:space="preserve">Serwer </w:t>
            </w:r>
            <w:r w:rsidR="0068073A">
              <w:t xml:space="preserve">autoryzacyjny  </w:t>
            </w:r>
            <w:r w:rsidR="00CB0F71">
              <w:t>CeZ</w:t>
            </w:r>
          </w:p>
        </w:tc>
        <w:tc>
          <w:tcPr>
            <w:tcW w:w="5670" w:type="dxa"/>
          </w:tcPr>
          <w:p w14:paraId="1AC71890" w14:textId="11B0BD53" w:rsidR="52913CF2" w:rsidRDefault="00EB51C5" w:rsidP="00FF7828">
            <w:pPr>
              <w:pStyle w:val="tabelanormalny"/>
            </w:pPr>
            <w:r>
              <w:t xml:space="preserve">Serwer udostępniający </w:t>
            </w:r>
            <w:r w:rsidR="00CB0F71">
              <w:t>komunikację z systemem EWP</w:t>
            </w:r>
            <w:r w:rsidR="52913CF2">
              <w:t>.</w:t>
            </w:r>
          </w:p>
        </w:tc>
      </w:tr>
      <w:tr w:rsidR="52913CF2" w14:paraId="136EDEE2" w14:textId="77777777" w:rsidTr="1C8EE79D">
        <w:trPr>
          <w:cantSplit/>
        </w:trPr>
        <w:tc>
          <w:tcPr>
            <w:tcW w:w="1003" w:type="dxa"/>
          </w:tcPr>
          <w:p w14:paraId="25C31EEB" w14:textId="2182BEB4" w:rsidR="52913CF2" w:rsidRDefault="52913CF2" w:rsidP="00FF7828">
            <w:pPr>
              <w:pStyle w:val="tabelanormalny"/>
            </w:pPr>
            <w:r>
              <w:t>1</w:t>
            </w:r>
            <w:r w:rsidR="00CB0F71">
              <w:t>0</w:t>
            </w:r>
            <w:r>
              <w:t>.</w:t>
            </w:r>
          </w:p>
        </w:tc>
        <w:tc>
          <w:tcPr>
            <w:tcW w:w="2268" w:type="dxa"/>
          </w:tcPr>
          <w:p w14:paraId="3F9E19C3" w14:textId="53DFBCD9" w:rsidR="52913CF2" w:rsidRDefault="435A5AB6" w:rsidP="00FF7828">
            <w:pPr>
              <w:pStyle w:val="tabelanormalny"/>
            </w:pPr>
            <w:r>
              <w:t>Serwer autoryzacyjny</w:t>
            </w:r>
          </w:p>
        </w:tc>
        <w:tc>
          <w:tcPr>
            <w:tcW w:w="5670" w:type="dxa"/>
          </w:tcPr>
          <w:p w14:paraId="4CCB9CA9" w14:textId="1EA68511" w:rsidR="52913CF2" w:rsidRDefault="435A5AB6" w:rsidP="00FF7828">
            <w:pPr>
              <w:pStyle w:val="tabelanormalny"/>
            </w:pPr>
            <w:r>
              <w:t xml:space="preserve">Serwer obsługujący żądania autoryzacji - odpowiedzialny za generowanie </w:t>
            </w:r>
            <w:proofErr w:type="spellStart"/>
            <w:r>
              <w:t>tokenów</w:t>
            </w:r>
            <w:proofErr w:type="spellEnd"/>
            <w:r>
              <w:t xml:space="preserve"> dostępu.</w:t>
            </w:r>
          </w:p>
        </w:tc>
      </w:tr>
      <w:tr w:rsidR="00550B9B" w14:paraId="5796B7D0" w14:textId="77777777" w:rsidTr="1C8EE79D">
        <w:trPr>
          <w:cantSplit/>
        </w:trPr>
        <w:tc>
          <w:tcPr>
            <w:tcW w:w="1003" w:type="dxa"/>
          </w:tcPr>
          <w:p w14:paraId="4256D287" w14:textId="6AB4A367" w:rsidR="00550B9B" w:rsidRDefault="00550B9B" w:rsidP="00FF7828">
            <w:pPr>
              <w:pStyle w:val="tabelanormalny"/>
            </w:pPr>
            <w:r>
              <w:t>1</w:t>
            </w:r>
            <w:r w:rsidR="00DD0CF5">
              <w:t>1.</w:t>
            </w:r>
          </w:p>
        </w:tc>
        <w:tc>
          <w:tcPr>
            <w:tcW w:w="2268" w:type="dxa"/>
          </w:tcPr>
          <w:p w14:paraId="17D752E5" w14:textId="5BE751B3" w:rsidR="00550B9B" w:rsidRDefault="00550B9B" w:rsidP="00FF7828">
            <w:pPr>
              <w:pStyle w:val="tabelanormalny"/>
            </w:pPr>
            <w:r>
              <w:t>Lekarz POZ</w:t>
            </w:r>
          </w:p>
        </w:tc>
        <w:tc>
          <w:tcPr>
            <w:tcW w:w="5670" w:type="dxa"/>
          </w:tcPr>
          <w:p w14:paraId="3A93EA77" w14:textId="5CE8966C" w:rsidR="00550B9B" w:rsidRDefault="00550B9B" w:rsidP="00FF7828">
            <w:pPr>
              <w:pStyle w:val="tabelanormalny"/>
            </w:pPr>
            <w:r>
              <w:t>Lekarz podstawowej opieki zdrowotnej</w:t>
            </w:r>
          </w:p>
        </w:tc>
      </w:tr>
      <w:tr w:rsidR="00701F6E" w14:paraId="42FF1C1E" w14:textId="77777777" w:rsidTr="1C8EE79D">
        <w:trPr>
          <w:cantSplit/>
        </w:trPr>
        <w:tc>
          <w:tcPr>
            <w:tcW w:w="1003" w:type="dxa"/>
          </w:tcPr>
          <w:p w14:paraId="7B830991" w14:textId="6E856EC6" w:rsidR="00701F6E" w:rsidRDefault="00701F6E" w:rsidP="00FF7828">
            <w:pPr>
              <w:pStyle w:val="tabelanormalny"/>
            </w:pPr>
            <w:r>
              <w:t>1</w:t>
            </w:r>
            <w:r w:rsidR="00DD0CF5">
              <w:t>2</w:t>
            </w:r>
            <w:r>
              <w:t>.</w:t>
            </w:r>
          </w:p>
        </w:tc>
        <w:tc>
          <w:tcPr>
            <w:tcW w:w="2268" w:type="dxa"/>
          </w:tcPr>
          <w:p w14:paraId="6D12F490" w14:textId="251CDD62" w:rsidR="00701F6E" w:rsidRDefault="00701F6E" w:rsidP="00FF7828">
            <w:pPr>
              <w:pStyle w:val="tabelanormalny"/>
            </w:pPr>
            <w:r>
              <w:t>KE</w:t>
            </w:r>
          </w:p>
        </w:tc>
        <w:tc>
          <w:tcPr>
            <w:tcW w:w="5670" w:type="dxa"/>
          </w:tcPr>
          <w:p w14:paraId="0B3D1FF1" w14:textId="3099DA80" w:rsidR="00701F6E" w:rsidRDefault="00701F6E" w:rsidP="00FF7828">
            <w:pPr>
              <w:pStyle w:val="tabelanormalny"/>
            </w:pPr>
            <w:r>
              <w:t>Komisja Europejska</w:t>
            </w:r>
          </w:p>
        </w:tc>
      </w:tr>
      <w:tr w:rsidR="009B51F9" w14:paraId="01C31B34" w14:textId="77777777" w:rsidTr="1C8EE79D">
        <w:trPr>
          <w:cantSplit/>
        </w:trPr>
        <w:tc>
          <w:tcPr>
            <w:tcW w:w="1003" w:type="dxa"/>
          </w:tcPr>
          <w:p w14:paraId="1CE2BF05" w14:textId="7F8D33BD" w:rsidR="009B51F9" w:rsidRDefault="009B51F9" w:rsidP="00FF7828">
            <w:pPr>
              <w:pStyle w:val="tabelanormalny"/>
            </w:pPr>
            <w:r>
              <w:t>13.</w:t>
            </w:r>
          </w:p>
        </w:tc>
        <w:tc>
          <w:tcPr>
            <w:tcW w:w="2268" w:type="dxa"/>
          </w:tcPr>
          <w:p w14:paraId="41C6F6E3" w14:textId="005B59C6" w:rsidR="009B51F9" w:rsidRDefault="009B51F9" w:rsidP="00FF7828">
            <w:pPr>
              <w:pStyle w:val="tabelanormalny"/>
            </w:pPr>
            <w:r>
              <w:t>PZH</w:t>
            </w:r>
          </w:p>
        </w:tc>
        <w:tc>
          <w:tcPr>
            <w:tcW w:w="5670" w:type="dxa"/>
          </w:tcPr>
          <w:p w14:paraId="08FA34AA" w14:textId="1946C896" w:rsidR="009B51F9" w:rsidRDefault="009B51F9" w:rsidP="00FF7828">
            <w:pPr>
              <w:pStyle w:val="tabelanormalny"/>
            </w:pPr>
            <w:r w:rsidRPr="009B51F9">
              <w:t>Państwowy Zakład Higieny</w:t>
            </w:r>
          </w:p>
        </w:tc>
      </w:tr>
      <w:tr w:rsidR="1C8EE79D" w14:paraId="66334B4A" w14:textId="77777777" w:rsidTr="1C8EE79D">
        <w:trPr>
          <w:cantSplit/>
          <w:ins w:id="50" w:author="Autor"/>
        </w:trPr>
        <w:tc>
          <w:tcPr>
            <w:tcW w:w="1003" w:type="dxa"/>
          </w:tcPr>
          <w:p w14:paraId="08E574BB" w14:textId="1B3C7A09" w:rsidR="1C8EE79D" w:rsidRDefault="1C8EE79D">
            <w:pPr>
              <w:pStyle w:val="tabelanormalny"/>
              <w:rPr>
                <w:rFonts w:ascii="Calibri" w:hAnsi="Calibri" w:cs="Arial"/>
                <w:szCs w:val="22"/>
              </w:rPr>
              <w:pPrChange w:id="51" w:author="Autor">
                <w:pPr/>
              </w:pPrChange>
            </w:pPr>
            <w:ins w:id="52" w:author="Autor">
              <w:r w:rsidRPr="1C8EE79D">
                <w:rPr>
                  <w:rFonts w:ascii="Calibri" w:hAnsi="Calibri" w:cs="Arial"/>
                  <w:szCs w:val="22"/>
                </w:rPr>
                <w:t>14.</w:t>
              </w:r>
            </w:ins>
          </w:p>
        </w:tc>
        <w:tc>
          <w:tcPr>
            <w:tcW w:w="2268" w:type="dxa"/>
          </w:tcPr>
          <w:p w14:paraId="23F322BA" w14:textId="7B905D0C" w:rsidR="1C8EE79D" w:rsidRDefault="1C8EE79D">
            <w:pPr>
              <w:pStyle w:val="tabelanormalny"/>
              <w:rPr>
                <w:rFonts w:ascii="Calibri" w:hAnsi="Calibri" w:cs="Arial"/>
                <w:szCs w:val="22"/>
              </w:rPr>
              <w:pPrChange w:id="53" w:author="Autor">
                <w:pPr/>
              </w:pPrChange>
            </w:pPr>
            <w:ins w:id="54" w:author="Autor">
              <w:r w:rsidRPr="1C8EE79D">
                <w:rPr>
                  <w:rFonts w:ascii="Calibri" w:hAnsi="Calibri" w:cs="Arial"/>
                  <w:szCs w:val="22"/>
                </w:rPr>
                <w:t>ZLK</w:t>
              </w:r>
            </w:ins>
          </w:p>
        </w:tc>
        <w:tc>
          <w:tcPr>
            <w:tcW w:w="5670" w:type="dxa"/>
          </w:tcPr>
          <w:p w14:paraId="647B5943" w14:textId="6D2D36AE" w:rsidR="1C8EE79D" w:rsidRDefault="1C8EE79D">
            <w:pPr>
              <w:pStyle w:val="tabelanormalny"/>
              <w:rPr>
                <w:rFonts w:ascii="Calibri" w:hAnsi="Calibri" w:cs="Arial"/>
                <w:szCs w:val="22"/>
              </w:rPr>
              <w:pPrChange w:id="55" w:author="Autor">
                <w:pPr/>
              </w:pPrChange>
            </w:pPr>
            <w:ins w:id="56" w:author="Autor">
              <w:r w:rsidRPr="1C8EE79D">
                <w:rPr>
                  <w:rFonts w:ascii="Calibri" w:hAnsi="Calibri" w:cs="Arial"/>
                  <w:szCs w:val="22"/>
                </w:rPr>
                <w:t>Formularz zgłoszenia lub rozpoznania danej jednostki chorobowej</w:t>
              </w:r>
            </w:ins>
          </w:p>
        </w:tc>
      </w:tr>
    </w:tbl>
    <w:p w14:paraId="598416B0" w14:textId="77777777" w:rsidR="00E172F7" w:rsidRDefault="00E172F7">
      <w:pPr>
        <w:spacing w:before="0" w:after="0" w:line="240" w:lineRule="auto"/>
        <w:jc w:val="left"/>
        <w:rPr>
          <w:b/>
          <w:bCs/>
          <w:smallCaps/>
          <w:color w:val="17365D"/>
          <w:kern w:val="32"/>
          <w:sz w:val="52"/>
          <w:szCs w:val="32"/>
        </w:rPr>
      </w:pPr>
      <w:bookmarkStart w:id="57" w:name="_Toc487461990"/>
      <w:bookmarkStart w:id="58" w:name="_Toc501107030"/>
      <w:bookmarkEnd w:id="57"/>
      <w:bookmarkEnd w:id="58"/>
      <w:r>
        <w:br w:type="page"/>
      </w:r>
    </w:p>
    <w:p w14:paraId="2E1108E0" w14:textId="6EF52DBC" w:rsidR="0A948382" w:rsidRDefault="004E32FD" w:rsidP="0076660B">
      <w:pPr>
        <w:pStyle w:val="Nagwek1"/>
      </w:pPr>
      <w:bookmarkStart w:id="59" w:name="_Toc101801791"/>
      <w:r>
        <w:lastRenderedPageBreak/>
        <w:t>Opis rozwiązania</w:t>
      </w:r>
      <w:bookmarkEnd w:id="59"/>
    </w:p>
    <w:p w14:paraId="735A11F6" w14:textId="3F838481" w:rsidR="00416FCE" w:rsidRDefault="00416FCE" w:rsidP="38E98A98">
      <w:r>
        <w:t xml:space="preserve">Rozwiązanie zakłada użycie interfejsu REST API do </w:t>
      </w:r>
      <w:r w:rsidR="00533763">
        <w:t>komunikacji z serwerem autoryzacyjnym dla usług COVID-19</w:t>
      </w:r>
      <w:r>
        <w:t xml:space="preserve"> </w:t>
      </w:r>
      <w:r w:rsidR="7CA159B8">
        <w:t xml:space="preserve">CeZ </w:t>
      </w:r>
      <w:r>
        <w:t xml:space="preserve">w celu </w:t>
      </w:r>
      <w:del w:id="60" w:author="Autor">
        <w:r w:rsidDel="00416FCE">
          <w:delText>możliwoś</w:delText>
        </w:r>
        <w:r w:rsidDel="00533763">
          <w:delText xml:space="preserve">ci </w:delText>
        </w:r>
      </w:del>
      <w:ins w:id="61" w:author="Autor">
        <w:r w:rsidR="00533763">
          <w:t xml:space="preserve">umożliwienia </w:t>
        </w:r>
      </w:ins>
      <w:r w:rsidR="612F2914">
        <w:t xml:space="preserve">obsługi </w:t>
      </w:r>
      <w:r w:rsidR="00DC69D7">
        <w:t>dodawania formularzy ZLK</w:t>
      </w:r>
      <w:r w:rsidR="003F2F53">
        <w:t>.</w:t>
      </w:r>
    </w:p>
    <w:p w14:paraId="3AC67B09" w14:textId="40820CD0" w:rsidR="00CB05AF" w:rsidRDefault="00351F79" w:rsidP="00A97478">
      <w:r>
        <w:t xml:space="preserve">Rozwiązanie umożliwia </w:t>
      </w:r>
      <w:r w:rsidR="00B95534">
        <w:t>dodawanie danych po uwierzytelnieniu w systemie P1 do Państwowego Zakładu Higieny</w:t>
      </w:r>
    </w:p>
    <w:p w14:paraId="1A38BE12" w14:textId="5F7A2025" w:rsidR="00B43014" w:rsidRDefault="00B43014" w:rsidP="00EF43D6">
      <w:pPr>
        <w:pStyle w:val="Nagwek1"/>
        <w:ind w:left="709"/>
      </w:pPr>
      <w:bookmarkStart w:id="62" w:name="_Toc101801792"/>
      <w:r>
        <w:lastRenderedPageBreak/>
        <w:t>Serwer</w:t>
      </w:r>
      <w:r w:rsidR="00C75049">
        <w:t xml:space="preserve"> autoryzacyjny dla usług COVID-19</w:t>
      </w:r>
      <w:bookmarkEnd w:id="62"/>
    </w:p>
    <w:p w14:paraId="28702AA4" w14:textId="628BCB3E" w:rsidR="00B43014" w:rsidRPr="00211FF3" w:rsidRDefault="002E7FE8" w:rsidP="00211FF3">
      <w:r>
        <w:t xml:space="preserve">Serwer </w:t>
      </w:r>
      <w:r w:rsidR="00847B48">
        <w:t>autoryzacyjny dla usług COVID-19</w:t>
      </w:r>
      <w:r w:rsidR="00B43014">
        <w:t xml:space="preserve"> udostępnia operacj</w:t>
      </w:r>
      <w:r>
        <w:t>e</w:t>
      </w:r>
      <w:r w:rsidR="00B43014">
        <w:t xml:space="preserve"> </w:t>
      </w:r>
      <w:r>
        <w:t xml:space="preserve">umożliwiające </w:t>
      </w:r>
      <w:ins w:id="63" w:author="Autor">
        <w:r>
          <w:t xml:space="preserve">w systemie EWP </w:t>
        </w:r>
      </w:ins>
      <w:r>
        <w:t>zakładanie konta dla podmiotu oraz pacjenta, zleceń badań oraz obsługę izolacji</w:t>
      </w:r>
      <w:r w:rsidR="4A74AC14">
        <w:t xml:space="preserve"> i kwarantanny</w:t>
      </w:r>
      <w:r>
        <w:t xml:space="preserve">. Ponad to serwer udostępnia usługi do pobrania </w:t>
      </w:r>
      <w:proofErr w:type="spellStart"/>
      <w:r>
        <w:t>tokenu</w:t>
      </w:r>
      <w:proofErr w:type="spellEnd"/>
      <w:r>
        <w:t xml:space="preserve"> dostępowego wymaganego do wykonywania operacji w systemie EWP.</w:t>
      </w:r>
    </w:p>
    <w:p w14:paraId="2548FCDA" w14:textId="55E3353A" w:rsidR="00B43014" w:rsidRPr="00B43014" w:rsidRDefault="00B43014" w:rsidP="00B43014">
      <w:pPr>
        <w:spacing w:before="0" w:after="0" w:line="240" w:lineRule="auto"/>
        <w:jc w:val="left"/>
        <w:textAlignment w:val="baseline"/>
        <w:rPr>
          <w:rFonts w:ascii="Segoe UI" w:hAnsi="Segoe UI" w:cs="Segoe UI"/>
          <w:b/>
          <w:bCs/>
          <w:smallCaps/>
          <w:color w:val="1F497D"/>
          <w:sz w:val="18"/>
          <w:szCs w:val="18"/>
          <w:lang w:eastAsia="pl-PL"/>
        </w:rPr>
      </w:pPr>
      <w:r w:rsidRPr="00B43014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 xml:space="preserve">Dostęp serwera </w:t>
      </w:r>
      <w:r w:rsidR="00733A43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>autoryzacyjnego dla usług COVID-19</w:t>
      </w:r>
    </w:p>
    <w:p w14:paraId="7C190C76" w14:textId="76E61E57" w:rsidR="00B43014" w:rsidRPr="00211FF3" w:rsidRDefault="00B43014" w:rsidP="00211FF3">
      <w:r w:rsidRPr="00211FF3">
        <w:t xml:space="preserve">Dostęp do serwera </w:t>
      </w:r>
      <w:r w:rsidR="00847B48" w:rsidRPr="00847B48">
        <w:rPr>
          <w:bCs/>
        </w:rPr>
        <w:t>autoryzacyjnego dla usług COVID-19</w:t>
      </w:r>
      <w:r w:rsidRPr="00211FF3">
        <w:t xml:space="preserve"> zabezpieczony jest protokołem TLS. Wymagane jest obustronne uwierzytelnienie. Do uwierzytelnienia podmiotu należy wykorzystać certyfikat TLS wystawiony</w:t>
      </w:r>
      <w:r w:rsidR="000628DC">
        <w:t xml:space="preserve"> przez Centrum Certyfikacji P1.</w:t>
      </w:r>
    </w:p>
    <w:p w14:paraId="67FFFFD4" w14:textId="30A4844C" w:rsidR="00B43014" w:rsidRPr="00211FF3" w:rsidRDefault="00B43014" w:rsidP="5D8D4BC1">
      <w:pPr>
        <w:rPr>
          <w:b/>
          <w:bCs/>
        </w:rPr>
      </w:pPr>
      <w:r>
        <w:t xml:space="preserve">Adres serwera </w:t>
      </w:r>
      <w:r w:rsidR="002E7FE8">
        <w:t>EWP</w:t>
      </w:r>
      <w:r>
        <w:t xml:space="preserve"> </w:t>
      </w:r>
      <w:r w:rsidR="31E98675">
        <w:t>CeZ</w:t>
      </w:r>
      <w:r>
        <w:t> środowisku integracyjnym</w:t>
      </w:r>
      <w:r w:rsidR="000628DC">
        <w:t xml:space="preserve"> </w:t>
      </w:r>
      <w:r w:rsidR="00211FF3">
        <w:t>S</w:t>
      </w:r>
      <w:r w:rsidR="000628DC">
        <w:t xml:space="preserve">ystemu P1 to </w:t>
      </w:r>
      <w:r w:rsidR="247E76FA" w:rsidRPr="6806EC2F">
        <w:rPr>
          <w:b/>
          <w:bCs/>
        </w:rPr>
        <w:t>https://</w:t>
      </w:r>
      <w:r w:rsidR="000628DC" w:rsidRPr="6806EC2F">
        <w:rPr>
          <w:b/>
          <w:bCs/>
        </w:rPr>
        <w:t>isus.ezdrowie.gov.p</w:t>
      </w:r>
      <w:r w:rsidR="0D67F814" w:rsidRPr="6806EC2F">
        <w:rPr>
          <w:b/>
          <w:bCs/>
        </w:rPr>
        <w:t>l</w:t>
      </w:r>
    </w:p>
    <w:p w14:paraId="630656AF" w14:textId="4946A468" w:rsidR="00B43014" w:rsidRPr="00B43014" w:rsidRDefault="00B43014" w:rsidP="00B43014">
      <w:pPr>
        <w:spacing w:before="0" w:after="0" w:line="240" w:lineRule="auto"/>
        <w:jc w:val="left"/>
        <w:textAlignment w:val="baseline"/>
        <w:rPr>
          <w:rFonts w:ascii="Segoe UI" w:hAnsi="Segoe UI" w:cs="Segoe UI"/>
          <w:b/>
          <w:bCs/>
          <w:smallCaps/>
          <w:color w:val="1F497D"/>
          <w:sz w:val="18"/>
          <w:szCs w:val="18"/>
          <w:lang w:eastAsia="pl-PL"/>
        </w:rPr>
      </w:pPr>
      <w:r w:rsidRPr="00B43014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 xml:space="preserve">Komunikacja z serwerem </w:t>
      </w:r>
      <w:r w:rsidR="00847B48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>autoryzacyjnym dla usług COVID-19</w:t>
      </w:r>
    </w:p>
    <w:p w14:paraId="05385C48" w14:textId="2E4080D3" w:rsidR="00B43014" w:rsidRPr="000E2FE3" w:rsidRDefault="00B43014" w:rsidP="32BE1A48">
      <w:pPr>
        <w:rPr>
          <w:iCs/>
        </w:rPr>
      </w:pPr>
      <w:r w:rsidRPr="000E2FE3">
        <w:rPr>
          <w:iCs/>
        </w:rPr>
        <w:t xml:space="preserve">Serwer </w:t>
      </w:r>
      <w:r w:rsidR="000204BA" w:rsidRPr="000E2FE3">
        <w:rPr>
          <w:iCs/>
        </w:rPr>
        <w:t>autoryzacyjny dla usług COVID-19</w:t>
      </w:r>
      <w:r w:rsidRPr="000E2FE3">
        <w:rPr>
          <w:iCs/>
        </w:rPr>
        <w:t xml:space="preserve"> obsługuje </w:t>
      </w:r>
      <w:r w:rsidR="00211FF3" w:rsidRPr="000E2FE3">
        <w:rPr>
          <w:iCs/>
        </w:rPr>
        <w:t>komu</w:t>
      </w:r>
      <w:r w:rsidR="002E7FE8" w:rsidRPr="000E2FE3">
        <w:rPr>
          <w:iCs/>
        </w:rPr>
        <w:t>nikację związaną z obsługą operacji w systemie EWP</w:t>
      </w:r>
      <w:r w:rsidR="00211FF3" w:rsidRPr="000E2FE3">
        <w:rPr>
          <w:iCs/>
        </w:rPr>
        <w:t>.</w:t>
      </w:r>
    </w:p>
    <w:p w14:paraId="6DCA3195" w14:textId="1BC0730B" w:rsidR="00211FF3" w:rsidRPr="000E2FE3" w:rsidRDefault="002E7FE8" w:rsidP="32BE1A48">
      <w:pPr>
        <w:rPr>
          <w:rStyle w:val="normaltextrun"/>
          <w:rFonts w:ascii="Calibri" w:hAnsi="Calibri" w:cs="Calibri"/>
          <w:iCs/>
          <w:color w:val="000000" w:themeColor="text1"/>
        </w:rPr>
      </w:pPr>
      <w:r w:rsidRPr="000E2FE3">
        <w:rPr>
          <w:rStyle w:val="normaltextrun"/>
          <w:rFonts w:ascii="Calibri" w:hAnsi="Calibri" w:cs="Calibri"/>
          <w:iCs/>
          <w:color w:val="000000"/>
          <w:shd w:val="clear" w:color="auto" w:fill="FFFFFF"/>
        </w:rPr>
        <w:t>Operacje realizowane</w:t>
      </w:r>
      <w:r w:rsidR="00211FF3" w:rsidRPr="000E2FE3">
        <w:rPr>
          <w:rStyle w:val="normaltextrun"/>
          <w:rFonts w:ascii="Calibri" w:hAnsi="Calibri" w:cs="Calibri"/>
          <w:iCs/>
          <w:color w:val="000000"/>
          <w:shd w:val="clear" w:color="auto" w:fill="FFFFFF"/>
        </w:rPr>
        <w:t xml:space="preserve"> </w:t>
      </w:r>
      <w:r w:rsidRPr="000E2FE3">
        <w:rPr>
          <w:rStyle w:val="normaltextrun"/>
          <w:rFonts w:ascii="Calibri" w:hAnsi="Calibri" w:cs="Calibri"/>
          <w:iCs/>
          <w:color w:val="000000"/>
          <w:shd w:val="clear" w:color="auto" w:fill="FFFFFF"/>
        </w:rPr>
        <w:t>są</w:t>
      </w:r>
      <w:r w:rsidR="00211FF3" w:rsidRPr="000E2FE3">
        <w:rPr>
          <w:rStyle w:val="normaltextrun"/>
          <w:rFonts w:ascii="Calibri" w:hAnsi="Calibri" w:cs="Calibri"/>
          <w:iCs/>
          <w:color w:val="000000"/>
          <w:shd w:val="clear" w:color="auto" w:fill="FFFFFF"/>
        </w:rPr>
        <w:t xml:space="preserve"> z wykorzystaniem </w:t>
      </w:r>
      <w:r w:rsidR="00211FF3" w:rsidRPr="000E2FE3">
        <w:rPr>
          <w:rStyle w:val="normaltextrun"/>
          <w:rFonts w:ascii="Calibri" w:hAnsi="Calibri" w:cs="Calibri"/>
          <w:b/>
          <w:bCs/>
          <w:iCs/>
          <w:color w:val="000000"/>
          <w:shd w:val="clear" w:color="auto" w:fill="FFFFFF"/>
        </w:rPr>
        <w:t>metod</w:t>
      </w:r>
      <w:r w:rsidR="00CF6A4D" w:rsidRPr="000E2FE3">
        <w:rPr>
          <w:rStyle w:val="normaltextrun"/>
          <w:rFonts w:ascii="Calibri" w:hAnsi="Calibri" w:cs="Calibri"/>
          <w:iCs/>
          <w:color w:val="000000"/>
          <w:shd w:val="clear" w:color="auto" w:fill="FFFFFF"/>
        </w:rPr>
        <w:t xml:space="preserve"> </w:t>
      </w:r>
      <w:r w:rsidR="00211FF3" w:rsidRPr="000E2FE3">
        <w:rPr>
          <w:rStyle w:val="normaltextrun"/>
          <w:rFonts w:ascii="Calibri" w:hAnsi="Calibri" w:cs="Calibri"/>
          <w:iCs/>
          <w:color w:val="000000"/>
          <w:shd w:val="clear" w:color="auto" w:fill="FFFFFF"/>
        </w:rPr>
        <w:t xml:space="preserve">protokołu </w:t>
      </w:r>
      <w:r w:rsidR="00211FF3" w:rsidRPr="000E2FE3">
        <w:rPr>
          <w:rStyle w:val="normaltextrun"/>
          <w:rFonts w:ascii="Calibri" w:hAnsi="Calibri" w:cs="Calibri"/>
          <w:b/>
          <w:bCs/>
          <w:iCs/>
          <w:color w:val="000000"/>
          <w:shd w:val="clear" w:color="auto" w:fill="FFFFFF"/>
        </w:rPr>
        <w:t>HTTP</w:t>
      </w:r>
      <w:r w:rsidR="00211FF3" w:rsidRPr="000E2FE3">
        <w:rPr>
          <w:rStyle w:val="normaltextrun"/>
          <w:rFonts w:ascii="Calibri" w:hAnsi="Calibri" w:cs="Calibri"/>
          <w:iCs/>
          <w:color w:val="000000"/>
          <w:shd w:val="clear" w:color="auto" w:fill="FFFFFF"/>
        </w:rPr>
        <w:t>.</w:t>
      </w:r>
    </w:p>
    <w:p w14:paraId="5E38EE6D" w14:textId="58922AE0" w:rsidR="00B43014" w:rsidRPr="00B43014" w:rsidRDefault="00B43014" w:rsidP="00B43014">
      <w:pPr>
        <w:spacing w:before="0" w:after="0" w:line="240" w:lineRule="auto"/>
        <w:jc w:val="left"/>
        <w:textAlignment w:val="baseline"/>
        <w:rPr>
          <w:rFonts w:ascii="Segoe UI" w:hAnsi="Segoe UI" w:cs="Segoe UI"/>
          <w:b/>
          <w:bCs/>
          <w:smallCaps/>
          <w:color w:val="1F497D"/>
          <w:sz w:val="18"/>
          <w:szCs w:val="18"/>
          <w:lang w:eastAsia="pl-PL"/>
        </w:rPr>
      </w:pPr>
      <w:r w:rsidRPr="00B43014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 xml:space="preserve">Uwierzytelnienie i autoryzacja do usług serwera </w:t>
      </w:r>
      <w:r w:rsidR="004C4337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>autoryzacyjnego dla usług COVID-19</w:t>
      </w:r>
    </w:p>
    <w:p w14:paraId="2E4B561D" w14:textId="0415BC61" w:rsidR="003E1DEB" w:rsidRDefault="003E1DEB" w:rsidP="1EA04553">
      <w:pPr>
        <w:rPr>
          <w:rFonts w:ascii="Calibri" w:eastAsia="Calibri" w:hAnsi="Calibri" w:cs="Calibri"/>
        </w:rPr>
      </w:pPr>
      <w:r w:rsidRPr="1EA04553">
        <w:rPr>
          <w:rFonts w:ascii="Calibri" w:eastAsia="Calibri" w:hAnsi="Calibri" w:cs="Calibri"/>
        </w:rPr>
        <w:t>Uwierzytelnienie i autoryzacja dostępu do usług serwera FHIR C</w:t>
      </w:r>
      <w:r w:rsidR="09B8BB32" w:rsidRPr="1EA04553">
        <w:rPr>
          <w:rFonts w:ascii="Calibri" w:eastAsia="Calibri" w:hAnsi="Calibri" w:cs="Calibri"/>
        </w:rPr>
        <w:t>e</w:t>
      </w:r>
      <w:r w:rsidRPr="1EA04553">
        <w:rPr>
          <w:rFonts w:ascii="Calibri" w:eastAsia="Calibri" w:hAnsi="Calibri" w:cs="Calibri"/>
        </w:rPr>
        <w:t xml:space="preserve">Z bazuje na standardzie </w:t>
      </w:r>
      <w:proofErr w:type="spellStart"/>
      <w:r w:rsidRPr="1EA04553">
        <w:rPr>
          <w:rFonts w:ascii="Calibri" w:eastAsia="Calibri" w:hAnsi="Calibri" w:cs="Calibri"/>
          <w:b/>
          <w:bCs/>
        </w:rPr>
        <w:t>OAuth</w:t>
      </w:r>
      <w:proofErr w:type="spellEnd"/>
      <w:r w:rsidRPr="1EA04553">
        <w:rPr>
          <w:rFonts w:ascii="Calibri" w:eastAsia="Calibri" w:hAnsi="Calibri" w:cs="Calibri"/>
          <w:b/>
          <w:bCs/>
        </w:rPr>
        <w:t xml:space="preserve"> 2.0</w:t>
      </w:r>
      <w:r w:rsidRPr="1EA04553">
        <w:rPr>
          <w:rFonts w:ascii="Calibri" w:eastAsia="Calibri" w:hAnsi="Calibri" w:cs="Calibri"/>
        </w:rPr>
        <w:t xml:space="preserve"> i metodzie zgodnej z “</w:t>
      </w:r>
      <w:hyperlink r:id="rId11" w:anchor="section-4.4">
        <w:r w:rsidRPr="1EA04553">
          <w:rPr>
            <w:rStyle w:val="Hipercze"/>
            <w:rFonts w:ascii="Consolas" w:eastAsia="Consolas" w:hAnsi="Consolas" w:cs="Consolas"/>
            <w:color w:val="000000" w:themeColor="text1"/>
            <w:sz w:val="19"/>
            <w:szCs w:val="19"/>
          </w:rPr>
          <w:t xml:space="preserve">Client </w:t>
        </w:r>
        <w:proofErr w:type="spellStart"/>
        <w:r w:rsidRPr="1EA04553">
          <w:rPr>
            <w:rStyle w:val="Hipercze"/>
            <w:rFonts w:ascii="Consolas" w:eastAsia="Consolas" w:hAnsi="Consolas" w:cs="Consolas"/>
            <w:color w:val="000000" w:themeColor="text1"/>
            <w:sz w:val="19"/>
            <w:szCs w:val="19"/>
          </w:rPr>
          <w:t>Credentials</w:t>
        </w:r>
        <w:proofErr w:type="spellEnd"/>
        <w:r w:rsidRPr="1EA04553">
          <w:rPr>
            <w:rStyle w:val="Hipercze"/>
            <w:rFonts w:ascii="Consolas" w:eastAsia="Consolas" w:hAnsi="Consolas" w:cs="Consolas"/>
            <w:color w:val="000000" w:themeColor="text1"/>
            <w:sz w:val="19"/>
            <w:szCs w:val="19"/>
          </w:rPr>
          <w:t xml:space="preserve"> Grant</w:t>
        </w:r>
      </w:hyperlink>
      <w:r w:rsidRPr="1EA04553">
        <w:rPr>
          <w:rFonts w:ascii="Consolas" w:eastAsia="Consolas" w:hAnsi="Consolas" w:cs="Consolas"/>
          <w:color w:val="000000" w:themeColor="text1"/>
          <w:sz w:val="19"/>
          <w:szCs w:val="19"/>
        </w:rPr>
        <w:t>”</w:t>
      </w:r>
      <w:r w:rsidRPr="1EA04553">
        <w:rPr>
          <w:rFonts w:ascii="Calibri" w:eastAsia="Calibri" w:hAnsi="Calibri" w:cs="Calibri"/>
        </w:rPr>
        <w:t xml:space="preserve">. W wyniku uwierzytelnienia się i autoryzacji dostępu do usługi serwera </w:t>
      </w:r>
      <w:r w:rsidR="003828A5" w:rsidRPr="1EA04553">
        <w:rPr>
          <w:rFonts w:ascii="Calibri" w:eastAsia="Calibri" w:hAnsi="Calibri" w:cs="Calibri"/>
        </w:rPr>
        <w:t>autoryzacyjnego</w:t>
      </w:r>
      <w:r w:rsidR="00A83E31" w:rsidRPr="1EA04553">
        <w:rPr>
          <w:rFonts w:ascii="Calibri" w:eastAsia="Calibri" w:hAnsi="Calibri" w:cs="Calibri"/>
        </w:rPr>
        <w:t xml:space="preserve"> </w:t>
      </w:r>
      <w:r w:rsidR="003828A5" w:rsidRPr="1EA04553">
        <w:rPr>
          <w:rFonts w:ascii="Calibri" w:eastAsia="Calibri" w:hAnsi="Calibri" w:cs="Calibri"/>
        </w:rPr>
        <w:t>dla usług COVID-19</w:t>
      </w:r>
      <w:r w:rsidRPr="1EA04553">
        <w:rPr>
          <w:rFonts w:ascii="Calibri" w:eastAsia="Calibri" w:hAnsi="Calibri" w:cs="Calibri"/>
        </w:rPr>
        <w:t xml:space="preserve">, system zewnętrzny Usługodawcy (klient) pozyskuje z Systemu P1 (serwera autoryzacji) </w:t>
      </w:r>
      <w:r w:rsidRPr="1EA04553">
        <w:rPr>
          <w:rFonts w:ascii="Calibri" w:eastAsia="Calibri" w:hAnsi="Calibri" w:cs="Calibri"/>
          <w:b/>
          <w:bCs/>
        </w:rPr>
        <w:t>TOKEN DOSTĘPOWY</w:t>
      </w:r>
      <w:r w:rsidRPr="1EA04553">
        <w:rPr>
          <w:rFonts w:ascii="Calibri" w:eastAsia="Calibri" w:hAnsi="Calibri" w:cs="Calibri"/>
        </w:rPr>
        <w:t>.</w:t>
      </w:r>
    </w:p>
    <w:p w14:paraId="1B3369B5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eastAsia="Calibri"/>
          <w:szCs w:val="22"/>
        </w:rPr>
        <w:t xml:space="preserve">Warunkiem uzyskania </w:t>
      </w:r>
      <w:r w:rsidRPr="435A5AB6">
        <w:rPr>
          <w:rFonts w:ascii="Calibri" w:eastAsia="Calibri" w:hAnsi="Calibri" w:cs="Calibri"/>
          <w:b/>
          <w:bCs/>
          <w:szCs w:val="22"/>
        </w:rPr>
        <w:t xml:space="preserve">TOKENU </w:t>
      </w:r>
      <w:r>
        <w:rPr>
          <w:rFonts w:ascii="Calibri" w:eastAsia="Calibri" w:hAnsi="Calibri" w:cs="Calibri"/>
          <w:b/>
          <w:bCs/>
          <w:szCs w:val="22"/>
        </w:rPr>
        <w:t>DOSTĘPOWEGO</w:t>
      </w:r>
      <w:r w:rsidRPr="435A5AB6">
        <w:rPr>
          <w:rFonts w:eastAsia="Calibri"/>
          <w:szCs w:val="22"/>
        </w:rPr>
        <w:t xml:space="preserve"> jest posiadanie aktualnego certyfikatu do uwierzytelnienia danych (WS-Security), </w:t>
      </w:r>
      <w:r w:rsidRPr="435A5AB6">
        <w:rPr>
          <w:rFonts w:ascii="Calibri" w:eastAsia="Calibri" w:hAnsi="Calibri" w:cs="Calibri"/>
        </w:rPr>
        <w:t>wystawionego przez Centrum Certyfikacji P1</w:t>
      </w:r>
      <w:r w:rsidRPr="435A5AB6">
        <w:rPr>
          <w:rFonts w:eastAsia="Calibri"/>
          <w:szCs w:val="22"/>
        </w:rPr>
        <w:t>.</w:t>
      </w:r>
    </w:p>
    <w:p w14:paraId="1E6B100F" w14:textId="578BBA97" w:rsidR="003E1DEB" w:rsidRPr="007B3746" w:rsidRDefault="003E1DEB" w:rsidP="003E1DEB">
      <w:pPr>
        <w:rPr>
          <w:rFonts w:ascii="Calibri" w:eastAsia="Calibri" w:hAnsi="Calibri"/>
        </w:rPr>
      </w:pPr>
      <w:r w:rsidRPr="32BE1A48">
        <w:rPr>
          <w:rFonts w:ascii="Calibri" w:eastAsia="Calibri" w:hAnsi="Calibri" w:cs="Calibri"/>
          <w:b/>
          <w:bCs/>
        </w:rPr>
        <w:t>TOKEN DOSTĘPOWY</w:t>
      </w:r>
      <w:r w:rsidRPr="32BE1A48">
        <w:rPr>
          <w:rFonts w:eastAsia="Calibri"/>
        </w:rPr>
        <w:t xml:space="preserve"> wymagany jest każdorazowo przy przekazaniu żądania wykonania operacji na serwerze C</w:t>
      </w:r>
      <w:r w:rsidR="00A83E31" w:rsidRPr="32BE1A48">
        <w:rPr>
          <w:rFonts w:eastAsia="Calibri"/>
        </w:rPr>
        <w:t>e</w:t>
      </w:r>
      <w:r w:rsidRPr="32BE1A48">
        <w:rPr>
          <w:rFonts w:eastAsia="Calibri"/>
        </w:rPr>
        <w:t xml:space="preserve">Z. </w:t>
      </w:r>
      <w:r w:rsidRPr="32BE1A48">
        <w:rPr>
          <w:rFonts w:eastAsia="Calibri"/>
          <w:b/>
          <w:bCs/>
        </w:rPr>
        <w:t xml:space="preserve">TOKEN </w:t>
      </w:r>
      <w:r w:rsidRPr="32BE1A48">
        <w:rPr>
          <w:rFonts w:ascii="Calibri" w:eastAsia="Calibri" w:hAnsi="Calibri" w:cs="Calibri"/>
          <w:b/>
          <w:bCs/>
        </w:rPr>
        <w:t>DOSTĘPOWY</w:t>
      </w:r>
      <w:r w:rsidRPr="32BE1A48">
        <w:rPr>
          <w:rFonts w:eastAsia="Calibri"/>
        </w:rPr>
        <w:t xml:space="preserve"> umieszczany jest w nagłówku </w:t>
      </w:r>
      <w:proofErr w:type="spellStart"/>
      <w:r w:rsidRPr="32BE1A48">
        <w:rPr>
          <w:rFonts w:eastAsia="Calibri"/>
        </w:rPr>
        <w:t>Autorization</w:t>
      </w:r>
      <w:proofErr w:type="spellEnd"/>
      <w:r w:rsidRPr="32BE1A48">
        <w:rPr>
          <w:rFonts w:eastAsia="Calibri"/>
        </w:rPr>
        <w:t xml:space="preserve"> (</w:t>
      </w:r>
      <w:r w:rsidRPr="32BE1A48">
        <w:rPr>
          <w:rFonts w:ascii="Calibri" w:eastAsia="Calibri" w:hAnsi="Calibri" w:cs="Calibri"/>
          <w:b/>
          <w:bCs/>
        </w:rPr>
        <w:t>“</w:t>
      </w:r>
      <w:proofErr w:type="spellStart"/>
      <w:r w:rsidRPr="32BE1A48">
        <w:rPr>
          <w:rFonts w:ascii="Calibri" w:eastAsia="Calibri" w:hAnsi="Calibri" w:cs="Calibri"/>
          <w:b/>
          <w:bCs/>
        </w:rPr>
        <w:t>Authorization</w:t>
      </w:r>
      <w:proofErr w:type="spellEnd"/>
      <w:r w:rsidRPr="32BE1A48">
        <w:rPr>
          <w:rFonts w:ascii="Calibri" w:eastAsia="Calibri" w:hAnsi="Calibri" w:cs="Calibri"/>
          <w:b/>
          <w:bCs/>
        </w:rPr>
        <w:t>”</w:t>
      </w:r>
      <w:r w:rsidRPr="32BE1A48">
        <w:rPr>
          <w:rFonts w:ascii="Calibri" w:eastAsia="Calibri" w:hAnsi="Calibri" w:cs="Calibri"/>
        </w:rPr>
        <w:t xml:space="preserve"> - “</w:t>
      </w:r>
      <w:proofErr w:type="spellStart"/>
      <w:r w:rsidRPr="32BE1A48">
        <w:rPr>
          <w:rFonts w:ascii="Calibri" w:eastAsia="Calibri" w:hAnsi="Calibri" w:cs="Calibri"/>
          <w:b/>
          <w:bCs/>
        </w:rPr>
        <w:t>Bearer</w:t>
      </w:r>
      <w:proofErr w:type="spellEnd"/>
      <w:r w:rsidRPr="32BE1A48">
        <w:rPr>
          <w:rFonts w:ascii="Calibri" w:eastAsia="Calibri" w:hAnsi="Calibri" w:cs="Calibri"/>
          <w:b/>
          <w:bCs/>
        </w:rPr>
        <w:t xml:space="preserve"> ‘otrzymany z serwera autoryzacyjnego TOKEN DOSTĘPOWY</w:t>
      </w:r>
      <w:r w:rsidR="000E2FE3">
        <w:rPr>
          <w:rFonts w:ascii="Calibri" w:eastAsia="Calibri" w:hAnsi="Calibri" w:cs="Calibri"/>
          <w:b/>
          <w:bCs/>
        </w:rPr>
        <w:t>’</w:t>
      </w:r>
      <w:r w:rsidRPr="32BE1A48">
        <w:rPr>
          <w:rFonts w:ascii="Calibri" w:eastAsia="Calibri" w:hAnsi="Calibri" w:cs="Calibri"/>
        </w:rPr>
        <w:t>”).</w:t>
      </w:r>
    </w:p>
    <w:p w14:paraId="0C53D7FC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00F83A94">
        <w:rPr>
          <w:rFonts w:ascii="Calibri" w:eastAsia="Calibri" w:hAnsi="Calibri" w:cs="Calibri"/>
          <w:b/>
          <w:szCs w:val="22"/>
        </w:rPr>
        <w:lastRenderedPageBreak/>
        <w:t>TOKEN DOSTĘPOWY</w:t>
      </w:r>
      <w:r>
        <w:rPr>
          <w:rFonts w:ascii="Calibri" w:eastAsia="Calibri" w:hAnsi="Calibri" w:cs="Calibri"/>
          <w:b/>
          <w:szCs w:val="22"/>
        </w:rPr>
        <w:t xml:space="preserve"> </w:t>
      </w:r>
      <w:r>
        <w:rPr>
          <w:rFonts w:ascii="Calibri" w:eastAsia="Calibri" w:hAnsi="Calibri" w:cs="Calibri"/>
          <w:szCs w:val="22"/>
        </w:rPr>
        <w:t>obejmuje dane autoryzacyjne Usługodawcy, w tym uwierzytelniony identyfikator Usługodawcy oraz jego rolę w Systemie P1.</w:t>
      </w:r>
    </w:p>
    <w:p w14:paraId="759ECD3B" w14:textId="645AC272" w:rsidR="003E1DEB" w:rsidRDefault="003E1DEB" w:rsidP="00581231">
      <w:pPr>
        <w:pStyle w:val="Nagwek2"/>
      </w:pPr>
      <w:bookmarkStart w:id="64" w:name="_Toc101801793"/>
      <w:r>
        <w:t>Przebieg uwierzytelnieni</w:t>
      </w:r>
      <w:r w:rsidR="30AACC78">
        <w:t>a</w:t>
      </w:r>
      <w:r>
        <w:t xml:space="preserve"> i autoryzacji dostępu do usług serwera </w:t>
      </w:r>
      <w:r w:rsidR="004C4337" w:rsidRPr="004C4337">
        <w:t>autoryzacyjnego dla usług COVID-19</w:t>
      </w:r>
      <w:bookmarkEnd w:id="64"/>
    </w:p>
    <w:p w14:paraId="68343B34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Uwierzytelnienie systemu zewnętrznego Usługodawcy (klienta) realizowane jest z użyciem metody </w:t>
      </w:r>
      <w:proofErr w:type="spellStart"/>
      <w:r w:rsidRPr="435A5AB6">
        <w:rPr>
          <w:rFonts w:ascii="Calibri" w:eastAsia="Calibri" w:hAnsi="Calibri" w:cs="Calibri"/>
          <w:b/>
          <w:bCs/>
          <w:szCs w:val="22"/>
        </w:rPr>
        <w:t>private_key_jwt</w:t>
      </w:r>
      <w:proofErr w:type="spellEnd"/>
      <w:r w:rsidRPr="435A5AB6">
        <w:rPr>
          <w:rFonts w:ascii="Calibri" w:eastAsia="Calibri" w:hAnsi="Calibri" w:cs="Calibri"/>
          <w:szCs w:val="22"/>
        </w:rPr>
        <w:t xml:space="preserve">  przedstawionej w </w:t>
      </w:r>
      <w:hyperlink r:id="rId12" w:anchor="ClientAuthentication">
        <w:proofErr w:type="spellStart"/>
        <w:r w:rsidRPr="435A5AB6">
          <w:rPr>
            <w:rStyle w:val="Hipercze"/>
            <w:rFonts w:eastAsia="Calibri" w:cs="Calibri"/>
            <w:szCs w:val="22"/>
          </w:rPr>
          <w:t>OpenID</w:t>
        </w:r>
        <w:proofErr w:type="spellEnd"/>
        <w:r w:rsidRPr="435A5AB6">
          <w:rPr>
            <w:rStyle w:val="Hipercze"/>
            <w:rFonts w:eastAsia="Calibri" w:cs="Calibri"/>
            <w:szCs w:val="22"/>
          </w:rPr>
          <w:t xml:space="preserve"> Connect 1.0</w:t>
        </w:r>
      </w:hyperlink>
      <w:r w:rsidRPr="435A5AB6">
        <w:rPr>
          <w:rFonts w:ascii="Calibri" w:eastAsia="Calibri" w:hAnsi="Calibri" w:cs="Calibri"/>
          <w:szCs w:val="22"/>
        </w:rPr>
        <w:t>.</w:t>
      </w:r>
    </w:p>
    <w:p w14:paraId="36D033F3" w14:textId="017FBBAF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W procesie uwierzytelnienia i autoryzacji dostępu do usług serwera </w:t>
      </w:r>
      <w:r w:rsidR="00CC4241">
        <w:rPr>
          <w:rFonts w:ascii="Calibri" w:eastAsia="Calibri" w:hAnsi="Calibri" w:cs="Calibri"/>
          <w:szCs w:val="22"/>
        </w:rPr>
        <w:t>PZH</w:t>
      </w:r>
      <w:r w:rsidRPr="435A5AB6">
        <w:rPr>
          <w:rFonts w:ascii="Calibri" w:eastAsia="Calibri" w:hAnsi="Calibri" w:cs="Calibri"/>
          <w:szCs w:val="22"/>
        </w:rPr>
        <w:t xml:space="preserve">, system zewnętrzny Usługodawcy (klient) przygotowuje i przekazuje do </w:t>
      </w:r>
      <w:r>
        <w:rPr>
          <w:rFonts w:ascii="Calibri" w:eastAsia="Calibri" w:hAnsi="Calibri" w:cs="Calibri"/>
          <w:szCs w:val="22"/>
        </w:rPr>
        <w:t>S</w:t>
      </w:r>
      <w:r w:rsidRPr="435A5AB6">
        <w:rPr>
          <w:rFonts w:ascii="Calibri" w:eastAsia="Calibri" w:hAnsi="Calibri" w:cs="Calibri"/>
          <w:szCs w:val="22"/>
        </w:rPr>
        <w:t xml:space="preserve">ystemu P1 (serwera autoryzacyjnego) żądanie autoryzacji zawierające </w:t>
      </w:r>
      <w:r w:rsidRPr="435A5AB6">
        <w:rPr>
          <w:rFonts w:ascii="Calibri" w:eastAsia="Calibri" w:hAnsi="Calibri" w:cs="Calibri"/>
          <w:b/>
          <w:bCs/>
          <w:szCs w:val="22"/>
        </w:rPr>
        <w:t>TOKEN UWIERZYTELNIAJĄCY</w:t>
      </w:r>
      <w:r w:rsidRPr="435A5AB6">
        <w:rPr>
          <w:rFonts w:ascii="Calibri" w:eastAsia="Calibri" w:hAnsi="Calibri" w:cs="Calibri"/>
          <w:szCs w:val="22"/>
        </w:rPr>
        <w:t xml:space="preserve"> (JSON Web </w:t>
      </w:r>
      <w:proofErr w:type="spellStart"/>
      <w:r w:rsidRPr="435A5AB6">
        <w:rPr>
          <w:rFonts w:ascii="Calibri" w:eastAsia="Calibri" w:hAnsi="Calibri" w:cs="Calibri"/>
          <w:szCs w:val="22"/>
        </w:rPr>
        <w:t>Token</w:t>
      </w:r>
      <w:proofErr w:type="spellEnd"/>
      <w:r w:rsidRPr="435A5AB6">
        <w:rPr>
          <w:rFonts w:ascii="Calibri" w:eastAsia="Calibri" w:hAnsi="Calibri" w:cs="Calibri"/>
          <w:szCs w:val="22"/>
        </w:rPr>
        <w:t>).</w:t>
      </w:r>
    </w:p>
    <w:p w14:paraId="6C65C6FE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00223129">
        <w:rPr>
          <w:rFonts w:ascii="Calibri" w:eastAsia="Calibri" w:hAnsi="Calibri" w:cs="Calibri"/>
          <w:b/>
          <w:bCs/>
          <w:szCs w:val="22"/>
        </w:rPr>
        <w:t xml:space="preserve">Pozytywna </w:t>
      </w:r>
      <w:r w:rsidRPr="00223129">
        <w:rPr>
          <w:rFonts w:ascii="Calibri" w:eastAsia="Calibri" w:hAnsi="Calibri" w:cs="Calibri"/>
          <w:szCs w:val="22"/>
        </w:rPr>
        <w:t xml:space="preserve">odpowiedź na żądanie autoryzacji posiada status </w:t>
      </w:r>
      <w:r w:rsidRPr="00223129">
        <w:rPr>
          <w:rFonts w:ascii="Calibri" w:eastAsia="Calibri" w:hAnsi="Calibri" w:cs="Calibri"/>
          <w:b/>
          <w:bCs/>
          <w:szCs w:val="22"/>
        </w:rPr>
        <w:t>HTTP 200</w:t>
      </w:r>
      <w:r w:rsidRPr="00223129">
        <w:rPr>
          <w:rFonts w:ascii="Calibri" w:eastAsia="Calibri" w:hAnsi="Calibri" w:cs="Calibri"/>
          <w:szCs w:val="22"/>
        </w:rPr>
        <w:t xml:space="preserve">. W treści odpowiedzi zwrócony jest </w:t>
      </w:r>
      <w:r w:rsidRPr="00223129">
        <w:rPr>
          <w:rFonts w:ascii="Calibri" w:eastAsia="Calibri" w:hAnsi="Calibri" w:cs="Calibri"/>
          <w:b/>
          <w:bCs/>
          <w:szCs w:val="22"/>
        </w:rPr>
        <w:t xml:space="preserve">TOKEN </w:t>
      </w:r>
      <w:r>
        <w:rPr>
          <w:rFonts w:ascii="Calibri" w:eastAsia="Calibri" w:hAnsi="Calibri" w:cs="Calibri"/>
          <w:b/>
          <w:bCs/>
          <w:szCs w:val="22"/>
        </w:rPr>
        <w:t>DOSTĘPOWY</w:t>
      </w:r>
      <w:r w:rsidRPr="00223129">
        <w:rPr>
          <w:rFonts w:eastAsia="Calibri"/>
        </w:rPr>
        <w:t xml:space="preserve"> </w:t>
      </w:r>
      <w:r w:rsidRPr="00223129">
        <w:rPr>
          <w:rFonts w:ascii="Calibri" w:eastAsia="Calibri" w:hAnsi="Calibri" w:cs="Calibri"/>
          <w:szCs w:val="22"/>
        </w:rPr>
        <w:t xml:space="preserve">(JSON Web </w:t>
      </w:r>
      <w:proofErr w:type="spellStart"/>
      <w:r w:rsidRPr="00223129">
        <w:rPr>
          <w:rFonts w:ascii="Calibri" w:eastAsia="Calibri" w:hAnsi="Calibri" w:cs="Calibri"/>
          <w:szCs w:val="22"/>
        </w:rPr>
        <w:t>Token</w:t>
      </w:r>
      <w:proofErr w:type="spellEnd"/>
      <w:r w:rsidRPr="00223129">
        <w:rPr>
          <w:rFonts w:ascii="Calibri" w:eastAsia="Calibri" w:hAnsi="Calibri" w:cs="Calibri"/>
          <w:szCs w:val="22"/>
        </w:rPr>
        <w:t>).</w:t>
      </w:r>
    </w:p>
    <w:p w14:paraId="178FF6B0" w14:textId="0E7728D1" w:rsidR="003E1DEB" w:rsidRPr="006C08F7" w:rsidRDefault="003E1DEB" w:rsidP="00581231">
      <w:pPr>
        <w:pStyle w:val="Nagwek2"/>
      </w:pPr>
      <w:bookmarkStart w:id="65" w:name="_Toc101801794"/>
      <w:r>
        <w:t xml:space="preserve">Przygotowanie </w:t>
      </w:r>
      <w:proofErr w:type="spellStart"/>
      <w:r w:rsidR="00ED6D41">
        <w:t>tokenu</w:t>
      </w:r>
      <w:proofErr w:type="spellEnd"/>
      <w:r w:rsidR="00ED6D41">
        <w:t xml:space="preserve"> uwierzytelniającego</w:t>
      </w:r>
      <w:bookmarkEnd w:id="65"/>
    </w:p>
    <w:p w14:paraId="08F76D85" w14:textId="77777777" w:rsidR="003E1DEB" w:rsidRDefault="003E1DEB" w:rsidP="003E1DEB">
      <w:pPr>
        <w:rPr>
          <w:rFonts w:ascii="Calibri" w:eastAsia="Calibri" w:hAnsi="Calibri" w:cs="Calibri"/>
        </w:rPr>
      </w:pPr>
      <w:r w:rsidRPr="00223129">
        <w:rPr>
          <w:rFonts w:ascii="Calibri" w:eastAsia="Calibri" w:hAnsi="Calibri" w:cs="Calibri"/>
        </w:rPr>
        <w:t xml:space="preserve">Struktura </w:t>
      </w:r>
      <w:r w:rsidRPr="00223129">
        <w:rPr>
          <w:rFonts w:ascii="Calibri" w:eastAsia="Calibri" w:hAnsi="Calibri" w:cs="Calibri"/>
          <w:b/>
          <w:bCs/>
        </w:rPr>
        <w:t>TOKEN UWIERZYTELNIAJĄCEGO</w:t>
      </w:r>
      <w:r w:rsidRPr="00223129">
        <w:rPr>
          <w:rFonts w:ascii="Calibri" w:eastAsia="Calibri" w:hAnsi="Calibri" w:cs="Calibri"/>
        </w:rPr>
        <w:t xml:space="preserve"> obejmuje:</w:t>
      </w:r>
    </w:p>
    <w:p w14:paraId="173147E8" w14:textId="77777777" w:rsidR="003E1DEB" w:rsidRDefault="003E1DEB" w:rsidP="003E1DEB">
      <w:pPr>
        <w:ind w:left="360"/>
        <w:rPr>
          <w:rFonts w:ascii="Calibri" w:eastAsia="Calibri" w:hAnsi="Calibri" w:cs="Calibri"/>
          <w:b/>
          <w:bCs/>
          <w:szCs w:val="22"/>
        </w:rPr>
      </w:pPr>
      <w:r w:rsidRPr="435A5AB6">
        <w:rPr>
          <w:rFonts w:ascii="Calibri" w:eastAsia="Calibri" w:hAnsi="Calibri" w:cs="Calibri"/>
          <w:b/>
          <w:bCs/>
          <w:szCs w:val="22"/>
        </w:rPr>
        <w:t>HEADER.PAYLOAD.SIGNATURE</w:t>
      </w:r>
    </w:p>
    <w:p w14:paraId="58A058C9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Każda z sekcji z osobna zakodowana jest z użyciem </w:t>
      </w:r>
      <w:r w:rsidRPr="435A5AB6">
        <w:rPr>
          <w:rFonts w:ascii="Calibri" w:eastAsia="Calibri" w:hAnsi="Calibri" w:cs="Calibri"/>
          <w:b/>
          <w:bCs/>
          <w:szCs w:val="22"/>
        </w:rPr>
        <w:t>Base64</w:t>
      </w:r>
      <w:r w:rsidRPr="435A5AB6">
        <w:rPr>
          <w:rFonts w:ascii="Calibri" w:eastAsia="Calibri" w:hAnsi="Calibri" w:cs="Calibri"/>
          <w:szCs w:val="22"/>
        </w:rPr>
        <w:t>.</w:t>
      </w:r>
    </w:p>
    <w:p w14:paraId="1A7AF821" w14:textId="77777777" w:rsidR="003E1DEB" w:rsidRDefault="003E1DEB" w:rsidP="00CE5929">
      <w:pPr>
        <w:pStyle w:val="Akapitzlist"/>
        <w:numPr>
          <w:ilvl w:val="0"/>
          <w:numId w:val="17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Sekcja HEADER:</w:t>
      </w:r>
      <w:r w:rsidRPr="435A5AB6">
        <w:rPr>
          <w:rFonts w:eastAsia="Calibri" w:cs="Calibri"/>
          <w:szCs w:val="22"/>
        </w:rPr>
        <w:t xml:space="preserve"> </w:t>
      </w:r>
    </w:p>
    <w:p w14:paraId="7A8DCD0C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Sekcja nagłówka - obejmuje wskazanie na typ </w:t>
      </w:r>
      <w:proofErr w:type="spellStart"/>
      <w:r w:rsidRPr="435A5AB6">
        <w:rPr>
          <w:rFonts w:ascii="Calibri" w:eastAsia="Calibri" w:hAnsi="Calibri" w:cs="Calibri"/>
          <w:szCs w:val="22"/>
        </w:rPr>
        <w:t>tokenu</w:t>
      </w:r>
      <w:proofErr w:type="spellEnd"/>
      <w:r w:rsidRPr="435A5AB6">
        <w:rPr>
          <w:rFonts w:ascii="Calibri" w:eastAsia="Calibri" w:hAnsi="Calibri" w:cs="Calibri"/>
          <w:szCs w:val="22"/>
        </w:rPr>
        <w:t xml:space="preserve"> oraz o algorytm, którym został podpisany </w:t>
      </w:r>
      <w:proofErr w:type="spellStart"/>
      <w:r w:rsidRPr="435A5AB6">
        <w:rPr>
          <w:rFonts w:ascii="Calibri" w:eastAsia="Calibri" w:hAnsi="Calibri" w:cs="Calibri"/>
          <w:szCs w:val="22"/>
        </w:rPr>
        <w:t>token</w:t>
      </w:r>
      <w:proofErr w:type="spellEnd"/>
      <w:r w:rsidRPr="435A5AB6">
        <w:rPr>
          <w:rFonts w:ascii="Calibri" w:eastAsia="Calibri" w:hAnsi="Calibri" w:cs="Calibri"/>
          <w:szCs w:val="22"/>
        </w:rPr>
        <w:t>.</w:t>
      </w:r>
    </w:p>
    <w:p w14:paraId="2D003501" w14:textId="14660633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Dla </w:t>
      </w:r>
      <w:proofErr w:type="spellStart"/>
      <w:r w:rsidRPr="435A5AB6">
        <w:rPr>
          <w:rFonts w:ascii="Calibri" w:eastAsia="Calibri" w:hAnsi="Calibri" w:cs="Calibri"/>
          <w:szCs w:val="22"/>
        </w:rPr>
        <w:t>tokenu</w:t>
      </w:r>
      <w:proofErr w:type="spellEnd"/>
      <w:r w:rsidRPr="435A5AB6">
        <w:rPr>
          <w:rFonts w:ascii="Calibri" w:eastAsia="Calibri" w:hAnsi="Calibri" w:cs="Calibri"/>
          <w:szCs w:val="22"/>
        </w:rPr>
        <w:t xml:space="preserve"> sekcja nagłówka ma postać: </w:t>
      </w:r>
    </w:p>
    <w:p w14:paraId="7BFE33B6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{ </w:t>
      </w:r>
    </w:p>
    <w:p w14:paraId="6212D0D7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“alg”: “RS256”, </w:t>
      </w:r>
    </w:p>
    <w:p w14:paraId="06E2AE89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“typ”: ”JWT” </w:t>
      </w:r>
    </w:p>
    <w:p w14:paraId="414E7CDC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} </w:t>
      </w:r>
    </w:p>
    <w:p w14:paraId="7B18DB83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gdzie: </w:t>
      </w:r>
    </w:p>
    <w:p w14:paraId="03AA1765" w14:textId="77777777" w:rsidR="003E1DEB" w:rsidRDefault="003E1DEB" w:rsidP="00CE5929">
      <w:pPr>
        <w:pStyle w:val="Akapitzlist"/>
        <w:numPr>
          <w:ilvl w:val="0"/>
          <w:numId w:val="21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‘alg</w:t>
      </w:r>
      <w:r w:rsidRPr="435A5AB6">
        <w:rPr>
          <w:rFonts w:eastAsia="Calibri" w:cs="Calibri"/>
          <w:szCs w:val="22"/>
        </w:rPr>
        <w:t xml:space="preserve">’ - (ang. </w:t>
      </w:r>
      <w:proofErr w:type="spellStart"/>
      <w:r w:rsidRPr="435A5AB6">
        <w:rPr>
          <w:rFonts w:eastAsia="Calibri" w:cs="Calibri"/>
          <w:szCs w:val="22"/>
        </w:rPr>
        <w:t>algorithm</w:t>
      </w:r>
      <w:proofErr w:type="spellEnd"/>
      <w:r w:rsidRPr="435A5AB6">
        <w:rPr>
          <w:rFonts w:eastAsia="Calibri" w:cs="Calibri"/>
          <w:szCs w:val="22"/>
        </w:rPr>
        <w:t>) wskazanie na rodzaj użytego algory</w:t>
      </w:r>
      <w:r>
        <w:rPr>
          <w:rFonts w:eastAsia="Calibri" w:cs="Calibri"/>
          <w:szCs w:val="22"/>
        </w:rPr>
        <w:t xml:space="preserve">tmu podczas stosowania podpisu - parametr </w:t>
      </w:r>
      <w:r w:rsidRPr="00C861EB">
        <w:rPr>
          <w:rFonts w:eastAsia="Calibri" w:cs="Calibri"/>
          <w:szCs w:val="22"/>
          <w:u w:val="single"/>
        </w:rPr>
        <w:t>musi mieć wartość “RS256”</w:t>
      </w:r>
      <w:r w:rsidRPr="435A5AB6">
        <w:rPr>
          <w:rFonts w:eastAsia="Calibri" w:cs="Calibri"/>
          <w:szCs w:val="22"/>
        </w:rPr>
        <w:t xml:space="preserve">. </w:t>
      </w:r>
    </w:p>
    <w:p w14:paraId="3A878D3C" w14:textId="3E599E28" w:rsidR="00A6746B" w:rsidRPr="00C861EB" w:rsidRDefault="003E1DEB" w:rsidP="0ED62342">
      <w:pPr>
        <w:pStyle w:val="Akapitzlist"/>
        <w:numPr>
          <w:ilvl w:val="0"/>
          <w:numId w:val="21"/>
        </w:numPr>
        <w:rPr>
          <w:b/>
          <w:bCs/>
        </w:rPr>
      </w:pPr>
      <w:r w:rsidRPr="52C9C30A">
        <w:rPr>
          <w:rFonts w:eastAsia="Calibri" w:cs="Calibri"/>
          <w:b/>
          <w:bCs/>
        </w:rPr>
        <w:t xml:space="preserve">‘typ’ </w:t>
      </w:r>
      <w:r w:rsidRPr="52C9C30A">
        <w:rPr>
          <w:rFonts w:eastAsia="Calibri" w:cs="Calibri"/>
        </w:rPr>
        <w:t xml:space="preserve">- (ang. </w:t>
      </w:r>
      <w:proofErr w:type="spellStart"/>
      <w:r w:rsidRPr="52C9C30A">
        <w:rPr>
          <w:rFonts w:eastAsia="Calibri" w:cs="Calibri"/>
        </w:rPr>
        <w:t>type</w:t>
      </w:r>
      <w:proofErr w:type="spellEnd"/>
      <w:r w:rsidRPr="52C9C30A">
        <w:rPr>
          <w:rFonts w:eastAsia="Calibri" w:cs="Calibri"/>
        </w:rPr>
        <w:t xml:space="preserve">) rodzaj przekazywanego </w:t>
      </w:r>
      <w:proofErr w:type="spellStart"/>
      <w:r w:rsidRPr="52C9C30A">
        <w:rPr>
          <w:rFonts w:eastAsia="Calibri" w:cs="Calibri"/>
        </w:rPr>
        <w:t>tokenu</w:t>
      </w:r>
      <w:proofErr w:type="spellEnd"/>
      <w:r w:rsidRPr="52C9C30A">
        <w:rPr>
          <w:rFonts w:eastAsia="Calibri" w:cs="Calibri"/>
        </w:rPr>
        <w:t xml:space="preserve"> - parametr </w:t>
      </w:r>
      <w:r w:rsidRPr="52C9C30A">
        <w:rPr>
          <w:rFonts w:eastAsia="Calibri" w:cs="Calibri"/>
          <w:u w:val="single"/>
        </w:rPr>
        <w:t>musi mieć wartość “JWT”</w:t>
      </w:r>
      <w:r w:rsidRPr="52C9C30A">
        <w:rPr>
          <w:rFonts w:eastAsia="Calibri" w:cs="Calibri"/>
        </w:rPr>
        <w:t>.</w:t>
      </w:r>
    </w:p>
    <w:p w14:paraId="38753486" w14:textId="59E00E80" w:rsidR="52C9C30A" w:rsidRDefault="52C9C30A" w:rsidP="52C9C30A">
      <w:pPr>
        <w:rPr>
          <w:rFonts w:eastAsia="Calibri" w:cs="Calibri"/>
        </w:rPr>
      </w:pPr>
    </w:p>
    <w:p w14:paraId="4F64D3E1" w14:textId="4F7BF5CE" w:rsidR="52C9C30A" w:rsidRDefault="52C9C30A" w:rsidP="52C9C30A">
      <w:pPr>
        <w:rPr>
          <w:rFonts w:eastAsia="Calibri" w:cs="Calibri"/>
        </w:rPr>
      </w:pPr>
    </w:p>
    <w:p w14:paraId="11D96E44" w14:textId="18925DD9" w:rsidR="52C9C30A" w:rsidRDefault="52C9C30A" w:rsidP="52C9C30A">
      <w:pPr>
        <w:rPr>
          <w:rFonts w:eastAsia="Calibri" w:cs="Calibri"/>
        </w:rPr>
      </w:pPr>
    </w:p>
    <w:p w14:paraId="62094266" w14:textId="3C858CCB" w:rsidR="52C9C30A" w:rsidRDefault="52C9C30A" w:rsidP="52C9C30A">
      <w:pPr>
        <w:rPr>
          <w:rFonts w:eastAsia="Calibri" w:cs="Calibri"/>
        </w:rPr>
      </w:pPr>
    </w:p>
    <w:p w14:paraId="3BE192D4" w14:textId="77777777" w:rsidR="003E1DEB" w:rsidRPr="00C861EB" w:rsidRDefault="003E1DEB" w:rsidP="00CE5929">
      <w:pPr>
        <w:pStyle w:val="Akapitzlist"/>
        <w:numPr>
          <w:ilvl w:val="0"/>
          <w:numId w:val="17"/>
        </w:numPr>
        <w:rPr>
          <w:rFonts w:eastAsia="Calibri" w:cs="Calibri"/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 xml:space="preserve">Sekcja PAYLOAD: </w:t>
      </w:r>
    </w:p>
    <w:p w14:paraId="57CA9F56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Sekcja danych - zawiera dane, które identyfikują system zewnętrzny i pracownika wykonującego operacje w systemie zewnętrznym.  </w:t>
      </w:r>
    </w:p>
    <w:p w14:paraId="134F9BA8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Lista wymaganych </w:t>
      </w:r>
      <w:r>
        <w:rPr>
          <w:rFonts w:ascii="Calibri" w:eastAsia="Calibri" w:hAnsi="Calibri" w:cs="Calibri"/>
          <w:szCs w:val="22"/>
        </w:rPr>
        <w:t>parametrów</w:t>
      </w:r>
      <w:r w:rsidRPr="435A5AB6">
        <w:rPr>
          <w:rFonts w:ascii="Calibri" w:eastAsia="Calibri" w:hAnsi="Calibri" w:cs="Calibri"/>
          <w:szCs w:val="22"/>
        </w:rPr>
        <w:t xml:space="preserve"> w sekcji jest następująca: </w:t>
      </w:r>
    </w:p>
    <w:p w14:paraId="701347B5" w14:textId="4557D8EB" w:rsidR="003E1DEB" w:rsidRDefault="003E1DEB" w:rsidP="00CE5929">
      <w:pPr>
        <w:pStyle w:val="Akapitzlist"/>
        <w:numPr>
          <w:ilvl w:val="0"/>
          <w:numId w:val="26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‘</w:t>
      </w:r>
      <w:proofErr w:type="spellStart"/>
      <w:r w:rsidRPr="435A5AB6">
        <w:rPr>
          <w:rFonts w:eastAsia="Calibri" w:cs="Calibri"/>
          <w:b/>
          <w:bCs/>
          <w:szCs w:val="22"/>
        </w:rPr>
        <w:t>iss</w:t>
      </w:r>
      <w:proofErr w:type="spellEnd"/>
      <w:r w:rsidRPr="435A5AB6">
        <w:rPr>
          <w:rFonts w:eastAsia="Calibri" w:cs="Calibri"/>
          <w:szCs w:val="22"/>
        </w:rPr>
        <w:t xml:space="preserve">’ - (ang. </w:t>
      </w:r>
      <w:proofErr w:type="spellStart"/>
      <w:r w:rsidRPr="435A5AB6">
        <w:rPr>
          <w:rFonts w:eastAsia="Calibri" w:cs="Calibri"/>
          <w:szCs w:val="22"/>
        </w:rPr>
        <w:t>issuer</w:t>
      </w:r>
      <w:proofErr w:type="spellEnd"/>
      <w:r w:rsidRPr="435A5AB6">
        <w:rPr>
          <w:rFonts w:eastAsia="Calibri" w:cs="Calibri"/>
          <w:szCs w:val="22"/>
        </w:rPr>
        <w:t xml:space="preserve">) </w:t>
      </w:r>
      <w:proofErr w:type="spellStart"/>
      <w:r w:rsidR="00EC44DD">
        <w:rPr>
          <w:rFonts w:eastAsia="Calibri" w:cs="Calibri"/>
          <w:szCs w:val="22"/>
        </w:rPr>
        <w:t>identyfi</w:t>
      </w:r>
      <w:r w:rsidRPr="435A5AB6">
        <w:rPr>
          <w:rFonts w:eastAsia="Calibri" w:cs="Calibri"/>
          <w:szCs w:val="22"/>
        </w:rPr>
        <w:t>ator</w:t>
      </w:r>
      <w:proofErr w:type="spellEnd"/>
      <w:r w:rsidRPr="435A5AB6">
        <w:rPr>
          <w:rFonts w:eastAsia="Calibri" w:cs="Calibri"/>
          <w:szCs w:val="22"/>
        </w:rPr>
        <w:t xml:space="preserve"> biznesowy (OID) podmiotu (Usługodawcy), który wywołuje usługi serwera </w:t>
      </w:r>
      <w:r w:rsidR="008E7958">
        <w:rPr>
          <w:rFonts w:eastAsia="Calibri" w:cs="Calibri"/>
          <w:szCs w:val="22"/>
        </w:rPr>
        <w:t>EWP</w:t>
      </w:r>
      <w:r w:rsidRPr="435A5AB6">
        <w:rPr>
          <w:rFonts w:eastAsia="Calibri" w:cs="Calibri"/>
          <w:szCs w:val="22"/>
        </w:rPr>
        <w:t xml:space="preserve"> C</w:t>
      </w:r>
      <w:r w:rsidR="008E7958">
        <w:rPr>
          <w:rFonts w:eastAsia="Calibri" w:cs="Calibri"/>
          <w:szCs w:val="22"/>
        </w:rPr>
        <w:t>e</w:t>
      </w:r>
      <w:r w:rsidRPr="435A5AB6">
        <w:rPr>
          <w:rFonts w:eastAsia="Calibri" w:cs="Calibri"/>
          <w:szCs w:val="22"/>
        </w:rPr>
        <w:t>Z. Identyfikator biznesowy (O</w:t>
      </w:r>
      <w:r>
        <w:rPr>
          <w:rFonts w:eastAsia="Calibri" w:cs="Calibri"/>
          <w:szCs w:val="22"/>
        </w:rPr>
        <w:t>ID) podmiotu jest umieszczony w </w:t>
      </w:r>
      <w:r w:rsidRPr="435A5AB6">
        <w:rPr>
          <w:rFonts w:eastAsia="Calibri" w:cs="Calibri"/>
          <w:szCs w:val="22"/>
        </w:rPr>
        <w:t>certyfikatach wydanych przez P1</w:t>
      </w:r>
      <w:r>
        <w:rPr>
          <w:rFonts w:eastAsia="Calibri" w:cs="Calibri"/>
          <w:szCs w:val="22"/>
        </w:rPr>
        <w:t xml:space="preserve"> </w:t>
      </w:r>
      <w:r w:rsidRPr="004A1514">
        <w:rPr>
          <w:rFonts w:eastAsia="Calibri" w:cs="Calibri"/>
          <w:szCs w:val="22"/>
        </w:rPr>
        <w:t xml:space="preserve">– wartość parametru </w:t>
      </w:r>
      <w:r w:rsidRPr="004A1514">
        <w:rPr>
          <w:rFonts w:eastAsia="Calibri" w:cs="Calibri"/>
          <w:szCs w:val="22"/>
          <w:u w:val="single"/>
        </w:rPr>
        <w:t>musi być zgodna z formatem {</w:t>
      </w:r>
      <w:proofErr w:type="spellStart"/>
      <w:r w:rsidRPr="004A1514">
        <w:rPr>
          <w:rFonts w:eastAsia="Calibri" w:cs="Calibri"/>
          <w:szCs w:val="22"/>
          <w:u w:val="single"/>
        </w:rPr>
        <w:t>root</w:t>
      </w:r>
      <w:proofErr w:type="spellEnd"/>
      <w:r w:rsidRPr="004A1514">
        <w:rPr>
          <w:rFonts w:eastAsia="Calibri" w:cs="Calibri"/>
          <w:szCs w:val="22"/>
          <w:u w:val="single"/>
        </w:rPr>
        <w:t>}:{</w:t>
      </w:r>
      <w:proofErr w:type="spellStart"/>
      <w:r w:rsidRPr="004A1514">
        <w:rPr>
          <w:rFonts w:eastAsia="Calibri" w:cs="Calibri"/>
          <w:szCs w:val="22"/>
          <w:u w:val="single"/>
        </w:rPr>
        <w:t>extension</w:t>
      </w:r>
      <w:proofErr w:type="spellEnd"/>
      <w:r w:rsidRPr="004A1514">
        <w:rPr>
          <w:rFonts w:eastAsia="Calibri" w:cs="Calibri"/>
          <w:szCs w:val="22"/>
          <w:u w:val="single"/>
        </w:rPr>
        <w:t>}</w:t>
      </w:r>
      <w:r w:rsidRPr="004A1514">
        <w:rPr>
          <w:rFonts w:eastAsia="Calibri" w:cs="Calibri"/>
          <w:szCs w:val="22"/>
        </w:rPr>
        <w:t>.</w:t>
      </w:r>
    </w:p>
    <w:p w14:paraId="2AB787BB" w14:textId="06419252" w:rsidR="0048727E" w:rsidRPr="0048727E" w:rsidRDefault="003E1DEB" w:rsidP="00CE5929">
      <w:pPr>
        <w:pStyle w:val="Akapitzlist"/>
        <w:numPr>
          <w:ilvl w:val="0"/>
          <w:numId w:val="25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‘</w:t>
      </w:r>
      <w:proofErr w:type="spellStart"/>
      <w:r w:rsidRPr="435A5AB6">
        <w:rPr>
          <w:rFonts w:eastAsia="Calibri" w:cs="Calibri"/>
          <w:b/>
          <w:bCs/>
          <w:szCs w:val="22"/>
        </w:rPr>
        <w:t>sub</w:t>
      </w:r>
      <w:proofErr w:type="spellEnd"/>
      <w:r w:rsidRPr="435A5AB6">
        <w:rPr>
          <w:rFonts w:eastAsia="Calibri" w:cs="Calibri"/>
          <w:b/>
          <w:bCs/>
          <w:szCs w:val="22"/>
        </w:rPr>
        <w:t xml:space="preserve">’ </w:t>
      </w:r>
      <w:r w:rsidRPr="435A5AB6">
        <w:rPr>
          <w:rFonts w:eastAsia="Calibri" w:cs="Calibri"/>
          <w:szCs w:val="22"/>
        </w:rPr>
        <w:t xml:space="preserve">- (ang. </w:t>
      </w:r>
      <w:proofErr w:type="spellStart"/>
      <w:r w:rsidRPr="435A5AB6">
        <w:rPr>
          <w:rFonts w:eastAsia="Calibri" w:cs="Calibri"/>
          <w:szCs w:val="22"/>
        </w:rPr>
        <w:t>subject</w:t>
      </w:r>
      <w:proofErr w:type="spellEnd"/>
      <w:r w:rsidRPr="435A5AB6">
        <w:rPr>
          <w:rFonts w:eastAsia="Calibri" w:cs="Calibri"/>
          <w:szCs w:val="22"/>
        </w:rPr>
        <w:t xml:space="preserve">) identyfikator biznesowy (OID) podmiotu (Usługodawcy), który wywołuje usługi serwera </w:t>
      </w:r>
      <w:r w:rsidR="006C617D">
        <w:rPr>
          <w:rFonts w:eastAsia="Calibri" w:cs="Calibri"/>
          <w:szCs w:val="22"/>
        </w:rPr>
        <w:t>EWP</w:t>
      </w:r>
      <w:r w:rsidRPr="435A5AB6">
        <w:rPr>
          <w:rFonts w:eastAsia="Calibri" w:cs="Calibri"/>
          <w:szCs w:val="22"/>
        </w:rPr>
        <w:t xml:space="preserve"> </w:t>
      </w:r>
      <w:r w:rsidR="006C617D">
        <w:rPr>
          <w:rFonts w:eastAsia="Calibri" w:cs="Calibri"/>
          <w:szCs w:val="22"/>
        </w:rPr>
        <w:t>CeZ</w:t>
      </w:r>
      <w:r w:rsidRPr="435A5AB6">
        <w:rPr>
          <w:rFonts w:eastAsia="Calibri" w:cs="Calibri"/>
          <w:szCs w:val="22"/>
        </w:rPr>
        <w:t>. Identyfikator OID podmiotu jest umieszczony w certyfikatach wydanych przez P1</w:t>
      </w:r>
      <w:r>
        <w:rPr>
          <w:rFonts w:eastAsia="Calibri" w:cs="Calibri"/>
          <w:szCs w:val="22"/>
        </w:rPr>
        <w:t xml:space="preserve"> –</w:t>
      </w:r>
      <w:r w:rsidR="00EC44DD">
        <w:rPr>
          <w:rFonts w:eastAsia="Calibri" w:cs="Calibri"/>
          <w:szCs w:val="22"/>
        </w:rPr>
        <w:t xml:space="preserve"> </w:t>
      </w:r>
      <w:r w:rsidRPr="0049285A">
        <w:rPr>
          <w:rFonts w:eastAsia="Calibri" w:cs="Calibri"/>
          <w:szCs w:val="22"/>
        </w:rPr>
        <w:t xml:space="preserve">podana wartość </w:t>
      </w:r>
      <w:r>
        <w:rPr>
          <w:rFonts w:eastAsia="Calibri" w:cs="Calibri"/>
          <w:szCs w:val="22"/>
        </w:rPr>
        <w:t xml:space="preserve">parametru </w:t>
      </w:r>
      <w:r w:rsidRPr="006A30B3">
        <w:rPr>
          <w:rFonts w:eastAsia="Calibri" w:cs="Calibri"/>
          <w:szCs w:val="22"/>
          <w:u w:val="single"/>
        </w:rPr>
        <w:t xml:space="preserve">musi </w:t>
      </w:r>
      <w:r w:rsidR="00EC44DD">
        <w:rPr>
          <w:rFonts w:eastAsia="Calibri" w:cs="Calibri"/>
          <w:szCs w:val="22"/>
          <w:u w:val="single"/>
        </w:rPr>
        <w:t>być zgodna z wartością podaną w </w:t>
      </w:r>
      <w:r w:rsidRPr="006A30B3">
        <w:rPr>
          <w:rFonts w:eastAsia="Calibri" w:cs="Calibri"/>
          <w:szCs w:val="22"/>
          <w:u w:val="single"/>
        </w:rPr>
        <w:t xml:space="preserve">atrybucie </w:t>
      </w:r>
      <w:r w:rsidRPr="006A30B3">
        <w:rPr>
          <w:rFonts w:eastAsia="Calibri" w:cs="Calibri"/>
          <w:b/>
          <w:szCs w:val="22"/>
          <w:u w:val="single"/>
        </w:rPr>
        <w:t>‘</w:t>
      </w:r>
      <w:proofErr w:type="spellStart"/>
      <w:r w:rsidRPr="006A30B3">
        <w:rPr>
          <w:rFonts w:eastAsia="Calibri" w:cs="Calibri"/>
          <w:b/>
          <w:szCs w:val="22"/>
          <w:u w:val="single"/>
        </w:rPr>
        <w:t>iss</w:t>
      </w:r>
      <w:proofErr w:type="spellEnd"/>
      <w:r w:rsidRPr="006A30B3">
        <w:rPr>
          <w:rFonts w:eastAsia="Calibri" w:cs="Calibri"/>
          <w:b/>
          <w:szCs w:val="22"/>
          <w:u w:val="single"/>
        </w:rPr>
        <w:t>’</w:t>
      </w:r>
      <w:r>
        <w:rPr>
          <w:rFonts w:eastAsia="Calibri" w:cs="Calibri"/>
          <w:szCs w:val="22"/>
        </w:rPr>
        <w:t>.</w:t>
      </w:r>
    </w:p>
    <w:p w14:paraId="1DCD6EB5" w14:textId="35E07BDC" w:rsidR="003E1DEB" w:rsidRDefault="003E1DEB" w:rsidP="00CE5929">
      <w:pPr>
        <w:pStyle w:val="Akapitzlist"/>
        <w:numPr>
          <w:ilvl w:val="0"/>
          <w:numId w:val="25"/>
        </w:numPr>
      </w:pPr>
      <w:r w:rsidRPr="31D281CB">
        <w:rPr>
          <w:rFonts w:eastAsia="Calibri" w:cs="Calibri"/>
        </w:rPr>
        <w:t>‘</w:t>
      </w:r>
      <w:proofErr w:type="spellStart"/>
      <w:r w:rsidRPr="31D281CB">
        <w:rPr>
          <w:rFonts w:eastAsia="Calibri" w:cs="Calibri"/>
          <w:b/>
          <w:bCs/>
        </w:rPr>
        <w:t>aud</w:t>
      </w:r>
      <w:proofErr w:type="spellEnd"/>
      <w:r w:rsidRPr="31D281CB">
        <w:rPr>
          <w:rFonts w:eastAsia="Calibri" w:cs="Calibri"/>
        </w:rPr>
        <w:t xml:space="preserve">‘ - (ang. </w:t>
      </w:r>
      <w:proofErr w:type="spellStart"/>
      <w:r w:rsidRPr="31D281CB">
        <w:rPr>
          <w:rFonts w:eastAsia="Calibri" w:cs="Calibri"/>
        </w:rPr>
        <w:t>audience</w:t>
      </w:r>
      <w:proofErr w:type="spellEnd"/>
      <w:r w:rsidRPr="31D281CB">
        <w:rPr>
          <w:rFonts w:eastAsia="Calibri" w:cs="Calibri"/>
        </w:rPr>
        <w:t>) adres URL usługi (</w:t>
      </w:r>
      <w:proofErr w:type="spellStart"/>
      <w:r w:rsidRPr="31D281CB">
        <w:rPr>
          <w:rFonts w:eastAsia="Calibri" w:cs="Calibri"/>
        </w:rPr>
        <w:t>endpoint</w:t>
      </w:r>
      <w:proofErr w:type="spellEnd"/>
      <w:r w:rsidRPr="31D281CB">
        <w:rPr>
          <w:rFonts w:eastAsia="Calibri" w:cs="Calibri"/>
        </w:rPr>
        <w:t xml:space="preserve">) serwera autoryzacji – parametr </w:t>
      </w:r>
      <w:r w:rsidRPr="31D281CB">
        <w:rPr>
          <w:rFonts w:eastAsia="Calibri" w:cs="Calibri"/>
          <w:u w:val="single"/>
        </w:rPr>
        <w:t xml:space="preserve">musi mieć wartość: </w:t>
      </w:r>
      <w:r w:rsidRPr="31D281CB">
        <w:rPr>
          <w:rFonts w:asciiTheme="minorHAnsi" w:eastAsia="Calibri" w:hAnsiTheme="minorHAnsi" w:cstheme="minorBidi"/>
          <w:u w:val="single"/>
        </w:rPr>
        <w:t>„</w:t>
      </w:r>
      <w:hyperlink r:id="rId13" w:history="1">
        <w:r w:rsidR="00387481" w:rsidRPr="00914B15">
          <w:rPr>
            <w:rStyle w:val="Hipercze"/>
            <w:rFonts w:asciiTheme="minorHAnsi" w:hAnsiTheme="minorHAnsi" w:cstheme="minorBidi"/>
            <w:shd w:val="clear" w:color="auto" w:fill="F8F8F8"/>
          </w:rPr>
          <w:t>https://ezdrowie.gov.pl/token</w:t>
        </w:r>
      </w:hyperlink>
      <w:r w:rsidRPr="31D281CB">
        <w:rPr>
          <w:rFonts w:asciiTheme="minorHAnsi" w:eastAsia="Calibri" w:hAnsiTheme="minorHAnsi" w:cstheme="minorBidi"/>
          <w:u w:val="single"/>
        </w:rPr>
        <w:t>”.</w:t>
      </w:r>
      <w:r w:rsidRPr="31D281CB">
        <w:rPr>
          <w:rFonts w:asciiTheme="minorHAnsi" w:eastAsia="Calibri" w:hAnsiTheme="minorHAnsi" w:cstheme="minorBidi"/>
        </w:rPr>
        <w:t xml:space="preserve"> </w:t>
      </w:r>
    </w:p>
    <w:p w14:paraId="6D1CCA80" w14:textId="77777777" w:rsidR="003E1DEB" w:rsidRDefault="003E1DEB" w:rsidP="00CE5929">
      <w:pPr>
        <w:pStyle w:val="Akapitzlist"/>
        <w:numPr>
          <w:ilvl w:val="0"/>
          <w:numId w:val="25"/>
        </w:numPr>
        <w:rPr>
          <w:szCs w:val="22"/>
        </w:rPr>
      </w:pPr>
      <w:r w:rsidRPr="435A5AB6">
        <w:rPr>
          <w:rFonts w:eastAsia="Calibri" w:cs="Calibri"/>
          <w:szCs w:val="22"/>
        </w:rPr>
        <w:t>‘</w:t>
      </w:r>
      <w:proofErr w:type="spellStart"/>
      <w:r w:rsidRPr="435A5AB6">
        <w:rPr>
          <w:rFonts w:eastAsia="Calibri" w:cs="Calibri"/>
          <w:b/>
          <w:bCs/>
          <w:szCs w:val="22"/>
        </w:rPr>
        <w:t>jti</w:t>
      </w:r>
      <w:proofErr w:type="spellEnd"/>
      <w:r w:rsidRPr="435A5AB6">
        <w:rPr>
          <w:rFonts w:eastAsia="Calibri" w:cs="Calibri"/>
          <w:b/>
          <w:bCs/>
          <w:szCs w:val="22"/>
        </w:rPr>
        <w:t>’</w:t>
      </w:r>
      <w:r w:rsidRPr="435A5AB6">
        <w:rPr>
          <w:rFonts w:eastAsia="Calibri" w:cs="Calibri"/>
          <w:szCs w:val="22"/>
        </w:rPr>
        <w:t xml:space="preserve"> - (ang. JWT ID) unikalny identyfika</w:t>
      </w:r>
      <w:r>
        <w:rPr>
          <w:rFonts w:eastAsia="Calibri" w:cs="Calibri"/>
          <w:szCs w:val="22"/>
        </w:rPr>
        <w:t xml:space="preserve">tor </w:t>
      </w:r>
      <w:proofErr w:type="spellStart"/>
      <w:r>
        <w:rPr>
          <w:rFonts w:eastAsia="Calibri" w:cs="Calibri"/>
          <w:szCs w:val="22"/>
        </w:rPr>
        <w:t>tokenu</w:t>
      </w:r>
      <w:proofErr w:type="spellEnd"/>
      <w:r>
        <w:rPr>
          <w:rFonts w:eastAsia="Calibri" w:cs="Calibri"/>
          <w:szCs w:val="22"/>
        </w:rPr>
        <w:t xml:space="preserve"> do uwierzytelnienia - </w:t>
      </w:r>
      <w:r w:rsidRPr="0049285A">
        <w:rPr>
          <w:rFonts w:eastAsia="Calibri" w:cs="Calibri"/>
          <w:szCs w:val="22"/>
        </w:rPr>
        <w:t xml:space="preserve">wartość </w:t>
      </w:r>
      <w:r>
        <w:rPr>
          <w:rFonts w:eastAsia="Calibri" w:cs="Calibri"/>
          <w:szCs w:val="22"/>
        </w:rPr>
        <w:t xml:space="preserve">parametru </w:t>
      </w:r>
      <w:r>
        <w:rPr>
          <w:rFonts w:eastAsia="Calibri" w:cs="Calibri"/>
          <w:szCs w:val="22"/>
          <w:u w:val="single"/>
        </w:rPr>
        <w:t xml:space="preserve">musi </w:t>
      </w:r>
      <w:r w:rsidRPr="006A30B3">
        <w:rPr>
          <w:rFonts w:eastAsia="Calibri" w:cs="Calibri"/>
          <w:szCs w:val="22"/>
          <w:u w:val="single"/>
        </w:rPr>
        <w:t xml:space="preserve">być zgodna z </w:t>
      </w:r>
      <w:r>
        <w:rPr>
          <w:rFonts w:eastAsia="Calibri" w:cs="Calibri"/>
          <w:szCs w:val="22"/>
          <w:u w:val="single"/>
        </w:rPr>
        <w:t xml:space="preserve">formatem </w:t>
      </w:r>
      <w:r w:rsidRPr="006A30B3">
        <w:rPr>
          <w:rFonts w:eastAsia="Calibri" w:cs="Calibri"/>
          <w:szCs w:val="22"/>
          <w:u w:val="single"/>
        </w:rPr>
        <w:t>UUID (</w:t>
      </w:r>
      <w:proofErr w:type="spellStart"/>
      <w:r w:rsidRPr="006A30B3">
        <w:rPr>
          <w:rFonts w:eastAsia="Calibri" w:cs="Calibri"/>
          <w:szCs w:val="22"/>
          <w:u w:val="single"/>
        </w:rPr>
        <w:t>universally</w:t>
      </w:r>
      <w:proofErr w:type="spellEnd"/>
      <w:r w:rsidRPr="006A30B3">
        <w:rPr>
          <w:rFonts w:eastAsia="Calibri" w:cs="Calibri"/>
          <w:szCs w:val="22"/>
          <w:u w:val="single"/>
        </w:rPr>
        <w:t xml:space="preserve"> </w:t>
      </w:r>
      <w:proofErr w:type="spellStart"/>
      <w:r w:rsidRPr="006A30B3">
        <w:rPr>
          <w:rFonts w:eastAsia="Calibri" w:cs="Calibri"/>
          <w:szCs w:val="22"/>
          <w:u w:val="single"/>
        </w:rPr>
        <w:t>unique</w:t>
      </w:r>
      <w:proofErr w:type="spellEnd"/>
      <w:r w:rsidRPr="006A30B3">
        <w:rPr>
          <w:rFonts w:eastAsia="Calibri" w:cs="Calibri"/>
          <w:szCs w:val="22"/>
          <w:u w:val="single"/>
        </w:rPr>
        <w:t xml:space="preserve"> </w:t>
      </w:r>
      <w:proofErr w:type="spellStart"/>
      <w:r w:rsidRPr="006A30B3">
        <w:rPr>
          <w:rFonts w:eastAsia="Calibri" w:cs="Calibri"/>
          <w:szCs w:val="22"/>
          <w:u w:val="single"/>
        </w:rPr>
        <w:t>identifier</w:t>
      </w:r>
      <w:proofErr w:type="spellEnd"/>
      <w:r w:rsidRPr="006A30B3">
        <w:rPr>
          <w:rFonts w:eastAsia="Calibri" w:cs="Calibri"/>
          <w:szCs w:val="22"/>
          <w:u w:val="single"/>
        </w:rPr>
        <w:t>)</w:t>
      </w:r>
      <w:r w:rsidRPr="435A5AB6">
        <w:rPr>
          <w:rFonts w:eastAsia="Calibri" w:cs="Calibri"/>
          <w:szCs w:val="22"/>
        </w:rPr>
        <w:t xml:space="preserve">. </w:t>
      </w:r>
    </w:p>
    <w:p w14:paraId="04918BE9" w14:textId="4C650E27" w:rsidR="003E1DEB" w:rsidRPr="00993C87" w:rsidRDefault="003E1DEB" w:rsidP="00CE5929">
      <w:pPr>
        <w:pStyle w:val="Akapitzlist"/>
        <w:numPr>
          <w:ilvl w:val="0"/>
          <w:numId w:val="25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‘</w:t>
      </w:r>
      <w:proofErr w:type="spellStart"/>
      <w:r w:rsidRPr="435A5AB6">
        <w:rPr>
          <w:rFonts w:eastAsia="Calibri" w:cs="Calibri"/>
          <w:b/>
          <w:bCs/>
          <w:szCs w:val="22"/>
        </w:rPr>
        <w:t>exp</w:t>
      </w:r>
      <w:proofErr w:type="spellEnd"/>
      <w:r w:rsidRPr="435A5AB6">
        <w:rPr>
          <w:rFonts w:eastAsia="Calibri" w:cs="Calibri"/>
          <w:b/>
          <w:bCs/>
          <w:szCs w:val="22"/>
        </w:rPr>
        <w:t xml:space="preserve">' </w:t>
      </w:r>
      <w:r w:rsidRPr="435A5AB6">
        <w:rPr>
          <w:rFonts w:eastAsia="Calibri" w:cs="Calibri"/>
          <w:szCs w:val="22"/>
        </w:rPr>
        <w:t xml:space="preserve">- (ang. </w:t>
      </w:r>
      <w:proofErr w:type="spellStart"/>
      <w:r w:rsidRPr="435A5AB6">
        <w:rPr>
          <w:rFonts w:eastAsia="Calibri" w:cs="Calibri"/>
          <w:szCs w:val="22"/>
        </w:rPr>
        <w:t>expiration</w:t>
      </w:r>
      <w:proofErr w:type="spellEnd"/>
      <w:r w:rsidRPr="435A5AB6">
        <w:rPr>
          <w:rFonts w:eastAsia="Calibri" w:cs="Calibri"/>
          <w:szCs w:val="22"/>
        </w:rPr>
        <w:t xml:space="preserve"> </w:t>
      </w:r>
      <w:proofErr w:type="spellStart"/>
      <w:r w:rsidRPr="435A5AB6">
        <w:rPr>
          <w:rFonts w:eastAsia="Calibri" w:cs="Calibri"/>
          <w:szCs w:val="22"/>
        </w:rPr>
        <w:t>time</w:t>
      </w:r>
      <w:proofErr w:type="spellEnd"/>
      <w:r w:rsidRPr="435A5AB6">
        <w:rPr>
          <w:rFonts w:eastAsia="Calibri" w:cs="Calibri"/>
          <w:szCs w:val="22"/>
        </w:rPr>
        <w:t xml:space="preserve">) </w:t>
      </w:r>
      <w:r>
        <w:rPr>
          <w:rFonts w:eastAsia="Calibri" w:cs="Calibri"/>
          <w:szCs w:val="22"/>
        </w:rPr>
        <w:t>termin</w:t>
      </w:r>
      <w:r w:rsidRPr="435A5AB6">
        <w:rPr>
          <w:rFonts w:eastAsia="Calibri" w:cs="Calibri"/>
          <w:szCs w:val="22"/>
        </w:rPr>
        <w:t xml:space="preserve"> ważności </w:t>
      </w:r>
      <w:proofErr w:type="spellStart"/>
      <w:r w:rsidRPr="435A5AB6">
        <w:rPr>
          <w:rFonts w:eastAsia="Calibri" w:cs="Calibri"/>
          <w:szCs w:val="22"/>
        </w:rPr>
        <w:t>tokenu</w:t>
      </w:r>
      <w:proofErr w:type="spellEnd"/>
      <w:r w:rsidRPr="435A5AB6">
        <w:rPr>
          <w:rFonts w:eastAsia="Calibri" w:cs="Calibri"/>
          <w:szCs w:val="22"/>
        </w:rPr>
        <w:t xml:space="preserve">, po upływie którego </w:t>
      </w:r>
      <w:proofErr w:type="spellStart"/>
      <w:r w:rsidRPr="435A5AB6">
        <w:rPr>
          <w:rFonts w:eastAsia="Calibri" w:cs="Calibri"/>
          <w:szCs w:val="22"/>
        </w:rPr>
        <w:t>token</w:t>
      </w:r>
      <w:proofErr w:type="spellEnd"/>
      <w:r w:rsidRPr="435A5AB6">
        <w:rPr>
          <w:rFonts w:eastAsia="Calibri" w:cs="Calibri"/>
          <w:szCs w:val="22"/>
        </w:rPr>
        <w:t xml:space="preserve"> nie może być przetwarzany</w:t>
      </w:r>
      <w:r>
        <w:rPr>
          <w:rFonts w:eastAsia="Calibri" w:cs="Calibri"/>
          <w:szCs w:val="22"/>
        </w:rPr>
        <w:t xml:space="preserve"> – </w:t>
      </w:r>
      <w:r w:rsidRPr="0049285A">
        <w:rPr>
          <w:rFonts w:eastAsia="Calibri" w:cs="Calibri"/>
          <w:szCs w:val="22"/>
        </w:rPr>
        <w:t xml:space="preserve">wartość </w:t>
      </w:r>
      <w:r>
        <w:rPr>
          <w:rFonts w:eastAsia="Calibri" w:cs="Calibri"/>
          <w:szCs w:val="22"/>
        </w:rPr>
        <w:t xml:space="preserve">parametru </w:t>
      </w:r>
      <w:r w:rsidRPr="0049285A">
        <w:rPr>
          <w:rFonts w:eastAsia="Calibri" w:cs="Calibri"/>
          <w:szCs w:val="22"/>
          <w:u w:val="single"/>
        </w:rPr>
        <w:t xml:space="preserve">musi być </w:t>
      </w:r>
      <w:r>
        <w:rPr>
          <w:rFonts w:eastAsia="Calibri" w:cs="Calibri"/>
          <w:szCs w:val="22"/>
          <w:u w:val="single"/>
        </w:rPr>
        <w:t xml:space="preserve">zgodna z </w:t>
      </w:r>
      <w:r w:rsidRPr="0049285A">
        <w:rPr>
          <w:rFonts w:eastAsia="Calibri" w:cs="Calibri"/>
          <w:szCs w:val="22"/>
          <w:u w:val="single"/>
        </w:rPr>
        <w:t>forma</w:t>
      </w:r>
      <w:r>
        <w:rPr>
          <w:rFonts w:eastAsia="Calibri" w:cs="Calibri"/>
          <w:szCs w:val="22"/>
          <w:u w:val="single"/>
        </w:rPr>
        <w:t>tem</w:t>
      </w:r>
      <w:r w:rsidRPr="0049285A">
        <w:rPr>
          <w:rFonts w:eastAsia="Calibri" w:cs="Calibri"/>
          <w:szCs w:val="22"/>
          <w:u w:val="single"/>
        </w:rPr>
        <w:t xml:space="preserve"> </w:t>
      </w:r>
      <w:proofErr w:type="spellStart"/>
      <w:r w:rsidRPr="0049285A">
        <w:rPr>
          <w:rFonts w:eastAsia="Calibri" w:cs="Calibri"/>
          <w:szCs w:val="22"/>
          <w:u w:val="single"/>
        </w:rPr>
        <w:t>NumericDate</w:t>
      </w:r>
      <w:proofErr w:type="spellEnd"/>
      <w:r>
        <w:rPr>
          <w:rFonts w:eastAsia="Calibri" w:cs="Calibri"/>
          <w:szCs w:val="22"/>
          <w:u w:val="single"/>
        </w:rPr>
        <w:t xml:space="preserve"> ze specyfikacji JWT (RFC 7519)</w:t>
      </w:r>
      <w:r w:rsidRPr="435A5AB6">
        <w:rPr>
          <w:rFonts w:eastAsia="Calibri" w:cs="Calibri"/>
          <w:szCs w:val="22"/>
        </w:rPr>
        <w:t>.</w:t>
      </w:r>
    </w:p>
    <w:p w14:paraId="5EB1236A" w14:textId="3EA582C2" w:rsidR="003E1DEB" w:rsidRPr="00AD289B" w:rsidRDefault="003E1DEB" w:rsidP="00CE5929">
      <w:pPr>
        <w:pStyle w:val="Akapitzlist"/>
        <w:numPr>
          <w:ilvl w:val="0"/>
          <w:numId w:val="24"/>
        </w:numPr>
        <w:rPr>
          <w:szCs w:val="22"/>
        </w:rPr>
      </w:pPr>
      <w:r w:rsidRPr="00AD289B">
        <w:rPr>
          <w:rFonts w:eastAsia="Calibri" w:cs="Calibri"/>
          <w:szCs w:val="22"/>
        </w:rPr>
        <w:t>‘</w:t>
      </w:r>
      <w:proofErr w:type="spellStart"/>
      <w:r w:rsidRPr="00AD289B">
        <w:rPr>
          <w:rFonts w:eastAsia="Calibri" w:cs="Calibri"/>
          <w:b/>
          <w:bCs/>
          <w:szCs w:val="22"/>
        </w:rPr>
        <w:t>user_id</w:t>
      </w:r>
      <w:proofErr w:type="spellEnd"/>
      <w:r w:rsidRPr="00AD289B">
        <w:rPr>
          <w:rFonts w:eastAsia="Calibri" w:cs="Calibri"/>
          <w:szCs w:val="22"/>
        </w:rPr>
        <w:t xml:space="preserve">’ - (ang. </w:t>
      </w:r>
      <w:proofErr w:type="spellStart"/>
      <w:r w:rsidRPr="00AD289B">
        <w:rPr>
          <w:rFonts w:eastAsia="Calibri" w:cs="Calibri"/>
          <w:szCs w:val="22"/>
        </w:rPr>
        <w:t>user</w:t>
      </w:r>
      <w:proofErr w:type="spellEnd"/>
      <w:r w:rsidRPr="00AD289B">
        <w:rPr>
          <w:rFonts w:eastAsia="Calibri" w:cs="Calibri"/>
          <w:szCs w:val="22"/>
        </w:rPr>
        <w:t xml:space="preserve"> </w:t>
      </w:r>
      <w:proofErr w:type="spellStart"/>
      <w:r w:rsidRPr="00AD289B">
        <w:rPr>
          <w:rFonts w:eastAsia="Calibri" w:cs="Calibri"/>
          <w:szCs w:val="22"/>
        </w:rPr>
        <w:t>identification</w:t>
      </w:r>
      <w:proofErr w:type="spellEnd"/>
      <w:r w:rsidRPr="00AD289B">
        <w:rPr>
          <w:rFonts w:eastAsia="Calibri" w:cs="Calibri"/>
          <w:szCs w:val="22"/>
        </w:rPr>
        <w:t xml:space="preserve">) identyfikator biznesowy użytkownika (OID) </w:t>
      </w:r>
      <w:r>
        <w:rPr>
          <w:rFonts w:eastAsia="Calibri" w:cs="Calibri"/>
          <w:szCs w:val="22"/>
        </w:rPr>
        <w:t xml:space="preserve">– wartość parametru </w:t>
      </w:r>
      <w:r>
        <w:rPr>
          <w:rFonts w:eastAsia="Calibri" w:cs="Calibri"/>
          <w:szCs w:val="22"/>
          <w:u w:val="single"/>
        </w:rPr>
        <w:t>musi być zgodna z</w:t>
      </w:r>
      <w:r w:rsidRPr="006A30B3">
        <w:rPr>
          <w:rFonts w:eastAsia="Calibri" w:cs="Calibri"/>
          <w:szCs w:val="22"/>
          <w:u w:val="single"/>
        </w:rPr>
        <w:t xml:space="preserve"> forma</w:t>
      </w:r>
      <w:r>
        <w:rPr>
          <w:rFonts w:eastAsia="Calibri" w:cs="Calibri"/>
          <w:szCs w:val="22"/>
          <w:u w:val="single"/>
        </w:rPr>
        <w:t>tem</w:t>
      </w:r>
      <w:r w:rsidRPr="006A30B3">
        <w:rPr>
          <w:rFonts w:eastAsia="Calibri" w:cs="Calibri"/>
          <w:szCs w:val="22"/>
          <w:u w:val="single"/>
        </w:rPr>
        <w:t xml:space="preserve"> {</w:t>
      </w:r>
      <w:proofErr w:type="spellStart"/>
      <w:r w:rsidRPr="006A30B3">
        <w:rPr>
          <w:rFonts w:eastAsia="Calibri" w:cs="Calibri"/>
          <w:szCs w:val="22"/>
          <w:u w:val="single"/>
        </w:rPr>
        <w:t>root</w:t>
      </w:r>
      <w:proofErr w:type="spellEnd"/>
      <w:r w:rsidRPr="006A30B3">
        <w:rPr>
          <w:rFonts w:eastAsia="Calibri" w:cs="Calibri"/>
          <w:szCs w:val="22"/>
          <w:u w:val="single"/>
        </w:rPr>
        <w:t>}:{</w:t>
      </w:r>
      <w:proofErr w:type="spellStart"/>
      <w:r w:rsidRPr="006A30B3">
        <w:rPr>
          <w:rFonts w:eastAsia="Calibri" w:cs="Calibri"/>
          <w:szCs w:val="22"/>
          <w:u w:val="single"/>
        </w:rPr>
        <w:t>extension</w:t>
      </w:r>
      <w:proofErr w:type="spellEnd"/>
      <w:r w:rsidRPr="006A30B3">
        <w:rPr>
          <w:rFonts w:eastAsia="Calibri" w:cs="Calibri"/>
          <w:szCs w:val="22"/>
          <w:u w:val="single"/>
        </w:rPr>
        <w:t>}</w:t>
      </w:r>
      <w:r>
        <w:rPr>
          <w:rFonts w:eastAsia="Calibri" w:cs="Calibri"/>
          <w:szCs w:val="22"/>
          <w:u w:val="single"/>
        </w:rPr>
        <w:t xml:space="preserve"> oraz musi być zgodna z dopuszczalną listą identyfikatorów użytkowników</w:t>
      </w:r>
      <w:r w:rsidRPr="435A5AB6">
        <w:rPr>
          <w:rFonts w:eastAsia="Calibri" w:cs="Calibri"/>
          <w:szCs w:val="22"/>
        </w:rPr>
        <w:t>.</w:t>
      </w:r>
    </w:p>
    <w:p w14:paraId="4CA87512" w14:textId="68FB01B3" w:rsidR="003E1DEB" w:rsidRPr="00AD289B" w:rsidRDefault="003E1DEB" w:rsidP="003E1DEB">
      <w:pPr>
        <w:pStyle w:val="Akapitzlist"/>
        <w:rPr>
          <w:szCs w:val="22"/>
        </w:rPr>
      </w:pPr>
      <w:r w:rsidRPr="00DB7B15">
        <w:rPr>
          <w:rFonts w:eastAsia="Calibri" w:cs="Calibri"/>
          <w:szCs w:val="22"/>
        </w:rPr>
        <w:t xml:space="preserve">Zakres identyfikatorów użytkowników </w:t>
      </w:r>
      <w:r w:rsidRPr="435A5AB6">
        <w:rPr>
          <w:rFonts w:eastAsia="Calibri" w:cs="Calibri"/>
          <w:szCs w:val="22"/>
        </w:rPr>
        <w:t xml:space="preserve">dopuszczonych </w:t>
      </w:r>
      <w:r>
        <w:rPr>
          <w:rFonts w:eastAsia="Calibri" w:cs="Calibri"/>
          <w:szCs w:val="22"/>
        </w:rPr>
        <w:t xml:space="preserve">do </w:t>
      </w:r>
      <w:r w:rsidR="007E5031">
        <w:rPr>
          <w:rFonts w:eastAsia="Calibri" w:cs="Calibri"/>
          <w:szCs w:val="22"/>
        </w:rPr>
        <w:t>wywołania operacji w systemie EWP:</w:t>
      </w:r>
    </w:p>
    <w:p w14:paraId="75A00C07" w14:textId="77777777" w:rsidR="003E1DEB" w:rsidRDefault="003E1DEB" w:rsidP="00CE5929">
      <w:pPr>
        <w:pStyle w:val="Akapitzlist"/>
        <w:numPr>
          <w:ilvl w:val="1"/>
          <w:numId w:val="23"/>
        </w:numPr>
        <w:rPr>
          <w:szCs w:val="22"/>
        </w:rPr>
      </w:pPr>
      <w:r w:rsidRPr="435A5AB6">
        <w:rPr>
          <w:rFonts w:eastAsia="Calibri" w:cs="Calibri"/>
          <w:szCs w:val="22"/>
        </w:rPr>
        <w:t>numery PWZ farmaceutów</w:t>
      </w:r>
      <w:r>
        <w:rPr>
          <w:rFonts w:eastAsia="Calibri" w:cs="Calibri"/>
          <w:szCs w:val="22"/>
        </w:rPr>
        <w:t xml:space="preserve"> (</w:t>
      </w:r>
      <w:proofErr w:type="spellStart"/>
      <w:r>
        <w:rPr>
          <w:rFonts w:eastAsia="Calibri" w:cs="Calibri"/>
          <w:szCs w:val="22"/>
        </w:rPr>
        <w:t>root</w:t>
      </w:r>
      <w:proofErr w:type="spellEnd"/>
      <w:r>
        <w:rPr>
          <w:rFonts w:eastAsia="Calibri" w:cs="Calibri"/>
          <w:szCs w:val="22"/>
        </w:rPr>
        <w:t xml:space="preserve">: </w:t>
      </w:r>
      <w:r w:rsidRPr="435A5AB6">
        <w:rPr>
          <w:rFonts w:eastAsia="Calibri" w:cs="Calibri"/>
          <w:szCs w:val="22"/>
        </w:rPr>
        <w:t>2.16.840</w:t>
      </w:r>
      <w:r>
        <w:rPr>
          <w:rFonts w:eastAsia="Calibri" w:cs="Calibri"/>
          <w:szCs w:val="22"/>
        </w:rPr>
        <w:t>.1.113883.3.4424.1.6.1)</w:t>
      </w:r>
      <w:r w:rsidRPr="435A5AB6">
        <w:rPr>
          <w:rFonts w:eastAsia="Calibri" w:cs="Calibri"/>
          <w:szCs w:val="22"/>
        </w:rPr>
        <w:t xml:space="preserve">; </w:t>
      </w:r>
    </w:p>
    <w:p w14:paraId="17FA563E" w14:textId="77777777" w:rsidR="003E1DEB" w:rsidRDefault="003E1DEB" w:rsidP="00CE5929">
      <w:pPr>
        <w:pStyle w:val="Akapitzlist"/>
        <w:numPr>
          <w:ilvl w:val="1"/>
          <w:numId w:val="23"/>
        </w:numPr>
        <w:rPr>
          <w:szCs w:val="22"/>
        </w:rPr>
      </w:pPr>
      <w:r w:rsidRPr="435A5AB6">
        <w:rPr>
          <w:rFonts w:eastAsia="Calibri" w:cs="Calibri"/>
          <w:szCs w:val="22"/>
        </w:rPr>
        <w:t>numery PWZ lekarzy, dentystów i felczerów</w:t>
      </w:r>
      <w:r>
        <w:rPr>
          <w:rFonts w:eastAsia="Calibri" w:cs="Calibri"/>
          <w:szCs w:val="22"/>
        </w:rPr>
        <w:t xml:space="preserve"> (</w:t>
      </w:r>
      <w:proofErr w:type="spellStart"/>
      <w:r>
        <w:rPr>
          <w:rFonts w:eastAsia="Calibri" w:cs="Calibri"/>
          <w:szCs w:val="22"/>
        </w:rPr>
        <w:t>root</w:t>
      </w:r>
      <w:proofErr w:type="spellEnd"/>
      <w:r>
        <w:rPr>
          <w:rFonts w:eastAsia="Calibri" w:cs="Calibri"/>
          <w:szCs w:val="22"/>
        </w:rPr>
        <w:t xml:space="preserve">: </w:t>
      </w:r>
      <w:r w:rsidRPr="435A5AB6">
        <w:rPr>
          <w:rFonts w:eastAsia="Calibri" w:cs="Calibri"/>
          <w:szCs w:val="22"/>
        </w:rPr>
        <w:t>2.16.840.1.113883.3.4424.1.6.2</w:t>
      </w:r>
      <w:r>
        <w:rPr>
          <w:rFonts w:eastAsia="Calibri" w:cs="Calibri"/>
          <w:szCs w:val="22"/>
        </w:rPr>
        <w:t>)</w:t>
      </w:r>
      <w:r w:rsidRPr="435A5AB6">
        <w:rPr>
          <w:rFonts w:eastAsia="Calibri" w:cs="Calibri"/>
          <w:szCs w:val="22"/>
        </w:rPr>
        <w:t xml:space="preserve">; </w:t>
      </w:r>
    </w:p>
    <w:p w14:paraId="79CB3900" w14:textId="77777777" w:rsidR="003E1DEB" w:rsidRPr="00FD2473" w:rsidRDefault="003E1DEB" w:rsidP="00CE5929">
      <w:pPr>
        <w:pStyle w:val="Akapitzlist"/>
        <w:numPr>
          <w:ilvl w:val="1"/>
          <w:numId w:val="23"/>
        </w:numPr>
        <w:rPr>
          <w:szCs w:val="22"/>
        </w:rPr>
      </w:pPr>
      <w:r w:rsidRPr="435A5AB6">
        <w:rPr>
          <w:rFonts w:eastAsia="Calibri" w:cs="Calibri"/>
          <w:szCs w:val="22"/>
        </w:rPr>
        <w:t>numery PWZ pielęgniarek i położnych</w:t>
      </w:r>
      <w:r>
        <w:rPr>
          <w:rFonts w:eastAsia="Calibri" w:cs="Calibri"/>
          <w:szCs w:val="22"/>
        </w:rPr>
        <w:t xml:space="preserve"> (</w:t>
      </w:r>
      <w:proofErr w:type="spellStart"/>
      <w:r>
        <w:rPr>
          <w:rFonts w:eastAsia="Calibri" w:cs="Calibri"/>
          <w:szCs w:val="22"/>
        </w:rPr>
        <w:t>root</w:t>
      </w:r>
      <w:proofErr w:type="spellEnd"/>
      <w:r>
        <w:rPr>
          <w:rFonts w:eastAsia="Calibri" w:cs="Calibri"/>
          <w:szCs w:val="22"/>
        </w:rPr>
        <w:t>: 2.16.840.1.113883.3.4424.1.6.3)</w:t>
      </w:r>
      <w:r w:rsidRPr="435A5AB6">
        <w:rPr>
          <w:rFonts w:eastAsia="Calibri" w:cs="Calibri"/>
          <w:szCs w:val="22"/>
        </w:rPr>
        <w:t xml:space="preserve">; </w:t>
      </w:r>
    </w:p>
    <w:p w14:paraId="0456A2D9" w14:textId="77777777" w:rsidR="003E1DEB" w:rsidRPr="00FD2473" w:rsidRDefault="003E1DEB" w:rsidP="00CE5929">
      <w:pPr>
        <w:pStyle w:val="Akapitzlist"/>
        <w:numPr>
          <w:ilvl w:val="1"/>
          <w:numId w:val="23"/>
        </w:numPr>
        <w:rPr>
          <w:szCs w:val="22"/>
        </w:rPr>
      </w:pPr>
      <w:r>
        <w:rPr>
          <w:rFonts w:eastAsia="Calibri" w:cs="Calibri"/>
          <w:szCs w:val="22"/>
        </w:rPr>
        <w:t>numery PWZ fizjoterapeutów (</w:t>
      </w:r>
      <w:proofErr w:type="spellStart"/>
      <w:r>
        <w:rPr>
          <w:rFonts w:eastAsia="Calibri" w:cs="Calibri"/>
          <w:szCs w:val="22"/>
        </w:rPr>
        <w:t>root</w:t>
      </w:r>
      <w:proofErr w:type="spellEnd"/>
      <w:r>
        <w:rPr>
          <w:rFonts w:eastAsia="Calibri" w:cs="Calibri"/>
          <w:szCs w:val="22"/>
        </w:rPr>
        <w:t xml:space="preserve">: </w:t>
      </w:r>
      <w:r w:rsidRPr="00B12270">
        <w:rPr>
          <w:rFonts w:eastAsia="Calibri" w:cs="Calibri"/>
          <w:szCs w:val="22"/>
        </w:rPr>
        <w:t>2.16.840.1.113883.3.4424.1.6.5</w:t>
      </w:r>
      <w:r>
        <w:rPr>
          <w:rFonts w:eastAsia="Calibri" w:cs="Calibri"/>
          <w:szCs w:val="22"/>
        </w:rPr>
        <w:t>);</w:t>
      </w:r>
    </w:p>
    <w:p w14:paraId="0AB21D67" w14:textId="77777777" w:rsidR="003E1DEB" w:rsidRDefault="003E1DEB" w:rsidP="00CE5929">
      <w:pPr>
        <w:pStyle w:val="Akapitzlist"/>
        <w:numPr>
          <w:ilvl w:val="1"/>
          <w:numId w:val="23"/>
        </w:numPr>
        <w:rPr>
          <w:szCs w:val="22"/>
        </w:rPr>
      </w:pPr>
      <w:r w:rsidRPr="435A5AB6">
        <w:rPr>
          <w:rFonts w:eastAsia="Calibri" w:cs="Calibri"/>
          <w:szCs w:val="22"/>
        </w:rPr>
        <w:t>numery PESEL – pozostałe role</w:t>
      </w:r>
      <w:r>
        <w:rPr>
          <w:rFonts w:eastAsia="Calibri" w:cs="Calibri"/>
          <w:szCs w:val="22"/>
        </w:rPr>
        <w:t xml:space="preserve"> (</w:t>
      </w:r>
      <w:proofErr w:type="spellStart"/>
      <w:r>
        <w:rPr>
          <w:rFonts w:eastAsia="Calibri" w:cs="Calibri"/>
          <w:szCs w:val="22"/>
        </w:rPr>
        <w:t>root</w:t>
      </w:r>
      <w:proofErr w:type="spellEnd"/>
      <w:r>
        <w:rPr>
          <w:rFonts w:eastAsia="Calibri" w:cs="Calibri"/>
          <w:szCs w:val="22"/>
        </w:rPr>
        <w:t xml:space="preserve">: </w:t>
      </w:r>
      <w:r w:rsidRPr="435A5AB6">
        <w:rPr>
          <w:rFonts w:eastAsia="Calibri" w:cs="Calibri"/>
          <w:szCs w:val="22"/>
        </w:rPr>
        <w:t>2.16.840.1.113883.3.4424.1.1.616</w:t>
      </w:r>
      <w:r>
        <w:rPr>
          <w:rFonts w:eastAsia="Calibri" w:cs="Calibri"/>
          <w:szCs w:val="22"/>
        </w:rPr>
        <w:t>)</w:t>
      </w:r>
      <w:r w:rsidRPr="435A5AB6">
        <w:rPr>
          <w:rFonts w:eastAsia="Calibri" w:cs="Calibri"/>
          <w:szCs w:val="22"/>
        </w:rPr>
        <w:t xml:space="preserve">; </w:t>
      </w:r>
    </w:p>
    <w:p w14:paraId="6E1E9F3A" w14:textId="77777777" w:rsidR="003E1DEB" w:rsidRPr="00BF2BB8" w:rsidRDefault="003E1DEB" w:rsidP="00CE5929">
      <w:pPr>
        <w:pStyle w:val="Akapitzlist"/>
        <w:numPr>
          <w:ilvl w:val="0"/>
          <w:numId w:val="22"/>
        </w:numPr>
        <w:rPr>
          <w:szCs w:val="22"/>
        </w:rPr>
      </w:pPr>
      <w:r w:rsidRPr="435A5AB6">
        <w:rPr>
          <w:rFonts w:eastAsia="Calibri" w:cs="Calibri"/>
          <w:szCs w:val="22"/>
        </w:rPr>
        <w:t>‘</w:t>
      </w:r>
      <w:proofErr w:type="spellStart"/>
      <w:r w:rsidRPr="435A5AB6">
        <w:rPr>
          <w:rFonts w:eastAsia="Calibri" w:cs="Calibri"/>
          <w:b/>
          <w:bCs/>
          <w:szCs w:val="22"/>
        </w:rPr>
        <w:t>user_role</w:t>
      </w:r>
      <w:proofErr w:type="spellEnd"/>
      <w:r w:rsidRPr="435A5AB6">
        <w:rPr>
          <w:rFonts w:eastAsia="Calibri" w:cs="Calibri"/>
          <w:szCs w:val="22"/>
        </w:rPr>
        <w:t xml:space="preserve">’ - (ang. </w:t>
      </w:r>
      <w:proofErr w:type="spellStart"/>
      <w:r w:rsidRPr="435A5AB6">
        <w:rPr>
          <w:rFonts w:eastAsia="Calibri" w:cs="Calibri"/>
          <w:szCs w:val="22"/>
        </w:rPr>
        <w:t>user</w:t>
      </w:r>
      <w:proofErr w:type="spellEnd"/>
      <w:r w:rsidRPr="435A5AB6">
        <w:rPr>
          <w:rFonts w:eastAsia="Calibri" w:cs="Calibri"/>
          <w:szCs w:val="22"/>
        </w:rPr>
        <w:t xml:space="preserve"> role) - rola uży</w:t>
      </w:r>
      <w:r>
        <w:rPr>
          <w:rFonts w:eastAsia="Calibri" w:cs="Calibri"/>
          <w:szCs w:val="22"/>
        </w:rPr>
        <w:t xml:space="preserve">tkownika w systemie zewnętrznym – wartość parametru </w:t>
      </w:r>
      <w:r w:rsidRPr="00DB7B15">
        <w:rPr>
          <w:rFonts w:eastAsia="Calibri" w:cs="Calibri"/>
          <w:szCs w:val="22"/>
          <w:u w:val="single"/>
        </w:rPr>
        <w:t>musi być zgodna z dopuszczalną listą ról</w:t>
      </w:r>
      <w:r>
        <w:rPr>
          <w:rFonts w:eastAsia="Calibri" w:cs="Calibri"/>
          <w:szCs w:val="22"/>
        </w:rPr>
        <w:t>.</w:t>
      </w:r>
    </w:p>
    <w:p w14:paraId="27CF77B9" w14:textId="77777777" w:rsidR="003E1DEB" w:rsidRDefault="003E1DEB" w:rsidP="003E1DEB">
      <w:pPr>
        <w:pStyle w:val="Akapitzlist"/>
        <w:rPr>
          <w:rFonts w:eastAsia="Calibri" w:cs="Calibri"/>
          <w:szCs w:val="22"/>
        </w:rPr>
      </w:pPr>
      <w:r w:rsidRPr="00BF2BB8">
        <w:rPr>
          <w:rFonts w:eastAsia="Calibri" w:cs="Calibri"/>
          <w:szCs w:val="22"/>
        </w:rPr>
        <w:lastRenderedPageBreak/>
        <w:t>Zakres ról dopuszczonych do obsługi Zdarzeń Medycznych w Systemie P1:</w:t>
      </w:r>
    </w:p>
    <w:p w14:paraId="5D30AD3A" w14:textId="77777777" w:rsidR="003E1DEB" w:rsidRDefault="003E1DEB" w:rsidP="00CE5929">
      <w:pPr>
        <w:pStyle w:val="Akapitzlist"/>
        <w:numPr>
          <w:ilvl w:val="0"/>
          <w:numId w:val="27"/>
        </w:numPr>
        <w:rPr>
          <w:szCs w:val="22"/>
        </w:rPr>
      </w:pPr>
      <w:r w:rsidRPr="435A5AB6">
        <w:rPr>
          <w:rFonts w:eastAsia="Calibri" w:cs="Calibri"/>
          <w:szCs w:val="22"/>
        </w:rPr>
        <w:t>LEK – lekarz</w:t>
      </w:r>
    </w:p>
    <w:p w14:paraId="2F726CAD" w14:textId="77777777" w:rsidR="003E1DEB" w:rsidRDefault="003E1DEB" w:rsidP="00CE5929">
      <w:pPr>
        <w:pStyle w:val="Akapitzlist"/>
        <w:numPr>
          <w:ilvl w:val="1"/>
          <w:numId w:val="22"/>
        </w:numPr>
        <w:rPr>
          <w:szCs w:val="22"/>
        </w:rPr>
      </w:pPr>
      <w:r w:rsidRPr="435A5AB6">
        <w:rPr>
          <w:rFonts w:eastAsia="Calibri" w:cs="Calibri"/>
          <w:szCs w:val="22"/>
        </w:rPr>
        <w:t>FEL – felczer</w:t>
      </w:r>
    </w:p>
    <w:p w14:paraId="53C0042F" w14:textId="77777777" w:rsidR="003E1DEB" w:rsidRDefault="003E1DEB" w:rsidP="00CE5929">
      <w:pPr>
        <w:pStyle w:val="Akapitzlist"/>
        <w:numPr>
          <w:ilvl w:val="1"/>
          <w:numId w:val="22"/>
        </w:numPr>
        <w:rPr>
          <w:szCs w:val="22"/>
        </w:rPr>
      </w:pPr>
      <w:r w:rsidRPr="435A5AB6">
        <w:rPr>
          <w:rFonts w:eastAsia="Calibri" w:cs="Calibri"/>
          <w:szCs w:val="22"/>
        </w:rPr>
        <w:t>LEKD – lekarz dentysta</w:t>
      </w:r>
    </w:p>
    <w:p w14:paraId="086D6907" w14:textId="77777777" w:rsidR="003E1DEB" w:rsidRDefault="003E1DEB" w:rsidP="00CE5929">
      <w:pPr>
        <w:pStyle w:val="Akapitzlist"/>
        <w:numPr>
          <w:ilvl w:val="1"/>
          <w:numId w:val="22"/>
        </w:numPr>
        <w:rPr>
          <w:szCs w:val="22"/>
        </w:rPr>
      </w:pPr>
      <w:r w:rsidRPr="435A5AB6">
        <w:rPr>
          <w:rFonts w:eastAsia="Calibri" w:cs="Calibri"/>
          <w:szCs w:val="22"/>
        </w:rPr>
        <w:t>PIEL – pielęgniarka / pielęgniarz</w:t>
      </w:r>
    </w:p>
    <w:p w14:paraId="6862DEDF" w14:textId="77777777" w:rsidR="003E1DEB" w:rsidRDefault="003E1DEB" w:rsidP="00CE5929">
      <w:pPr>
        <w:pStyle w:val="Akapitzlist"/>
        <w:numPr>
          <w:ilvl w:val="1"/>
          <w:numId w:val="22"/>
        </w:numPr>
        <w:rPr>
          <w:szCs w:val="22"/>
        </w:rPr>
      </w:pPr>
      <w:r w:rsidRPr="435A5AB6">
        <w:rPr>
          <w:rFonts w:eastAsia="Calibri" w:cs="Calibri"/>
          <w:szCs w:val="22"/>
        </w:rPr>
        <w:t>POL - położna / położny</w:t>
      </w:r>
    </w:p>
    <w:p w14:paraId="340D0D18" w14:textId="77777777" w:rsidR="003E1DEB" w:rsidRDefault="003E1DEB" w:rsidP="00CE5929">
      <w:pPr>
        <w:pStyle w:val="Akapitzlist"/>
        <w:numPr>
          <w:ilvl w:val="1"/>
          <w:numId w:val="22"/>
        </w:numPr>
        <w:rPr>
          <w:szCs w:val="22"/>
        </w:rPr>
      </w:pPr>
      <w:r w:rsidRPr="435A5AB6">
        <w:rPr>
          <w:rFonts w:eastAsia="Calibri" w:cs="Calibri"/>
          <w:szCs w:val="22"/>
        </w:rPr>
        <w:t>FARM - farmaceuta</w:t>
      </w:r>
    </w:p>
    <w:p w14:paraId="73BC23C3" w14:textId="77777777" w:rsidR="003E1DEB" w:rsidRDefault="003E1DEB" w:rsidP="00CE5929">
      <w:pPr>
        <w:pStyle w:val="Akapitzlist"/>
        <w:numPr>
          <w:ilvl w:val="1"/>
          <w:numId w:val="22"/>
        </w:numPr>
      </w:pPr>
      <w:r w:rsidRPr="00223129">
        <w:rPr>
          <w:rFonts w:eastAsia="Calibri" w:cs="Calibri"/>
        </w:rPr>
        <w:t>RAT - ratownik medyczny</w:t>
      </w:r>
    </w:p>
    <w:p w14:paraId="13B4EC13" w14:textId="77777777" w:rsidR="003E1DEB" w:rsidRPr="00FD2473" w:rsidRDefault="003E1DEB" w:rsidP="00CE5929">
      <w:pPr>
        <w:pStyle w:val="Akapitzlist"/>
        <w:numPr>
          <w:ilvl w:val="1"/>
          <w:numId w:val="22"/>
        </w:numPr>
      </w:pPr>
      <w:r w:rsidRPr="00223129">
        <w:rPr>
          <w:rFonts w:eastAsia="Calibri" w:cs="Calibri"/>
        </w:rPr>
        <w:t>PROF - profesjonalista medyczny</w:t>
      </w:r>
    </w:p>
    <w:p w14:paraId="1ED14EAD" w14:textId="77777777" w:rsidR="003E1DEB" w:rsidRDefault="003E1DEB" w:rsidP="00CE5929">
      <w:pPr>
        <w:pStyle w:val="Akapitzlist"/>
        <w:numPr>
          <w:ilvl w:val="1"/>
          <w:numId w:val="22"/>
        </w:numPr>
      </w:pPr>
      <w:r w:rsidRPr="5D8D4BC1">
        <w:rPr>
          <w:rFonts w:eastAsia="Calibri" w:cs="Calibri"/>
        </w:rPr>
        <w:t>PADM – pracownik administracyjny</w:t>
      </w:r>
    </w:p>
    <w:p w14:paraId="062A1394" w14:textId="60C2FB21" w:rsidR="45071866" w:rsidRDefault="00CF3C1D" w:rsidP="6806EC2F">
      <w:pPr>
        <w:rPr>
          <w:rFonts w:ascii="Calibri" w:eastAsia="Calibri" w:hAnsi="Calibri" w:cs="Calibri"/>
          <w:color w:val="000000" w:themeColor="text1"/>
        </w:rPr>
      </w:pPr>
      <w:r w:rsidRPr="4095F9F8">
        <w:rPr>
          <w:rFonts w:ascii="Calibri" w:eastAsia="Calibri" w:hAnsi="Calibri" w:cs="Calibri"/>
          <w:color w:val="000000" w:themeColor="text1"/>
        </w:rPr>
        <w:t xml:space="preserve">Dodatkowe </w:t>
      </w:r>
      <w:r w:rsidRPr="007830B5">
        <w:rPr>
          <w:rFonts w:ascii="Calibri" w:eastAsia="Calibri" w:hAnsi="Calibri" w:cs="Calibri"/>
          <w:color w:val="000000" w:themeColor="text1"/>
        </w:rPr>
        <w:t>parametr</w:t>
      </w:r>
      <w:r w:rsidR="00BF5201" w:rsidRPr="007830B5">
        <w:rPr>
          <w:rFonts w:ascii="Calibri" w:eastAsia="Calibri" w:hAnsi="Calibri" w:cs="Calibri"/>
          <w:color w:val="000000" w:themeColor="text1"/>
        </w:rPr>
        <w:t>y</w:t>
      </w:r>
      <w:r w:rsidR="19591291" w:rsidRPr="007830B5">
        <w:rPr>
          <w:rFonts w:ascii="Calibri" w:eastAsia="Calibri" w:hAnsi="Calibri" w:cs="Calibri"/>
          <w:color w:val="000000" w:themeColor="text1"/>
        </w:rPr>
        <w:t xml:space="preserve"> </w:t>
      </w:r>
      <w:r w:rsidR="618FCA77" w:rsidRPr="007830B5">
        <w:rPr>
          <w:rFonts w:ascii="Calibri" w:eastAsia="Calibri" w:hAnsi="Calibri" w:cs="Calibri"/>
          <w:color w:val="000000" w:themeColor="text1"/>
        </w:rPr>
        <w:t>(</w:t>
      </w:r>
      <w:r w:rsidR="19591291" w:rsidRPr="007830B5">
        <w:rPr>
          <w:rFonts w:ascii="Calibri" w:eastAsia="Calibri" w:hAnsi="Calibri" w:cs="Calibri"/>
          <w:color w:val="000000" w:themeColor="text1"/>
        </w:rPr>
        <w:t>warunkowo wymagane</w:t>
      </w:r>
      <w:r w:rsidR="23703C4B" w:rsidRPr="007830B5">
        <w:rPr>
          <w:rFonts w:ascii="Calibri" w:eastAsia="Calibri" w:hAnsi="Calibri" w:cs="Calibri"/>
          <w:color w:val="000000" w:themeColor="text1"/>
        </w:rPr>
        <w:t>)</w:t>
      </w:r>
      <w:r w:rsidR="45071866" w:rsidRPr="007830B5">
        <w:rPr>
          <w:rFonts w:ascii="Calibri" w:eastAsia="Calibri" w:hAnsi="Calibri" w:cs="Calibri"/>
          <w:color w:val="000000" w:themeColor="text1"/>
        </w:rPr>
        <w:t>:</w:t>
      </w:r>
    </w:p>
    <w:p w14:paraId="5EC3F80C" w14:textId="17ABB737" w:rsidR="003E1DEB" w:rsidRDefault="003E1DEB" w:rsidP="5DCB2604">
      <w:pPr>
        <w:pStyle w:val="Akapitzlist"/>
        <w:numPr>
          <w:ilvl w:val="0"/>
          <w:numId w:val="19"/>
        </w:numPr>
        <w:rPr>
          <w:rFonts w:asciiTheme="minorHAnsi" w:eastAsiaTheme="minorEastAsia" w:hAnsiTheme="minorHAnsi" w:cstheme="minorBidi"/>
          <w:szCs w:val="22"/>
        </w:rPr>
      </w:pPr>
      <w:r w:rsidRPr="5DCB2604">
        <w:rPr>
          <w:rFonts w:eastAsia="Calibri" w:cs="Calibri"/>
        </w:rPr>
        <w:t>‘</w:t>
      </w:r>
      <w:proofErr w:type="spellStart"/>
      <w:r w:rsidRPr="5DCB2604">
        <w:rPr>
          <w:rFonts w:eastAsia="Calibri" w:cs="Calibri"/>
          <w:b/>
          <w:bCs/>
        </w:rPr>
        <w:t>purpose</w:t>
      </w:r>
      <w:proofErr w:type="spellEnd"/>
      <w:r w:rsidRPr="5DCB2604">
        <w:rPr>
          <w:rFonts w:eastAsia="Calibri" w:cs="Calibri"/>
        </w:rPr>
        <w:t xml:space="preserve">’ </w:t>
      </w:r>
      <w:r w:rsidR="354BA3D6" w:rsidRPr="5DCB2604">
        <w:rPr>
          <w:rFonts w:asciiTheme="minorHAnsi" w:eastAsiaTheme="minorEastAsia" w:hAnsiTheme="minorHAnsi" w:cstheme="minorBidi"/>
        </w:rPr>
        <w:t>–</w:t>
      </w:r>
      <w:r w:rsidRPr="5DCB2604">
        <w:rPr>
          <w:rFonts w:eastAsia="Calibri" w:cs="Calibri"/>
        </w:rPr>
        <w:t xml:space="preserve"> (ang. </w:t>
      </w:r>
      <w:proofErr w:type="spellStart"/>
      <w:r w:rsidRPr="5DCB2604">
        <w:rPr>
          <w:rFonts w:eastAsia="Calibri" w:cs="Calibri"/>
        </w:rPr>
        <w:t>purpose</w:t>
      </w:r>
      <w:proofErr w:type="spellEnd"/>
      <w:r w:rsidRPr="5DCB2604">
        <w:rPr>
          <w:rFonts w:eastAsia="Calibri" w:cs="Calibri"/>
        </w:rPr>
        <w:t>) – tryb dostępu do danych. Wartości dopuszczalne w Systemie P1 to:</w:t>
      </w:r>
    </w:p>
    <w:p w14:paraId="1F0FBCDA" w14:textId="067FAD2A" w:rsidR="003E1DEB" w:rsidRPr="007531DA" w:rsidRDefault="003E1DEB" w:rsidP="380AB713">
      <w:pPr>
        <w:pStyle w:val="Akapitzlist"/>
        <w:numPr>
          <w:ilvl w:val="1"/>
          <w:numId w:val="19"/>
        </w:numPr>
        <w:rPr>
          <w:rFonts w:asciiTheme="minorHAnsi" w:eastAsiaTheme="minorEastAsia" w:hAnsiTheme="minorHAnsi" w:cstheme="minorBidi"/>
          <w:lang w:val="en-US"/>
        </w:rPr>
      </w:pPr>
      <w:r w:rsidRPr="007531DA">
        <w:rPr>
          <w:rFonts w:eastAsia="Calibri" w:cs="Calibri"/>
          <w:lang w:val="en-US"/>
        </w:rPr>
        <w:t xml:space="preserve">CONTT – (ang. continuing treatment) – </w:t>
      </w:r>
      <w:proofErr w:type="spellStart"/>
      <w:r w:rsidRPr="007531DA">
        <w:rPr>
          <w:rFonts w:eastAsia="Calibri" w:cs="Calibri"/>
          <w:lang w:val="en-US"/>
        </w:rPr>
        <w:t>kontynuacja</w:t>
      </w:r>
      <w:proofErr w:type="spellEnd"/>
      <w:r w:rsidRPr="007531DA">
        <w:rPr>
          <w:rFonts w:eastAsia="Calibri" w:cs="Calibri"/>
          <w:lang w:val="en-US"/>
        </w:rPr>
        <w:t xml:space="preserve"> </w:t>
      </w:r>
      <w:proofErr w:type="spellStart"/>
      <w:r w:rsidRPr="007531DA">
        <w:rPr>
          <w:rFonts w:eastAsia="Calibri" w:cs="Calibri"/>
          <w:lang w:val="en-US"/>
        </w:rPr>
        <w:t>leczenia</w:t>
      </w:r>
      <w:proofErr w:type="spellEnd"/>
    </w:p>
    <w:p w14:paraId="3EA90226" w14:textId="067FAD2A" w:rsidR="00B51914" w:rsidRPr="007531DA" w:rsidRDefault="003E1DEB" w:rsidP="380AB713">
      <w:pPr>
        <w:pStyle w:val="Akapitzlist"/>
        <w:numPr>
          <w:ilvl w:val="1"/>
          <w:numId w:val="19"/>
        </w:numPr>
        <w:rPr>
          <w:rFonts w:asciiTheme="minorHAnsi" w:eastAsiaTheme="minorEastAsia" w:hAnsiTheme="minorHAnsi" w:cstheme="minorBidi"/>
          <w:lang w:val="en-US"/>
        </w:rPr>
      </w:pPr>
      <w:r w:rsidRPr="007531DA">
        <w:rPr>
          <w:rFonts w:eastAsia="Calibri" w:cs="Calibri"/>
          <w:lang w:val="en-US"/>
        </w:rPr>
        <w:t xml:space="preserve">BTG -  (ang. </w:t>
      </w:r>
      <w:r w:rsidRPr="007531DA">
        <w:rPr>
          <w:rFonts w:ascii="Verdana" w:eastAsia="Verdana" w:hAnsi="Verdana" w:cs="Verdana"/>
          <w:color w:val="333333"/>
          <w:sz w:val="18"/>
          <w:szCs w:val="18"/>
          <w:lang w:val="en-US"/>
        </w:rPr>
        <w:t xml:space="preserve">break the glass) – </w:t>
      </w:r>
      <w:proofErr w:type="spellStart"/>
      <w:r w:rsidRPr="007531DA">
        <w:rPr>
          <w:rFonts w:ascii="Verdana" w:eastAsia="Verdana" w:hAnsi="Verdana" w:cs="Verdana"/>
          <w:color w:val="333333"/>
          <w:sz w:val="18"/>
          <w:szCs w:val="18"/>
          <w:lang w:val="en-US"/>
        </w:rPr>
        <w:t>tryb</w:t>
      </w:r>
      <w:proofErr w:type="spellEnd"/>
      <w:r w:rsidRPr="007531DA">
        <w:rPr>
          <w:rFonts w:ascii="Verdana" w:eastAsia="Verdana" w:hAnsi="Verdana" w:cs="Verdana"/>
          <w:color w:val="333333"/>
          <w:sz w:val="18"/>
          <w:szCs w:val="18"/>
          <w:lang w:val="en-US"/>
        </w:rPr>
        <w:t xml:space="preserve"> </w:t>
      </w:r>
      <w:proofErr w:type="spellStart"/>
      <w:r w:rsidRPr="007531DA">
        <w:rPr>
          <w:rFonts w:ascii="Verdana" w:eastAsia="Verdana" w:hAnsi="Verdana" w:cs="Verdana"/>
          <w:color w:val="333333"/>
          <w:sz w:val="18"/>
          <w:szCs w:val="18"/>
          <w:lang w:val="en-US"/>
        </w:rPr>
        <w:t>ratowania</w:t>
      </w:r>
      <w:proofErr w:type="spellEnd"/>
      <w:r w:rsidRPr="007531DA">
        <w:rPr>
          <w:rFonts w:ascii="Verdana" w:eastAsia="Verdana" w:hAnsi="Verdana" w:cs="Verdana"/>
          <w:color w:val="333333"/>
          <w:sz w:val="18"/>
          <w:szCs w:val="18"/>
          <w:lang w:val="en-US"/>
        </w:rPr>
        <w:t xml:space="preserve"> </w:t>
      </w:r>
      <w:proofErr w:type="spellStart"/>
      <w:r w:rsidRPr="007531DA">
        <w:rPr>
          <w:rFonts w:ascii="Verdana" w:eastAsia="Verdana" w:hAnsi="Verdana" w:cs="Verdana"/>
          <w:color w:val="333333"/>
          <w:sz w:val="18"/>
          <w:szCs w:val="18"/>
          <w:lang w:val="en-US"/>
        </w:rPr>
        <w:t>życia</w:t>
      </w:r>
      <w:proofErr w:type="spellEnd"/>
      <w:r w:rsidR="00D51217" w:rsidRPr="007531DA">
        <w:rPr>
          <w:rFonts w:asciiTheme="minorHAnsi" w:eastAsiaTheme="minorEastAsia" w:hAnsiTheme="minorHAnsi" w:cstheme="minorBidi"/>
          <w:lang w:val="en-US"/>
        </w:rPr>
        <w:t xml:space="preserve"> </w:t>
      </w:r>
    </w:p>
    <w:p w14:paraId="2179195F" w14:textId="48DE7EBD" w:rsidR="00B51914" w:rsidRPr="00B51914" w:rsidRDefault="00B51914" w:rsidP="380AB713">
      <w:pPr>
        <w:pStyle w:val="Akapitzlist"/>
        <w:numPr>
          <w:ilvl w:val="0"/>
          <w:numId w:val="19"/>
        </w:numPr>
        <w:rPr>
          <w:rFonts w:asciiTheme="minorHAnsi" w:eastAsiaTheme="minorEastAsia" w:hAnsiTheme="minorHAnsi" w:cstheme="minorBidi"/>
        </w:rPr>
      </w:pPr>
      <w:r w:rsidRPr="435776A3">
        <w:rPr>
          <w:rFonts w:asciiTheme="minorHAnsi" w:eastAsiaTheme="minorEastAsia" w:hAnsiTheme="minorHAnsi" w:cstheme="minorBidi"/>
        </w:rPr>
        <w:t>‘</w:t>
      </w:r>
      <w:proofErr w:type="spellStart"/>
      <w:r w:rsidRPr="435776A3">
        <w:rPr>
          <w:rFonts w:asciiTheme="minorHAnsi" w:eastAsiaTheme="minorEastAsia" w:hAnsiTheme="minorHAnsi" w:cstheme="minorBidi"/>
          <w:b/>
          <w:bCs/>
        </w:rPr>
        <w:t>nrKsiegiRejestrowej</w:t>
      </w:r>
      <w:proofErr w:type="spellEnd"/>
      <w:r w:rsidRPr="435776A3">
        <w:rPr>
          <w:rFonts w:asciiTheme="minorHAnsi" w:eastAsiaTheme="minorEastAsia" w:hAnsiTheme="minorHAnsi" w:cstheme="minorBidi"/>
          <w:b/>
          <w:bCs/>
        </w:rPr>
        <w:t>’</w:t>
      </w:r>
      <w:r w:rsidRPr="435776A3">
        <w:rPr>
          <w:rFonts w:asciiTheme="minorHAnsi" w:eastAsiaTheme="minorEastAsia" w:hAnsiTheme="minorHAnsi" w:cstheme="minorBidi"/>
        </w:rPr>
        <w:t xml:space="preserve"> – I część kodu resortowego (12 znakowy numer księgi rejestrowej)</w:t>
      </w:r>
    </w:p>
    <w:p w14:paraId="0DAC4389" w14:textId="5D6175A2" w:rsidR="00D51217" w:rsidRDefault="00D51217" w:rsidP="6806EC2F">
      <w:pPr>
        <w:pStyle w:val="Akapitzlist"/>
        <w:numPr>
          <w:ilvl w:val="0"/>
          <w:numId w:val="19"/>
        </w:numPr>
        <w:rPr>
          <w:rFonts w:asciiTheme="minorHAnsi" w:eastAsiaTheme="minorEastAsia" w:hAnsiTheme="minorHAnsi" w:cstheme="minorBidi"/>
        </w:rPr>
      </w:pPr>
      <w:r w:rsidRPr="007830B5">
        <w:rPr>
          <w:rFonts w:asciiTheme="minorHAnsi" w:eastAsiaTheme="minorEastAsia" w:hAnsiTheme="minorHAnsi" w:cstheme="minorBidi"/>
          <w:b/>
          <w:bCs/>
        </w:rPr>
        <w:t>‘</w:t>
      </w:r>
      <w:proofErr w:type="spellStart"/>
      <w:r w:rsidRPr="007830B5">
        <w:rPr>
          <w:rFonts w:asciiTheme="minorHAnsi" w:eastAsiaTheme="minorEastAsia" w:hAnsiTheme="minorHAnsi" w:cstheme="minorBidi"/>
          <w:b/>
          <w:bCs/>
        </w:rPr>
        <w:t>regonZakladu</w:t>
      </w:r>
      <w:proofErr w:type="spellEnd"/>
      <w:r w:rsidRPr="007830B5">
        <w:rPr>
          <w:rFonts w:asciiTheme="minorHAnsi" w:eastAsiaTheme="minorEastAsia" w:hAnsiTheme="minorHAnsi" w:cstheme="minorBidi"/>
          <w:b/>
          <w:bCs/>
        </w:rPr>
        <w:t>’</w:t>
      </w:r>
      <w:r w:rsidRPr="007830B5">
        <w:rPr>
          <w:rFonts w:asciiTheme="minorHAnsi" w:eastAsiaTheme="minorEastAsia" w:hAnsiTheme="minorHAnsi" w:cstheme="minorBidi"/>
        </w:rPr>
        <w:t xml:space="preserve"> –</w:t>
      </w:r>
      <w:r w:rsidR="009D36FF" w:rsidRPr="007830B5">
        <w:rPr>
          <w:rFonts w:asciiTheme="minorHAnsi" w:eastAsiaTheme="minorEastAsia" w:hAnsiTheme="minorHAnsi" w:cstheme="minorBidi"/>
        </w:rPr>
        <w:t xml:space="preserve"> 14-znakowy regon zakładu podmiotu</w:t>
      </w:r>
      <w:r w:rsidR="009D36FF" w:rsidRPr="6806EC2F">
        <w:rPr>
          <w:rFonts w:asciiTheme="minorHAnsi" w:eastAsiaTheme="minorEastAsia" w:hAnsiTheme="minorHAnsi" w:cstheme="minorBidi"/>
        </w:rPr>
        <w:t xml:space="preserve"> leczniczego jednoznacznie identyfikujący zakład podmiotu leczniczego, w którym znajdują się placówki POZ</w:t>
      </w:r>
      <w:r w:rsidR="44E36A5F" w:rsidRPr="6806EC2F">
        <w:rPr>
          <w:rFonts w:asciiTheme="minorHAnsi" w:eastAsiaTheme="minorEastAsia" w:hAnsiTheme="minorHAnsi" w:cstheme="minorBidi"/>
        </w:rPr>
        <w:t xml:space="preserve"> (</w:t>
      </w:r>
      <w:r w:rsidR="586EACE9" w:rsidRPr="6806EC2F">
        <w:rPr>
          <w:rFonts w:asciiTheme="minorHAnsi" w:eastAsiaTheme="minorEastAsia" w:hAnsiTheme="minorHAnsi" w:cstheme="minorBidi"/>
        </w:rPr>
        <w:t>r</w:t>
      </w:r>
      <w:r w:rsidR="6799757A" w:rsidRPr="6806EC2F">
        <w:rPr>
          <w:rFonts w:asciiTheme="minorHAnsi" w:eastAsiaTheme="minorEastAsia" w:hAnsiTheme="minorHAnsi" w:cstheme="minorBidi"/>
        </w:rPr>
        <w:t>e</w:t>
      </w:r>
      <w:r w:rsidR="74B4734F" w:rsidRPr="6806EC2F">
        <w:rPr>
          <w:rFonts w:asciiTheme="minorHAnsi" w:eastAsiaTheme="minorEastAsia" w:hAnsiTheme="minorHAnsi" w:cstheme="minorBidi"/>
        </w:rPr>
        <w:t>gon</w:t>
      </w:r>
      <w:r w:rsidR="375AB16F" w:rsidRPr="6806EC2F">
        <w:rPr>
          <w:rFonts w:asciiTheme="minorHAnsi" w:eastAsiaTheme="minorEastAsia" w:hAnsiTheme="minorHAnsi" w:cstheme="minorBidi"/>
        </w:rPr>
        <w:t xml:space="preserve"> </w:t>
      </w:r>
      <w:r w:rsidR="74B4734F" w:rsidRPr="6806EC2F">
        <w:rPr>
          <w:rFonts w:asciiTheme="minorHAnsi" w:eastAsiaTheme="minorEastAsia" w:hAnsiTheme="minorHAnsi" w:cstheme="minorBidi"/>
        </w:rPr>
        <w:t xml:space="preserve">dla Podmiotu Leczniczego jest wymagany, </w:t>
      </w:r>
      <w:r w:rsidR="33FB9C27" w:rsidRPr="6806EC2F">
        <w:rPr>
          <w:rFonts w:asciiTheme="minorHAnsi" w:eastAsiaTheme="minorEastAsia" w:hAnsiTheme="minorHAnsi" w:cstheme="minorBidi"/>
        </w:rPr>
        <w:t>r</w:t>
      </w:r>
      <w:r w:rsidR="74B4734F" w:rsidRPr="6806EC2F">
        <w:rPr>
          <w:rFonts w:asciiTheme="minorHAnsi" w:eastAsiaTheme="minorEastAsia" w:hAnsiTheme="minorHAnsi" w:cstheme="minorBidi"/>
        </w:rPr>
        <w:t>egon dla Praktyk nie jest wymagany).</w:t>
      </w:r>
    </w:p>
    <w:p w14:paraId="3B4D698C" w14:textId="1A1C54C9" w:rsidR="00D51217" w:rsidRDefault="00D51217" w:rsidP="74FE01AE">
      <w:pPr>
        <w:pStyle w:val="Akapitzlist"/>
        <w:numPr>
          <w:ilvl w:val="0"/>
          <w:numId w:val="19"/>
        </w:numPr>
        <w:rPr>
          <w:rFonts w:asciiTheme="minorHAnsi" w:eastAsiaTheme="minorEastAsia" w:hAnsiTheme="minorHAnsi" w:cstheme="minorBidi"/>
        </w:rPr>
      </w:pPr>
      <w:r w:rsidRPr="74FE01AE">
        <w:rPr>
          <w:rFonts w:asciiTheme="minorHAnsi" w:eastAsiaTheme="minorEastAsia" w:hAnsiTheme="minorHAnsi" w:cstheme="minorBidi"/>
          <w:b/>
          <w:bCs/>
        </w:rPr>
        <w:t>‘</w:t>
      </w:r>
      <w:proofErr w:type="spellStart"/>
      <w:r w:rsidRPr="74FE01AE">
        <w:rPr>
          <w:rFonts w:asciiTheme="minorHAnsi" w:eastAsiaTheme="minorEastAsia" w:hAnsiTheme="minorHAnsi" w:cstheme="minorBidi"/>
          <w:b/>
          <w:bCs/>
        </w:rPr>
        <w:t>kodJednos</w:t>
      </w:r>
      <w:r w:rsidR="2A193C90" w:rsidRPr="74FE01AE">
        <w:rPr>
          <w:rFonts w:asciiTheme="minorHAnsi" w:eastAsiaTheme="minorEastAsia" w:hAnsiTheme="minorHAnsi" w:cstheme="minorBidi"/>
          <w:b/>
          <w:bCs/>
        </w:rPr>
        <w:t>t</w:t>
      </w:r>
      <w:r w:rsidRPr="74FE01AE">
        <w:rPr>
          <w:rFonts w:asciiTheme="minorHAnsi" w:eastAsiaTheme="minorEastAsia" w:hAnsiTheme="minorHAnsi" w:cstheme="minorBidi"/>
          <w:b/>
          <w:bCs/>
        </w:rPr>
        <w:t>ki</w:t>
      </w:r>
      <w:proofErr w:type="spellEnd"/>
      <w:r w:rsidRPr="74FE01AE">
        <w:rPr>
          <w:rFonts w:asciiTheme="minorHAnsi" w:eastAsiaTheme="minorEastAsia" w:hAnsiTheme="minorHAnsi" w:cstheme="minorBidi"/>
          <w:b/>
          <w:bCs/>
        </w:rPr>
        <w:t>’</w:t>
      </w:r>
      <w:r w:rsidRPr="74FE01AE">
        <w:rPr>
          <w:rFonts w:asciiTheme="minorHAnsi" w:eastAsiaTheme="minorEastAsia" w:hAnsiTheme="minorHAnsi" w:cstheme="minorBidi"/>
        </w:rPr>
        <w:t xml:space="preserve"> –</w:t>
      </w:r>
      <w:r w:rsidR="009D36FF" w:rsidRPr="74FE01AE">
        <w:rPr>
          <w:rFonts w:asciiTheme="minorHAnsi" w:eastAsiaTheme="minorEastAsia" w:hAnsiTheme="minorHAnsi" w:cstheme="minorBidi"/>
        </w:rPr>
        <w:t xml:space="preserve"> kod jednostki podmiotu leczniczego, stanowiący V część kodu resortowego</w:t>
      </w:r>
    </w:p>
    <w:p w14:paraId="47FF6F72" w14:textId="72B9F772" w:rsidR="00903B16" w:rsidRPr="0041021D" w:rsidRDefault="00D51217" w:rsidP="004B5719">
      <w:pPr>
        <w:pStyle w:val="Akapitzlist"/>
        <w:numPr>
          <w:ilvl w:val="0"/>
          <w:numId w:val="19"/>
        </w:numPr>
        <w:rPr>
          <w:rFonts w:asciiTheme="minorHAnsi" w:eastAsiaTheme="minorEastAsia" w:hAnsiTheme="minorHAnsi" w:cstheme="minorBidi"/>
          <w:szCs w:val="22"/>
        </w:rPr>
      </w:pPr>
      <w:r w:rsidRPr="009D36FF">
        <w:rPr>
          <w:rFonts w:asciiTheme="minorHAnsi" w:eastAsiaTheme="minorEastAsia" w:hAnsiTheme="minorHAnsi" w:cstheme="minorBidi"/>
          <w:b/>
          <w:szCs w:val="22"/>
        </w:rPr>
        <w:t>‘</w:t>
      </w:r>
      <w:proofErr w:type="spellStart"/>
      <w:r w:rsidRPr="009D36FF">
        <w:rPr>
          <w:rFonts w:asciiTheme="minorHAnsi" w:eastAsiaTheme="minorEastAsia" w:hAnsiTheme="minorHAnsi" w:cstheme="minorBidi"/>
          <w:b/>
          <w:szCs w:val="22"/>
        </w:rPr>
        <w:t>kodKomorki</w:t>
      </w:r>
      <w:proofErr w:type="spellEnd"/>
      <w:r w:rsidRPr="009D36FF">
        <w:rPr>
          <w:rFonts w:asciiTheme="minorHAnsi" w:eastAsiaTheme="minorEastAsia" w:hAnsiTheme="minorHAnsi" w:cstheme="minorBidi"/>
          <w:b/>
          <w:szCs w:val="22"/>
        </w:rPr>
        <w:t>’</w:t>
      </w:r>
      <w:r>
        <w:rPr>
          <w:rFonts w:asciiTheme="minorHAnsi" w:eastAsiaTheme="minorEastAsia" w:hAnsiTheme="minorHAnsi" w:cstheme="minorBidi"/>
          <w:szCs w:val="22"/>
        </w:rPr>
        <w:t xml:space="preserve"> </w:t>
      </w:r>
      <w:r w:rsidR="009D36FF">
        <w:rPr>
          <w:rFonts w:asciiTheme="minorHAnsi" w:eastAsiaTheme="minorEastAsia" w:hAnsiTheme="minorHAnsi" w:cstheme="minorBidi"/>
          <w:szCs w:val="22"/>
        </w:rPr>
        <w:t>–</w:t>
      </w:r>
      <w:r>
        <w:rPr>
          <w:rFonts w:asciiTheme="minorHAnsi" w:eastAsiaTheme="minorEastAsia" w:hAnsiTheme="minorHAnsi" w:cstheme="minorBidi"/>
          <w:szCs w:val="22"/>
        </w:rPr>
        <w:t xml:space="preserve"> </w:t>
      </w:r>
      <w:r w:rsidR="009D36FF">
        <w:rPr>
          <w:rFonts w:asciiTheme="minorHAnsi" w:eastAsiaTheme="minorEastAsia" w:hAnsiTheme="minorHAnsi" w:cstheme="minorBidi"/>
          <w:szCs w:val="22"/>
        </w:rPr>
        <w:t>kod komórki podmiotu leczniczego, stanowiący VII część kodu resortowego</w:t>
      </w:r>
    </w:p>
    <w:p w14:paraId="7EB617E2" w14:textId="195BB5ED" w:rsidR="003E1DEB" w:rsidRDefault="003E1DEB" w:rsidP="003E1DEB">
      <w:pPr>
        <w:rPr>
          <w:rFonts w:ascii="Calibri" w:eastAsia="Calibri" w:hAnsi="Calibri" w:cs="Calibri"/>
        </w:rPr>
      </w:pPr>
    </w:p>
    <w:p w14:paraId="6E5F0E9A" w14:textId="5E57A2B3" w:rsidR="009D36FF" w:rsidRDefault="009D36FF" w:rsidP="003E1DEB">
      <w:pPr>
        <w:rPr>
          <w:b/>
          <w:bCs/>
          <w:smallCaps/>
          <w:color w:val="1F497D" w:themeColor="text2"/>
          <w:sz w:val="36"/>
          <w:szCs w:val="28"/>
          <w:lang w:eastAsia="pl-PL"/>
        </w:rPr>
      </w:pPr>
      <w:r w:rsidRPr="009D36FF">
        <w:rPr>
          <w:b/>
          <w:bCs/>
          <w:smallCaps/>
          <w:color w:val="1F497D" w:themeColor="text2"/>
          <w:sz w:val="36"/>
          <w:szCs w:val="28"/>
          <w:lang w:eastAsia="pl-PL"/>
        </w:rPr>
        <w:t xml:space="preserve">Poprawne przygotowanie </w:t>
      </w:r>
      <w:proofErr w:type="spellStart"/>
      <w:r w:rsidRPr="009D36FF">
        <w:rPr>
          <w:b/>
          <w:bCs/>
          <w:smallCaps/>
          <w:color w:val="1F497D" w:themeColor="text2"/>
          <w:sz w:val="36"/>
          <w:szCs w:val="28"/>
          <w:lang w:eastAsia="pl-PL"/>
        </w:rPr>
        <w:t>Payload</w:t>
      </w:r>
      <w:proofErr w:type="spellEnd"/>
      <w:r w:rsidRPr="009D36FF">
        <w:rPr>
          <w:b/>
          <w:bCs/>
          <w:smallCaps/>
          <w:color w:val="1F497D" w:themeColor="text2"/>
          <w:sz w:val="36"/>
          <w:szCs w:val="28"/>
          <w:lang w:eastAsia="pl-PL"/>
        </w:rPr>
        <w:t xml:space="preserve"> z parametrów opcjonalnych do uzyskania dostępu </w:t>
      </w:r>
      <w:r w:rsidR="00DB4A9A">
        <w:rPr>
          <w:b/>
          <w:bCs/>
          <w:smallCaps/>
          <w:color w:val="1F497D" w:themeColor="text2"/>
          <w:sz w:val="36"/>
          <w:szCs w:val="28"/>
          <w:lang w:eastAsia="pl-PL"/>
        </w:rPr>
        <w:t>do zapisu danych z formularzy ZLK</w:t>
      </w:r>
    </w:p>
    <w:p w14:paraId="0E0F5874" w14:textId="57970DD3" w:rsidR="009D36FF" w:rsidRDefault="009D36FF" w:rsidP="7D2098A9">
      <w:pPr>
        <w:tabs>
          <w:tab w:val="left" w:pos="5520"/>
        </w:tabs>
        <w:rPr>
          <w:rFonts w:ascii="Calibri" w:eastAsia="Calibri" w:hAnsi="Calibri" w:cs="Calibri"/>
        </w:rPr>
      </w:pPr>
      <w:r w:rsidRPr="7D2098A9">
        <w:rPr>
          <w:rFonts w:ascii="Calibri" w:eastAsia="Calibri" w:hAnsi="Calibri" w:cs="Calibri"/>
        </w:rPr>
        <w:t>Oznaczenie wymagalności odpowiednich parametrów</w:t>
      </w:r>
      <w:r w:rsidR="3D63313B" w:rsidRPr="7D2098A9">
        <w:rPr>
          <w:rFonts w:ascii="Calibri" w:eastAsia="Calibri" w:hAnsi="Calibri" w:cs="Calibri"/>
        </w:rPr>
        <w:t>*</w:t>
      </w:r>
      <w:r w:rsidRPr="7D2098A9">
        <w:rPr>
          <w:rFonts w:ascii="Calibri" w:eastAsia="Calibri" w:hAnsi="Calibri" w:cs="Calibri"/>
        </w:rPr>
        <w:t>:</w:t>
      </w:r>
    </w:p>
    <w:p w14:paraId="5CB68772" w14:textId="067FAD2A" w:rsidR="009D36FF" w:rsidRDefault="009D36FF" w:rsidP="380AB713">
      <w:pPr>
        <w:pStyle w:val="Akapitzlist"/>
        <w:numPr>
          <w:ilvl w:val="0"/>
          <w:numId w:val="28"/>
        </w:numPr>
        <w:tabs>
          <w:tab w:val="left" w:pos="5520"/>
        </w:tabs>
        <w:rPr>
          <w:rFonts w:eastAsia="Calibri" w:cs="Calibri"/>
        </w:rPr>
      </w:pPr>
      <w:r w:rsidRPr="435776A3">
        <w:rPr>
          <w:rFonts w:eastAsia="Calibri" w:cs="Calibri"/>
        </w:rPr>
        <w:t>Podmiot leczniczy:</w:t>
      </w:r>
    </w:p>
    <w:p w14:paraId="1D40A5FC" w14:textId="6558FD18" w:rsidR="009D36FF" w:rsidRDefault="009D36FF" w:rsidP="00CE5929">
      <w:pPr>
        <w:pStyle w:val="Akapitzlist"/>
        <w:numPr>
          <w:ilvl w:val="1"/>
          <w:numId w:val="28"/>
        </w:numPr>
        <w:tabs>
          <w:tab w:val="left" w:pos="5520"/>
        </w:tabs>
        <w:rPr>
          <w:rFonts w:eastAsia="Calibri" w:cs="Calibri"/>
          <w:szCs w:val="22"/>
        </w:rPr>
      </w:pPr>
      <w:proofErr w:type="spellStart"/>
      <w:r w:rsidRPr="00C26011">
        <w:rPr>
          <w:rFonts w:eastAsia="Calibri" w:cs="Calibri"/>
          <w:b/>
          <w:szCs w:val="22"/>
        </w:rPr>
        <w:t>regonZakladu</w:t>
      </w:r>
      <w:proofErr w:type="spellEnd"/>
      <w:r>
        <w:rPr>
          <w:rFonts w:eastAsia="Calibri" w:cs="Calibri"/>
          <w:szCs w:val="22"/>
        </w:rPr>
        <w:t xml:space="preserve"> – wymagany</w:t>
      </w:r>
    </w:p>
    <w:p w14:paraId="200D8799" w14:textId="2A36FC8E" w:rsidR="009D36FF" w:rsidRDefault="76B15ABC" w:rsidP="66D96FD1">
      <w:pPr>
        <w:pStyle w:val="Akapitzlist"/>
        <w:numPr>
          <w:ilvl w:val="1"/>
          <w:numId w:val="28"/>
        </w:numPr>
        <w:tabs>
          <w:tab w:val="left" w:pos="5520"/>
        </w:tabs>
        <w:rPr>
          <w:rFonts w:eastAsia="Calibri" w:cs="Calibri"/>
        </w:rPr>
      </w:pPr>
      <w:proofErr w:type="spellStart"/>
      <w:r w:rsidRPr="5DCB2604">
        <w:rPr>
          <w:rFonts w:eastAsia="Calibri" w:cs="Calibri"/>
          <w:b/>
          <w:bCs/>
        </w:rPr>
        <w:t>k</w:t>
      </w:r>
      <w:r w:rsidR="009D36FF" w:rsidRPr="5DCB2604">
        <w:rPr>
          <w:rFonts w:eastAsia="Calibri" w:cs="Calibri"/>
          <w:b/>
          <w:bCs/>
        </w:rPr>
        <w:t>odJednostki</w:t>
      </w:r>
      <w:proofErr w:type="spellEnd"/>
      <w:r w:rsidR="3832B532" w:rsidRPr="5DCB2604">
        <w:rPr>
          <w:rFonts w:eastAsia="Calibri" w:cs="Calibri"/>
          <w:b/>
          <w:bCs/>
        </w:rPr>
        <w:t>**</w:t>
      </w:r>
      <w:r w:rsidR="009D36FF" w:rsidRPr="5DCB2604">
        <w:rPr>
          <w:rFonts w:eastAsia="Calibri" w:cs="Calibri"/>
        </w:rPr>
        <w:t xml:space="preserve"> – </w:t>
      </w:r>
      <w:r w:rsidR="1926EDD8" w:rsidRPr="5DCB2604">
        <w:rPr>
          <w:rFonts w:eastAsia="Calibri" w:cs="Calibri"/>
        </w:rPr>
        <w:t xml:space="preserve">cz. V kodu resortowego, </w:t>
      </w:r>
      <w:r w:rsidR="009D36FF" w:rsidRPr="5DCB2604">
        <w:rPr>
          <w:rFonts w:eastAsia="Calibri" w:cs="Calibri"/>
        </w:rPr>
        <w:t xml:space="preserve">wymagany w przypadku gdy nie został przekazany </w:t>
      </w:r>
      <w:r w:rsidR="00C26011" w:rsidRPr="5DCB2604">
        <w:rPr>
          <w:rFonts w:eastAsia="Calibri" w:cs="Calibri"/>
        </w:rPr>
        <w:t xml:space="preserve">parametr </w:t>
      </w:r>
      <w:proofErr w:type="spellStart"/>
      <w:r w:rsidR="00C26011" w:rsidRPr="5DCB2604">
        <w:rPr>
          <w:rFonts w:eastAsia="Calibri" w:cs="Calibri"/>
          <w:b/>
          <w:bCs/>
        </w:rPr>
        <w:t>kodKomorki</w:t>
      </w:r>
      <w:proofErr w:type="spellEnd"/>
    </w:p>
    <w:p w14:paraId="25546B70" w14:textId="49C98887" w:rsidR="00C26011" w:rsidRPr="00C26011" w:rsidRDefault="26B6C9E9" w:rsidP="66D96FD1">
      <w:pPr>
        <w:pStyle w:val="Akapitzlist"/>
        <w:numPr>
          <w:ilvl w:val="1"/>
          <w:numId w:val="28"/>
        </w:numPr>
        <w:tabs>
          <w:tab w:val="left" w:pos="5520"/>
        </w:tabs>
        <w:rPr>
          <w:rFonts w:eastAsia="Calibri" w:cs="Calibri"/>
        </w:rPr>
      </w:pPr>
      <w:proofErr w:type="spellStart"/>
      <w:r w:rsidRPr="5DCB2604">
        <w:rPr>
          <w:rFonts w:eastAsia="Calibri" w:cs="Calibri"/>
          <w:b/>
          <w:bCs/>
        </w:rPr>
        <w:t>k</w:t>
      </w:r>
      <w:r w:rsidR="00C26011" w:rsidRPr="5DCB2604">
        <w:rPr>
          <w:rFonts w:eastAsia="Calibri" w:cs="Calibri"/>
          <w:b/>
          <w:bCs/>
        </w:rPr>
        <w:t>odKomorki</w:t>
      </w:r>
      <w:proofErr w:type="spellEnd"/>
      <w:r w:rsidR="6B3ABB8E" w:rsidRPr="5DCB2604">
        <w:rPr>
          <w:rFonts w:eastAsia="Calibri" w:cs="Calibri"/>
          <w:b/>
          <w:bCs/>
        </w:rPr>
        <w:t>**</w:t>
      </w:r>
      <w:r w:rsidR="00C26011" w:rsidRPr="5DCB2604">
        <w:rPr>
          <w:rFonts w:eastAsia="Calibri" w:cs="Calibri"/>
        </w:rPr>
        <w:t xml:space="preserve"> – </w:t>
      </w:r>
      <w:r w:rsidR="54AFE899" w:rsidRPr="5DCB2604">
        <w:rPr>
          <w:rFonts w:eastAsia="Calibri" w:cs="Calibri"/>
        </w:rPr>
        <w:t xml:space="preserve">cz. VII kodu resortowego, </w:t>
      </w:r>
      <w:r w:rsidR="00C26011" w:rsidRPr="5DCB2604">
        <w:rPr>
          <w:rFonts w:eastAsia="Calibri" w:cs="Calibri"/>
        </w:rPr>
        <w:t xml:space="preserve">wymagany w przypadku gdy nie został przekazany parametr </w:t>
      </w:r>
      <w:proofErr w:type="spellStart"/>
      <w:r w:rsidR="6E9E11B7" w:rsidRPr="5DCB2604">
        <w:rPr>
          <w:rFonts w:eastAsia="Calibri" w:cs="Calibri"/>
          <w:b/>
          <w:bCs/>
        </w:rPr>
        <w:t>k</w:t>
      </w:r>
      <w:r w:rsidR="00C26011" w:rsidRPr="5DCB2604">
        <w:rPr>
          <w:rFonts w:eastAsia="Calibri" w:cs="Calibri"/>
          <w:b/>
          <w:bCs/>
        </w:rPr>
        <w:t>odJednostki</w:t>
      </w:r>
      <w:proofErr w:type="spellEnd"/>
    </w:p>
    <w:p w14:paraId="030370F0" w14:textId="067FAD2A" w:rsidR="00C26011" w:rsidRDefault="00C26011" w:rsidP="380AB713">
      <w:pPr>
        <w:pStyle w:val="Akapitzlist"/>
        <w:numPr>
          <w:ilvl w:val="0"/>
          <w:numId w:val="28"/>
        </w:numPr>
        <w:tabs>
          <w:tab w:val="left" w:pos="5520"/>
        </w:tabs>
        <w:rPr>
          <w:rFonts w:eastAsia="Calibri" w:cs="Calibri"/>
        </w:rPr>
      </w:pPr>
      <w:r w:rsidRPr="435776A3">
        <w:rPr>
          <w:rFonts w:eastAsia="Calibri" w:cs="Calibri"/>
        </w:rPr>
        <w:t>Praktyka zawodowa:</w:t>
      </w:r>
    </w:p>
    <w:p w14:paraId="6BE73DAA" w14:textId="067FAD2A" w:rsidR="00B51914" w:rsidRDefault="00B51914" w:rsidP="380AB713">
      <w:pPr>
        <w:pStyle w:val="Akapitzlist"/>
        <w:numPr>
          <w:ilvl w:val="1"/>
          <w:numId w:val="28"/>
        </w:numPr>
        <w:tabs>
          <w:tab w:val="left" w:pos="5520"/>
        </w:tabs>
        <w:rPr>
          <w:rFonts w:eastAsia="Calibri" w:cs="Calibri"/>
        </w:rPr>
      </w:pPr>
      <w:proofErr w:type="spellStart"/>
      <w:r w:rsidRPr="435776A3">
        <w:rPr>
          <w:rFonts w:eastAsia="Calibri" w:cs="Calibri"/>
          <w:b/>
          <w:bCs/>
        </w:rPr>
        <w:t>nrKsiegiRejestrowej</w:t>
      </w:r>
      <w:proofErr w:type="spellEnd"/>
      <w:r w:rsidRPr="435776A3">
        <w:rPr>
          <w:rFonts w:eastAsia="Calibri" w:cs="Calibri"/>
        </w:rPr>
        <w:t xml:space="preserve"> - wymagany</w:t>
      </w:r>
    </w:p>
    <w:p w14:paraId="48E7FDF6" w14:textId="13D0BCE2" w:rsidR="00C26011" w:rsidRDefault="00C26011" w:rsidP="00CE5929">
      <w:pPr>
        <w:pStyle w:val="Akapitzlist"/>
        <w:numPr>
          <w:ilvl w:val="1"/>
          <w:numId w:val="28"/>
        </w:numPr>
        <w:tabs>
          <w:tab w:val="left" w:pos="5520"/>
        </w:tabs>
        <w:rPr>
          <w:rFonts w:eastAsia="Calibri" w:cs="Calibri"/>
          <w:szCs w:val="22"/>
        </w:rPr>
      </w:pPr>
      <w:proofErr w:type="spellStart"/>
      <w:r w:rsidRPr="00C26011">
        <w:rPr>
          <w:rFonts w:eastAsia="Calibri" w:cs="Calibri"/>
          <w:b/>
          <w:szCs w:val="22"/>
        </w:rPr>
        <w:lastRenderedPageBreak/>
        <w:t>regonZakladu</w:t>
      </w:r>
      <w:proofErr w:type="spellEnd"/>
      <w:r>
        <w:rPr>
          <w:rFonts w:eastAsia="Calibri" w:cs="Calibri"/>
          <w:szCs w:val="22"/>
        </w:rPr>
        <w:t xml:space="preserve"> – nie występuje w przypadku praktyk zawodowych</w:t>
      </w:r>
    </w:p>
    <w:p w14:paraId="395F0CAC" w14:textId="328A866E" w:rsidR="00C26011" w:rsidRPr="00C26011" w:rsidRDefault="00C26011" w:rsidP="00CE5929">
      <w:pPr>
        <w:pStyle w:val="Akapitzlist"/>
        <w:numPr>
          <w:ilvl w:val="1"/>
          <w:numId w:val="28"/>
        </w:numPr>
        <w:tabs>
          <w:tab w:val="left" w:pos="5520"/>
        </w:tabs>
        <w:rPr>
          <w:rFonts w:eastAsia="Calibri" w:cs="Calibri"/>
          <w:szCs w:val="22"/>
        </w:rPr>
      </w:pPr>
      <w:proofErr w:type="spellStart"/>
      <w:r w:rsidRPr="00C26011">
        <w:rPr>
          <w:rFonts w:eastAsia="Calibri" w:cs="Calibri"/>
          <w:b/>
          <w:szCs w:val="22"/>
        </w:rPr>
        <w:t>kodJednostki</w:t>
      </w:r>
      <w:proofErr w:type="spellEnd"/>
      <w:r>
        <w:rPr>
          <w:rFonts w:eastAsia="Calibri" w:cs="Calibri"/>
          <w:szCs w:val="22"/>
        </w:rPr>
        <w:t xml:space="preserve"> – nie występuje w przypadku praktyk zawodowych</w:t>
      </w:r>
    </w:p>
    <w:p w14:paraId="7F76DEFE" w14:textId="11149E28" w:rsidR="00452D11" w:rsidRPr="00EC3660" w:rsidRDefault="00C26011" w:rsidP="00EC3660">
      <w:pPr>
        <w:pStyle w:val="Akapitzlist"/>
        <w:numPr>
          <w:ilvl w:val="1"/>
          <w:numId w:val="28"/>
        </w:numPr>
        <w:tabs>
          <w:tab w:val="left" w:pos="5520"/>
        </w:tabs>
        <w:rPr>
          <w:rFonts w:eastAsia="Calibri" w:cs="Calibri"/>
          <w:szCs w:val="22"/>
        </w:rPr>
      </w:pPr>
      <w:proofErr w:type="spellStart"/>
      <w:r w:rsidRPr="00C26011">
        <w:rPr>
          <w:rFonts w:eastAsia="Calibri" w:cs="Calibri"/>
          <w:b/>
          <w:szCs w:val="22"/>
        </w:rPr>
        <w:t>kodKomorki</w:t>
      </w:r>
      <w:proofErr w:type="spellEnd"/>
      <w:r>
        <w:rPr>
          <w:rFonts w:eastAsia="Calibri" w:cs="Calibri"/>
          <w:szCs w:val="22"/>
        </w:rPr>
        <w:t xml:space="preserve"> – nie występuje w przypadku praktyk zawodowych</w:t>
      </w:r>
    </w:p>
    <w:p w14:paraId="567BDCCF" w14:textId="1F7B3171" w:rsidR="00C26011" w:rsidRDefault="0D974D78" w:rsidP="0ED62342">
      <w:pPr>
        <w:rPr>
          <w:rFonts w:ascii="Calibri" w:eastAsia="Calibri" w:hAnsi="Calibri" w:cs="Calibri"/>
          <w:b/>
          <w:bCs/>
        </w:rPr>
      </w:pPr>
      <w:r w:rsidRPr="5FA2F9F9">
        <w:rPr>
          <w:rFonts w:ascii="Calibri" w:eastAsia="Calibri" w:hAnsi="Calibri" w:cs="Calibri"/>
          <w:b/>
          <w:bCs/>
        </w:rPr>
        <w:t xml:space="preserve">* </w:t>
      </w:r>
      <w:proofErr w:type="spellStart"/>
      <w:r w:rsidR="360E5B2F" w:rsidRPr="5FA2F9F9">
        <w:rPr>
          <w:rFonts w:ascii="Calibri" w:eastAsia="Calibri" w:hAnsi="Calibri" w:cs="Calibri"/>
          <w:b/>
          <w:bCs/>
        </w:rPr>
        <w:t>k</w:t>
      </w:r>
      <w:r w:rsidR="2DE87398" w:rsidRPr="5FA2F9F9">
        <w:rPr>
          <w:rFonts w:ascii="Calibri" w:eastAsia="Calibri" w:hAnsi="Calibri" w:cs="Calibri"/>
          <w:b/>
          <w:bCs/>
        </w:rPr>
        <w:t>odJednostki</w:t>
      </w:r>
      <w:proofErr w:type="spellEnd"/>
      <w:r w:rsidR="2DE87398" w:rsidRPr="5FA2F9F9">
        <w:rPr>
          <w:rFonts w:ascii="Calibri" w:eastAsia="Calibri" w:hAnsi="Calibri" w:cs="Calibri"/>
          <w:b/>
          <w:bCs/>
        </w:rPr>
        <w:t xml:space="preserve"> oraz </w:t>
      </w:r>
      <w:proofErr w:type="spellStart"/>
      <w:r w:rsidR="2DE87398" w:rsidRPr="5FA2F9F9">
        <w:rPr>
          <w:rFonts w:ascii="Calibri" w:eastAsia="Calibri" w:hAnsi="Calibri" w:cs="Calibri"/>
          <w:b/>
          <w:bCs/>
        </w:rPr>
        <w:t>kodKomorki</w:t>
      </w:r>
      <w:proofErr w:type="spellEnd"/>
      <w:r w:rsidR="2DE87398" w:rsidRPr="5FA2F9F9">
        <w:rPr>
          <w:rFonts w:ascii="Calibri" w:eastAsia="Calibri" w:hAnsi="Calibri" w:cs="Calibri"/>
          <w:b/>
          <w:bCs/>
        </w:rPr>
        <w:t xml:space="preserve"> – na środowisku integracyjnym</w:t>
      </w:r>
      <w:r w:rsidR="27DE447B" w:rsidRPr="5FA2F9F9">
        <w:rPr>
          <w:rFonts w:ascii="Calibri" w:eastAsia="Calibri" w:hAnsi="Calibri" w:cs="Calibri"/>
          <w:b/>
          <w:bCs/>
        </w:rPr>
        <w:t xml:space="preserve"> oba parametry zawsze są wymagane</w:t>
      </w:r>
      <w:r w:rsidR="46EBBBFC" w:rsidRPr="5FA2F9F9">
        <w:rPr>
          <w:rFonts w:ascii="Calibri" w:eastAsia="Calibri" w:hAnsi="Calibri" w:cs="Calibri"/>
          <w:b/>
          <w:bCs/>
        </w:rPr>
        <w:t xml:space="preserve"> w przypadku Podmiotu leczniczego</w:t>
      </w:r>
      <w:r w:rsidR="2DE87398" w:rsidRPr="5FA2F9F9">
        <w:rPr>
          <w:rFonts w:ascii="Calibri" w:eastAsia="Calibri" w:hAnsi="Calibri" w:cs="Calibri"/>
          <w:b/>
          <w:bCs/>
        </w:rPr>
        <w:t>.</w:t>
      </w:r>
      <w:r w:rsidR="3FF647D8" w:rsidRPr="5FA2F9F9">
        <w:rPr>
          <w:rFonts w:ascii="Calibri" w:eastAsia="Calibri" w:hAnsi="Calibri" w:cs="Calibri"/>
          <w:b/>
          <w:bCs/>
        </w:rPr>
        <w:t xml:space="preserve"> </w:t>
      </w:r>
    </w:p>
    <w:p w14:paraId="18038056" w14:textId="45EA204A" w:rsidR="260C0DAE" w:rsidRDefault="260C0DAE" w:rsidP="66D96FD1">
      <w:pPr>
        <w:rPr>
          <w:rFonts w:eastAsia="Calibri" w:cs="Calibri"/>
          <w:b/>
          <w:bCs/>
        </w:rPr>
      </w:pPr>
      <w:r w:rsidRPr="5DCB2604">
        <w:rPr>
          <w:rFonts w:ascii="Calibri" w:eastAsia="Calibri" w:hAnsi="Calibri" w:cs="Calibri"/>
          <w:b/>
          <w:bCs/>
        </w:rPr>
        <w:t xml:space="preserve">** </w:t>
      </w:r>
      <w:proofErr w:type="spellStart"/>
      <w:r w:rsidR="15CCC935" w:rsidRPr="5DCB2604">
        <w:rPr>
          <w:rFonts w:ascii="Calibri" w:eastAsia="Calibri" w:hAnsi="Calibri" w:cs="Calibri"/>
          <w:b/>
          <w:bCs/>
        </w:rPr>
        <w:t>k</w:t>
      </w:r>
      <w:r w:rsidRPr="5DCB2604">
        <w:rPr>
          <w:rFonts w:ascii="Calibri" w:eastAsia="Calibri" w:hAnsi="Calibri" w:cs="Calibri"/>
          <w:b/>
          <w:bCs/>
        </w:rPr>
        <w:t>odJednostki</w:t>
      </w:r>
      <w:proofErr w:type="spellEnd"/>
      <w:r w:rsidRPr="5DCB2604">
        <w:rPr>
          <w:rFonts w:ascii="Calibri" w:eastAsia="Calibri" w:hAnsi="Calibri" w:cs="Calibri"/>
          <w:b/>
          <w:bCs/>
        </w:rPr>
        <w:t xml:space="preserve"> i/lub </w:t>
      </w:r>
      <w:proofErr w:type="spellStart"/>
      <w:r w:rsidRPr="5DCB2604">
        <w:rPr>
          <w:rFonts w:ascii="Calibri" w:eastAsia="Calibri" w:hAnsi="Calibri" w:cs="Calibri"/>
          <w:b/>
          <w:bCs/>
        </w:rPr>
        <w:t>kodKomorki</w:t>
      </w:r>
      <w:proofErr w:type="spellEnd"/>
      <w:r w:rsidRPr="5DCB2604">
        <w:rPr>
          <w:rFonts w:ascii="Calibri" w:eastAsia="Calibri" w:hAnsi="Calibri" w:cs="Calibri"/>
          <w:b/>
          <w:bCs/>
        </w:rPr>
        <w:t xml:space="preserve"> – na środowisku produkcyjnym oba parametry mogą </w:t>
      </w:r>
      <w:r w:rsidR="5AAAADC8" w:rsidRPr="5DCB2604">
        <w:rPr>
          <w:rFonts w:ascii="Calibri" w:eastAsia="Calibri" w:hAnsi="Calibri" w:cs="Calibri"/>
          <w:b/>
          <w:bCs/>
        </w:rPr>
        <w:t>okazać się</w:t>
      </w:r>
      <w:r w:rsidRPr="5DCB2604">
        <w:rPr>
          <w:rFonts w:ascii="Calibri" w:eastAsia="Calibri" w:hAnsi="Calibri" w:cs="Calibri"/>
          <w:b/>
          <w:bCs/>
        </w:rPr>
        <w:t xml:space="preserve"> wymagane lub też </w:t>
      </w:r>
      <w:r w:rsidR="74E4537C" w:rsidRPr="5DCB2604">
        <w:rPr>
          <w:rFonts w:ascii="Calibri" w:eastAsia="Calibri" w:hAnsi="Calibri" w:cs="Calibri"/>
          <w:b/>
          <w:bCs/>
        </w:rPr>
        <w:t xml:space="preserve">tylko </w:t>
      </w:r>
      <w:r w:rsidRPr="5DCB2604">
        <w:rPr>
          <w:rFonts w:ascii="Calibri" w:eastAsia="Calibri" w:hAnsi="Calibri" w:cs="Calibri"/>
          <w:b/>
          <w:bCs/>
        </w:rPr>
        <w:t xml:space="preserve">jeden z nich, co </w:t>
      </w:r>
      <w:r w:rsidR="43E52808" w:rsidRPr="5DCB2604">
        <w:rPr>
          <w:rFonts w:ascii="Calibri" w:eastAsia="Calibri" w:hAnsi="Calibri" w:cs="Calibri"/>
          <w:b/>
          <w:bCs/>
        </w:rPr>
        <w:t>zależy</w:t>
      </w:r>
      <w:r w:rsidRPr="5DCB2604">
        <w:rPr>
          <w:rFonts w:ascii="Calibri" w:eastAsia="Calibri" w:hAnsi="Calibri" w:cs="Calibri"/>
          <w:b/>
          <w:bCs/>
        </w:rPr>
        <w:t xml:space="preserve"> od indywidualnej konfiguracji </w:t>
      </w:r>
      <w:r w:rsidR="05529885" w:rsidRPr="5DCB2604">
        <w:rPr>
          <w:rFonts w:ascii="Calibri" w:eastAsia="Calibri" w:hAnsi="Calibri" w:cs="Calibri"/>
          <w:b/>
          <w:bCs/>
        </w:rPr>
        <w:t xml:space="preserve">MUŚ w </w:t>
      </w:r>
      <w:r w:rsidRPr="5DCB2604">
        <w:rPr>
          <w:rFonts w:ascii="Calibri" w:eastAsia="Calibri" w:hAnsi="Calibri" w:cs="Calibri"/>
          <w:b/>
          <w:bCs/>
        </w:rPr>
        <w:t>księ</w:t>
      </w:r>
      <w:r w:rsidR="3B686F1A" w:rsidRPr="5DCB2604">
        <w:rPr>
          <w:rFonts w:ascii="Calibri" w:eastAsia="Calibri" w:hAnsi="Calibri" w:cs="Calibri"/>
          <w:b/>
          <w:bCs/>
        </w:rPr>
        <w:t>dze</w:t>
      </w:r>
      <w:r w:rsidRPr="5DCB2604">
        <w:rPr>
          <w:rFonts w:ascii="Calibri" w:eastAsia="Calibri" w:hAnsi="Calibri" w:cs="Calibri"/>
          <w:b/>
          <w:bCs/>
        </w:rPr>
        <w:t xml:space="preserve"> rejestrowej RPWDL d</w:t>
      </w:r>
      <w:r w:rsidR="4C9747F3" w:rsidRPr="5DCB2604">
        <w:rPr>
          <w:rFonts w:ascii="Calibri" w:eastAsia="Calibri" w:hAnsi="Calibri" w:cs="Calibri"/>
          <w:b/>
          <w:bCs/>
        </w:rPr>
        <w:t>anego podmiotu leczniczego.</w:t>
      </w:r>
      <w:r w:rsidR="1C749141" w:rsidRPr="5DCB2604">
        <w:rPr>
          <w:rFonts w:ascii="Calibri" w:eastAsia="Calibri" w:hAnsi="Calibri" w:cs="Calibri"/>
          <w:b/>
          <w:bCs/>
        </w:rPr>
        <w:t xml:space="preserve"> </w:t>
      </w:r>
      <w:r>
        <w:br/>
      </w:r>
      <w:r w:rsidR="1C749141" w:rsidRPr="5DCB2604">
        <w:rPr>
          <w:rFonts w:ascii="Calibri" w:eastAsia="Calibri" w:hAnsi="Calibri" w:cs="Calibri"/>
          <w:b/>
          <w:bCs/>
        </w:rPr>
        <w:t xml:space="preserve">Przykład </w:t>
      </w:r>
      <w:r w:rsidR="6497B9CE" w:rsidRPr="5DCB2604">
        <w:rPr>
          <w:rFonts w:ascii="Calibri" w:eastAsia="Calibri" w:hAnsi="Calibri" w:cs="Calibri"/>
          <w:b/>
          <w:bCs/>
        </w:rPr>
        <w:t xml:space="preserve">biznesowy </w:t>
      </w:r>
      <w:r w:rsidR="1C749141" w:rsidRPr="5DCB2604">
        <w:rPr>
          <w:rFonts w:ascii="Calibri" w:eastAsia="Calibri" w:hAnsi="Calibri" w:cs="Calibri"/>
          <w:b/>
          <w:bCs/>
        </w:rPr>
        <w:t>z</w:t>
      </w:r>
      <w:r w:rsidR="32B1C84B" w:rsidRPr="5DCB2604">
        <w:rPr>
          <w:rFonts w:ascii="Calibri" w:eastAsia="Calibri" w:hAnsi="Calibri" w:cs="Calibri"/>
          <w:b/>
          <w:bCs/>
        </w:rPr>
        <w:t>e</w:t>
      </w:r>
      <w:r w:rsidR="1C749141" w:rsidRPr="5DCB2604">
        <w:rPr>
          <w:rFonts w:ascii="Calibri" w:eastAsia="Calibri" w:hAnsi="Calibri" w:cs="Calibri"/>
          <w:b/>
          <w:bCs/>
        </w:rPr>
        <w:t xml:space="preserve"> </w:t>
      </w:r>
      <w:r w:rsidR="7DF90754" w:rsidRPr="5DCB2604">
        <w:rPr>
          <w:rFonts w:ascii="Calibri" w:eastAsia="Calibri" w:hAnsi="Calibri" w:cs="Calibri"/>
          <w:b/>
          <w:bCs/>
        </w:rPr>
        <w:t xml:space="preserve">zdefiniowanym </w:t>
      </w:r>
      <w:r w:rsidR="1C749141" w:rsidRPr="5DCB2604">
        <w:rPr>
          <w:rFonts w:ascii="Calibri" w:eastAsia="Calibri" w:hAnsi="Calibri" w:cs="Calibri"/>
          <w:b/>
          <w:bCs/>
        </w:rPr>
        <w:t xml:space="preserve">MUŚ na </w:t>
      </w:r>
      <w:r w:rsidR="4DCD931E" w:rsidRPr="5DCB2604">
        <w:rPr>
          <w:rFonts w:ascii="Calibri" w:eastAsia="Calibri" w:hAnsi="Calibri" w:cs="Calibri"/>
          <w:b/>
          <w:bCs/>
        </w:rPr>
        <w:t xml:space="preserve">najniższym </w:t>
      </w:r>
      <w:r w:rsidR="1C749141" w:rsidRPr="5DCB2604">
        <w:rPr>
          <w:rFonts w:ascii="Calibri" w:eastAsia="Calibri" w:hAnsi="Calibri" w:cs="Calibri"/>
          <w:b/>
          <w:bCs/>
        </w:rPr>
        <w:t xml:space="preserve">poziomie </w:t>
      </w:r>
      <w:r w:rsidR="0DE23EFF" w:rsidRPr="5DCB2604">
        <w:rPr>
          <w:rFonts w:ascii="Calibri" w:eastAsia="Calibri" w:hAnsi="Calibri" w:cs="Calibri"/>
          <w:b/>
          <w:bCs/>
        </w:rPr>
        <w:t xml:space="preserve">organizacyjnym </w:t>
      </w:r>
      <w:r w:rsidR="50308217" w:rsidRPr="5DCB2604">
        <w:rPr>
          <w:rFonts w:ascii="Calibri" w:eastAsia="Calibri" w:hAnsi="Calibri" w:cs="Calibri"/>
          <w:b/>
          <w:bCs/>
        </w:rPr>
        <w:t>dla konfiguracji</w:t>
      </w:r>
      <w:r w:rsidR="1C749141" w:rsidRPr="5DCB2604">
        <w:rPr>
          <w:rFonts w:ascii="Calibri" w:eastAsia="Calibri" w:hAnsi="Calibri" w:cs="Calibri"/>
          <w:b/>
          <w:bCs/>
        </w:rPr>
        <w:t>:</w:t>
      </w:r>
      <w:r>
        <w:br/>
      </w:r>
      <w:r w:rsidR="3EF95A55" w:rsidRPr="5DCB2604">
        <w:rPr>
          <w:rFonts w:ascii="Calibri" w:eastAsia="Calibri" w:hAnsi="Calibri" w:cs="Calibri"/>
          <w:b/>
          <w:bCs/>
        </w:rPr>
        <w:t>a.</w:t>
      </w:r>
      <w:r w:rsidR="513BF58A" w:rsidRPr="5DCB2604">
        <w:rPr>
          <w:rFonts w:ascii="Calibri" w:eastAsia="Calibri" w:hAnsi="Calibri" w:cs="Calibri"/>
          <w:b/>
          <w:bCs/>
        </w:rPr>
        <w:t xml:space="preserve"> </w:t>
      </w:r>
      <w:r w:rsidR="3EF95A55" w:rsidRPr="5DCB2604">
        <w:rPr>
          <w:rFonts w:ascii="Calibri" w:eastAsia="Calibri" w:hAnsi="Calibri" w:cs="Calibri"/>
          <w:b/>
          <w:bCs/>
        </w:rPr>
        <w:t>Podmiot &gt; Zakład &gt; Jednostka &gt; Kom</w:t>
      </w:r>
      <w:r w:rsidR="7AC1CDDC" w:rsidRPr="5DCB2604">
        <w:rPr>
          <w:rFonts w:ascii="Calibri" w:eastAsia="Calibri" w:hAnsi="Calibri" w:cs="Calibri"/>
          <w:b/>
          <w:bCs/>
        </w:rPr>
        <w:t>órka</w:t>
      </w:r>
      <w:r w:rsidR="4F402C41" w:rsidRPr="5DCB2604">
        <w:rPr>
          <w:rFonts w:ascii="Calibri" w:eastAsia="Calibri" w:hAnsi="Calibri" w:cs="Calibri"/>
          <w:b/>
          <w:bCs/>
        </w:rPr>
        <w:t xml:space="preserve">. W tym przypadku </w:t>
      </w:r>
      <w:r w:rsidR="7AC1CDDC" w:rsidRPr="5DCB2604">
        <w:rPr>
          <w:rFonts w:ascii="Calibri" w:eastAsia="Calibri" w:hAnsi="Calibri" w:cs="Calibri"/>
          <w:b/>
          <w:bCs/>
        </w:rPr>
        <w:t xml:space="preserve">wymagane są oba kody: </w:t>
      </w:r>
      <w:proofErr w:type="spellStart"/>
      <w:r w:rsidR="1512079A" w:rsidRPr="5DCB2604">
        <w:rPr>
          <w:rFonts w:ascii="Calibri" w:eastAsia="Calibri" w:hAnsi="Calibri" w:cs="Calibri"/>
          <w:b/>
          <w:bCs/>
        </w:rPr>
        <w:t>k</w:t>
      </w:r>
      <w:r w:rsidR="7AC1CDDC" w:rsidRPr="5DCB2604">
        <w:rPr>
          <w:rFonts w:ascii="Calibri" w:eastAsia="Calibri" w:hAnsi="Calibri" w:cs="Calibri"/>
          <w:b/>
          <w:bCs/>
        </w:rPr>
        <w:t>odJednostki</w:t>
      </w:r>
      <w:proofErr w:type="spellEnd"/>
      <w:r w:rsidR="7AC1CDDC" w:rsidRPr="5DCB2604">
        <w:rPr>
          <w:rFonts w:ascii="Calibri" w:eastAsia="Calibri" w:hAnsi="Calibri" w:cs="Calibri"/>
          <w:b/>
          <w:bCs/>
        </w:rPr>
        <w:t xml:space="preserve"> i </w:t>
      </w:r>
      <w:proofErr w:type="spellStart"/>
      <w:r w:rsidR="70FFF2B8" w:rsidRPr="5DCB2604">
        <w:rPr>
          <w:rFonts w:ascii="Calibri" w:eastAsia="Calibri" w:hAnsi="Calibri" w:cs="Calibri"/>
          <w:b/>
          <w:bCs/>
        </w:rPr>
        <w:t>k</w:t>
      </w:r>
      <w:r w:rsidR="2FE62936" w:rsidRPr="5DCB2604">
        <w:rPr>
          <w:rFonts w:eastAsia="Calibri" w:cs="Calibri"/>
          <w:b/>
          <w:bCs/>
        </w:rPr>
        <w:t>odKomorki</w:t>
      </w:r>
      <w:proofErr w:type="spellEnd"/>
    </w:p>
    <w:p w14:paraId="07D51C2A" w14:textId="782DE961" w:rsidR="7AC1CDDC" w:rsidRDefault="7AC1CDDC" w:rsidP="66D96FD1">
      <w:pPr>
        <w:rPr>
          <w:rFonts w:ascii="Calibri" w:eastAsia="Calibri" w:hAnsi="Calibri" w:cs="Calibri"/>
          <w:b/>
          <w:bCs/>
        </w:rPr>
      </w:pPr>
      <w:r w:rsidRPr="74FE01AE">
        <w:rPr>
          <w:rFonts w:ascii="Calibri" w:eastAsia="Calibri" w:hAnsi="Calibri" w:cs="Calibri"/>
          <w:b/>
          <w:bCs/>
        </w:rPr>
        <w:t>b.</w:t>
      </w:r>
      <w:r w:rsidR="63E01218" w:rsidRPr="74FE01AE">
        <w:rPr>
          <w:rFonts w:ascii="Calibri" w:eastAsia="Calibri" w:hAnsi="Calibri" w:cs="Calibri"/>
          <w:b/>
          <w:bCs/>
        </w:rPr>
        <w:t xml:space="preserve"> </w:t>
      </w:r>
      <w:r w:rsidRPr="74FE01AE">
        <w:rPr>
          <w:rFonts w:ascii="Calibri" w:eastAsia="Calibri" w:hAnsi="Calibri" w:cs="Calibri"/>
          <w:b/>
          <w:bCs/>
        </w:rPr>
        <w:t>Podmiot &gt; Zakład &gt; Komórka</w:t>
      </w:r>
      <w:r w:rsidR="0C1B58CA" w:rsidRPr="74FE01AE">
        <w:rPr>
          <w:rFonts w:ascii="Calibri" w:eastAsia="Calibri" w:hAnsi="Calibri" w:cs="Calibri"/>
          <w:b/>
          <w:bCs/>
        </w:rPr>
        <w:t xml:space="preserve">. </w:t>
      </w:r>
      <w:r w:rsidRPr="74FE01AE">
        <w:rPr>
          <w:rFonts w:ascii="Calibri" w:eastAsia="Calibri" w:hAnsi="Calibri" w:cs="Calibri"/>
          <w:b/>
          <w:bCs/>
        </w:rPr>
        <w:t xml:space="preserve"> </w:t>
      </w:r>
      <w:r w:rsidR="33E7F25B" w:rsidRPr="74FE01AE">
        <w:rPr>
          <w:rFonts w:ascii="Calibri" w:eastAsia="Calibri" w:hAnsi="Calibri" w:cs="Calibri"/>
          <w:b/>
          <w:bCs/>
        </w:rPr>
        <w:t>W tym przypadku wymagany</w:t>
      </w:r>
      <w:r w:rsidRPr="74FE01AE">
        <w:rPr>
          <w:rFonts w:ascii="Calibri" w:eastAsia="Calibri" w:hAnsi="Calibri" w:cs="Calibri"/>
          <w:b/>
          <w:bCs/>
        </w:rPr>
        <w:t xml:space="preserve"> jest jedynie </w:t>
      </w:r>
      <w:proofErr w:type="spellStart"/>
      <w:r w:rsidRPr="74FE01AE">
        <w:rPr>
          <w:rFonts w:ascii="Calibri" w:eastAsia="Calibri" w:hAnsi="Calibri" w:cs="Calibri"/>
          <w:b/>
          <w:bCs/>
        </w:rPr>
        <w:t>kodKomorki</w:t>
      </w:r>
      <w:proofErr w:type="spellEnd"/>
      <w:r w:rsidR="7226ED81" w:rsidRPr="74FE01AE">
        <w:rPr>
          <w:rFonts w:ascii="Calibri" w:eastAsia="Calibri" w:hAnsi="Calibri" w:cs="Calibri"/>
          <w:b/>
          <w:bCs/>
        </w:rPr>
        <w:t>.</w:t>
      </w:r>
    </w:p>
    <w:p w14:paraId="1E9F7D2B" w14:textId="1A7A52AA" w:rsidR="0ED62342" w:rsidRDefault="28D4522F" w:rsidP="52C9C30A">
      <w:pPr>
        <w:rPr>
          <w:rFonts w:ascii="Calibri" w:eastAsia="Calibri" w:hAnsi="Calibri" w:cs="Calibri"/>
          <w:b/>
          <w:bCs/>
        </w:rPr>
      </w:pPr>
      <w:r w:rsidRPr="52C9C30A">
        <w:rPr>
          <w:rFonts w:ascii="Calibri" w:eastAsia="Calibri" w:hAnsi="Calibri" w:cs="Calibri"/>
          <w:b/>
          <w:bCs/>
        </w:rPr>
        <w:t xml:space="preserve">c. Podmiot &gt; Zakład &gt; </w:t>
      </w:r>
      <w:r w:rsidR="054113DB" w:rsidRPr="52C9C30A">
        <w:rPr>
          <w:rFonts w:ascii="Calibri" w:eastAsia="Calibri" w:hAnsi="Calibri" w:cs="Calibri"/>
          <w:b/>
          <w:bCs/>
        </w:rPr>
        <w:t>Jednost</w:t>
      </w:r>
      <w:r w:rsidRPr="52C9C30A">
        <w:rPr>
          <w:rFonts w:ascii="Calibri" w:eastAsia="Calibri" w:hAnsi="Calibri" w:cs="Calibri"/>
          <w:b/>
          <w:bCs/>
        </w:rPr>
        <w:t xml:space="preserve">ka.  W tym przypadku wymagany jest jedynie </w:t>
      </w:r>
      <w:proofErr w:type="spellStart"/>
      <w:r w:rsidR="3471571C" w:rsidRPr="52C9C30A">
        <w:rPr>
          <w:rFonts w:eastAsia="Calibri" w:cs="Calibri"/>
          <w:b/>
          <w:bCs/>
        </w:rPr>
        <w:t>kodJednostki</w:t>
      </w:r>
      <w:proofErr w:type="spellEnd"/>
      <w:r w:rsidRPr="52C9C30A">
        <w:rPr>
          <w:rFonts w:ascii="Calibri" w:eastAsia="Calibri" w:hAnsi="Calibri" w:cs="Calibri"/>
          <w:b/>
          <w:bCs/>
        </w:rPr>
        <w:t xml:space="preserve">. </w:t>
      </w:r>
    </w:p>
    <w:p w14:paraId="66BA41CC" w14:textId="30783753" w:rsidR="0ED62342" w:rsidRDefault="0ED62342" w:rsidP="0ED62342">
      <w:pPr>
        <w:rPr>
          <w:rFonts w:ascii="Calibri" w:eastAsia="Calibri" w:hAnsi="Calibri" w:cs="Calibri"/>
        </w:rPr>
      </w:pPr>
    </w:p>
    <w:p w14:paraId="2ABF26F3" w14:textId="77777777" w:rsidR="003E1DEB" w:rsidRDefault="003E1DEB" w:rsidP="00CE5929">
      <w:pPr>
        <w:pStyle w:val="Akapitzlist"/>
        <w:numPr>
          <w:ilvl w:val="0"/>
          <w:numId w:val="17"/>
        </w:numPr>
        <w:spacing w:before="0"/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SIGNATURE:</w:t>
      </w:r>
    </w:p>
    <w:p w14:paraId="0245F6D9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Sekcję </w:t>
      </w:r>
      <w:r w:rsidRPr="435A5AB6">
        <w:rPr>
          <w:rFonts w:ascii="Calibri" w:eastAsia="Calibri" w:hAnsi="Calibri" w:cs="Calibri"/>
          <w:b/>
          <w:bCs/>
          <w:szCs w:val="22"/>
        </w:rPr>
        <w:t xml:space="preserve">HEADER </w:t>
      </w:r>
      <w:r w:rsidRPr="435A5AB6">
        <w:rPr>
          <w:rFonts w:ascii="Calibri" w:eastAsia="Calibri" w:hAnsi="Calibri" w:cs="Calibri"/>
          <w:szCs w:val="22"/>
        </w:rPr>
        <w:t xml:space="preserve">oraz </w:t>
      </w:r>
      <w:r w:rsidRPr="435A5AB6">
        <w:rPr>
          <w:rFonts w:ascii="Calibri" w:eastAsia="Calibri" w:hAnsi="Calibri" w:cs="Calibri"/>
          <w:b/>
          <w:bCs/>
          <w:szCs w:val="22"/>
        </w:rPr>
        <w:t>PAYLOAD</w:t>
      </w:r>
      <w:r w:rsidRPr="435A5AB6">
        <w:rPr>
          <w:rFonts w:ascii="Calibri" w:eastAsia="Calibri" w:hAnsi="Calibri" w:cs="Calibri"/>
          <w:szCs w:val="22"/>
        </w:rPr>
        <w:t xml:space="preserve"> należy podpisać z wykorzystaniem klucza prywatnego systemu zewnętrznego (Usługodawcy) zawartego w </w:t>
      </w:r>
      <w:r w:rsidRPr="435A5AB6">
        <w:rPr>
          <w:rFonts w:eastAsia="Calibri"/>
          <w:szCs w:val="22"/>
        </w:rPr>
        <w:t>certyfikacie do uwierzytelnienia danych (WS-Security), wystawionym przez Centrum Certyfikacji P1</w:t>
      </w:r>
      <w:r w:rsidRPr="435A5AB6">
        <w:rPr>
          <w:rFonts w:ascii="Calibri" w:eastAsia="Calibri" w:hAnsi="Calibri" w:cs="Calibri"/>
          <w:szCs w:val="22"/>
        </w:rPr>
        <w:t xml:space="preserve">. </w:t>
      </w:r>
    </w:p>
    <w:p w14:paraId="511B89A5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W celu wykonania podpisu można wykorzystać bibliotekę dostępną na </w:t>
      </w:r>
      <w:hyperlink r:id="rId14">
        <w:r w:rsidRPr="435A5AB6">
          <w:rPr>
            <w:rStyle w:val="Hipercze"/>
            <w:rFonts w:eastAsia="Calibri" w:cs="Calibri"/>
            <w:szCs w:val="22"/>
          </w:rPr>
          <w:t>https://github.com/jwtk/jjwt</w:t>
        </w:r>
      </w:hyperlink>
      <w:r w:rsidRPr="435A5AB6">
        <w:rPr>
          <w:rFonts w:ascii="Calibri" w:eastAsia="Calibri" w:hAnsi="Calibri" w:cs="Calibri"/>
          <w:szCs w:val="22"/>
        </w:rPr>
        <w:t>.</w:t>
      </w:r>
    </w:p>
    <w:p w14:paraId="287C5C3B" w14:textId="100457C9" w:rsidR="003E1DEB" w:rsidRPr="00A3611A" w:rsidRDefault="003E1DEB" w:rsidP="00581231">
      <w:pPr>
        <w:pStyle w:val="Nagwek2"/>
      </w:pPr>
      <w:bookmarkStart w:id="66" w:name="_Toc101801795"/>
      <w:r>
        <w:t>Przygotowanie i przekazanie żądania autoryzacji</w:t>
      </w:r>
      <w:bookmarkEnd w:id="66"/>
    </w:p>
    <w:p w14:paraId="45EB1362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>Przekazanie żądania autoryzacji realizowane jest metodą POST (HTTP).</w:t>
      </w:r>
    </w:p>
    <w:p w14:paraId="6653692C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Nagłówek żądania autoryzacji obejmuje </w:t>
      </w:r>
      <w:r>
        <w:rPr>
          <w:rFonts w:ascii="Calibri" w:eastAsia="Calibri" w:hAnsi="Calibri" w:cs="Calibri"/>
          <w:szCs w:val="22"/>
        </w:rPr>
        <w:t>następujące parametry</w:t>
      </w:r>
      <w:r w:rsidRPr="435A5AB6">
        <w:rPr>
          <w:rFonts w:ascii="Calibri" w:eastAsia="Calibri" w:hAnsi="Calibri" w:cs="Calibri"/>
          <w:szCs w:val="22"/>
        </w:rPr>
        <w:t>:</w:t>
      </w:r>
    </w:p>
    <w:p w14:paraId="28F69D45" w14:textId="77777777" w:rsidR="003E1DEB" w:rsidRPr="0080242D" w:rsidRDefault="003E1DEB" w:rsidP="00CE5929">
      <w:pPr>
        <w:pStyle w:val="Akapitzlist"/>
        <w:numPr>
          <w:ilvl w:val="0"/>
          <w:numId w:val="22"/>
        </w:numPr>
        <w:spacing w:after="0"/>
        <w:rPr>
          <w:b/>
          <w:bCs/>
          <w:szCs w:val="22"/>
          <w:lang w:val="en-GB"/>
        </w:rPr>
      </w:pPr>
      <w:r w:rsidRPr="0080242D">
        <w:rPr>
          <w:rFonts w:eastAsia="Calibri" w:cs="Calibri"/>
          <w:b/>
          <w:bCs/>
          <w:szCs w:val="22"/>
          <w:lang w:val="en-GB"/>
        </w:rPr>
        <w:t>"Content-Type: application/x-www-form-</w:t>
      </w:r>
      <w:proofErr w:type="spellStart"/>
      <w:r w:rsidRPr="0080242D">
        <w:rPr>
          <w:rFonts w:eastAsia="Calibri" w:cs="Calibri"/>
          <w:b/>
          <w:bCs/>
          <w:szCs w:val="22"/>
          <w:lang w:val="en-GB"/>
        </w:rPr>
        <w:t>urlencoded</w:t>
      </w:r>
      <w:proofErr w:type="spellEnd"/>
      <w:r w:rsidRPr="0080242D">
        <w:rPr>
          <w:rFonts w:eastAsia="Calibri" w:cs="Calibri"/>
          <w:b/>
          <w:bCs/>
          <w:szCs w:val="22"/>
          <w:lang w:val="en-GB"/>
        </w:rPr>
        <w:t xml:space="preserve">" </w:t>
      </w:r>
    </w:p>
    <w:p w14:paraId="17FC2334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Parametry żądania autoryzacji: </w:t>
      </w:r>
    </w:p>
    <w:p w14:paraId="3EDF5224" w14:textId="19F270E7" w:rsidR="003E1DEB" w:rsidRPr="0080242D" w:rsidRDefault="003E1DEB" w:rsidP="5DCB2604">
      <w:pPr>
        <w:pStyle w:val="Akapitzlist"/>
        <w:numPr>
          <w:ilvl w:val="0"/>
          <w:numId w:val="20"/>
        </w:numPr>
        <w:rPr>
          <w:b/>
          <w:bCs/>
          <w:lang w:val="en-GB"/>
        </w:rPr>
      </w:pPr>
      <w:r w:rsidRPr="5DCB2604">
        <w:rPr>
          <w:rFonts w:eastAsia="Calibri" w:cs="Calibri"/>
          <w:b/>
          <w:bCs/>
          <w:lang w:val="en-GB"/>
        </w:rPr>
        <w:t>client_assertion_type</w:t>
      </w:r>
      <w:r w:rsidR="2CF8F0F5" w:rsidRPr="5DCB2604">
        <w:rPr>
          <w:rFonts w:eastAsia="Calibri" w:cs="Calibri"/>
          <w:lang w:val="en-GB"/>
        </w:rPr>
        <w:t>=</w:t>
      </w:r>
      <w:r w:rsidRPr="5DCB2604">
        <w:rPr>
          <w:rFonts w:eastAsia="Calibri" w:cs="Calibri"/>
          <w:lang w:val="en-GB"/>
        </w:rPr>
        <w:t xml:space="preserve">urn:ietf:params:oauth:client-assertion-type:jwt-bearer </w:t>
      </w:r>
    </w:p>
    <w:p w14:paraId="185EF729" w14:textId="6534BE64" w:rsidR="003E1DEB" w:rsidRDefault="003E1DEB" w:rsidP="5DCB2604">
      <w:pPr>
        <w:pStyle w:val="Akapitzlist"/>
        <w:numPr>
          <w:ilvl w:val="0"/>
          <w:numId w:val="20"/>
        </w:numPr>
        <w:rPr>
          <w:rFonts w:eastAsia="Calibri" w:cs="Calibri"/>
          <w:b/>
          <w:bCs/>
          <w:szCs w:val="22"/>
        </w:rPr>
      </w:pPr>
      <w:proofErr w:type="spellStart"/>
      <w:r w:rsidRPr="5DCB2604">
        <w:rPr>
          <w:rFonts w:eastAsia="Calibri" w:cs="Calibri"/>
          <w:b/>
          <w:bCs/>
        </w:rPr>
        <w:t>grant_type</w:t>
      </w:r>
      <w:proofErr w:type="spellEnd"/>
      <w:r w:rsidR="0FBDBD47" w:rsidRPr="5DCB2604">
        <w:rPr>
          <w:rFonts w:eastAsia="Calibri" w:cs="Calibri"/>
          <w:lang w:val="en-GB"/>
        </w:rPr>
        <w:t>=</w:t>
      </w:r>
      <w:proofErr w:type="spellStart"/>
      <w:r w:rsidRPr="5DCB2604">
        <w:rPr>
          <w:rFonts w:eastAsia="Calibri" w:cs="Calibri"/>
        </w:rPr>
        <w:t>client_credentials</w:t>
      </w:r>
      <w:proofErr w:type="spellEnd"/>
      <w:r w:rsidRPr="5DCB2604">
        <w:rPr>
          <w:rFonts w:eastAsia="Calibri" w:cs="Calibri"/>
        </w:rPr>
        <w:t xml:space="preserve"> </w:t>
      </w:r>
    </w:p>
    <w:p w14:paraId="0E3CAFB2" w14:textId="6B56E5B5" w:rsidR="003E1DEB" w:rsidRDefault="003E1DEB" w:rsidP="5DCB2604">
      <w:pPr>
        <w:pStyle w:val="Akapitzlist"/>
        <w:numPr>
          <w:ilvl w:val="0"/>
          <w:numId w:val="20"/>
        </w:numPr>
        <w:rPr>
          <w:rFonts w:eastAsia="Calibri" w:cs="Calibri"/>
          <w:b/>
          <w:bCs/>
          <w:szCs w:val="22"/>
        </w:rPr>
      </w:pPr>
      <w:proofErr w:type="spellStart"/>
      <w:r w:rsidRPr="5DCB2604">
        <w:rPr>
          <w:rFonts w:eastAsia="Calibri" w:cs="Calibri"/>
          <w:b/>
          <w:bCs/>
        </w:rPr>
        <w:t>client_assertion</w:t>
      </w:r>
      <w:proofErr w:type="spellEnd"/>
      <w:r w:rsidR="668DC73E" w:rsidRPr="007531DA">
        <w:rPr>
          <w:rFonts w:eastAsia="Calibri" w:cs="Calibri"/>
        </w:rPr>
        <w:t xml:space="preserve"> </w:t>
      </w:r>
      <w:r w:rsidRPr="5DCB2604">
        <w:rPr>
          <w:rFonts w:eastAsia="Calibri" w:cs="Calibri"/>
        </w:rPr>
        <w:t>{</w:t>
      </w:r>
      <w:r w:rsidRPr="5DCB2604">
        <w:rPr>
          <w:rFonts w:eastAsia="Calibri" w:cs="Calibri"/>
          <w:b/>
          <w:bCs/>
        </w:rPr>
        <w:t>TOKEN UWIERZYTELNIAJĄCY</w:t>
      </w:r>
      <w:r w:rsidRPr="5DCB2604">
        <w:rPr>
          <w:rFonts w:eastAsia="Calibri" w:cs="Calibri"/>
        </w:rPr>
        <w:t xml:space="preserve"> przygotowany zgodnie z powyższym opisem}. </w:t>
      </w:r>
    </w:p>
    <w:p w14:paraId="492D044C" w14:textId="4F653546" w:rsidR="003E1DEB" w:rsidRPr="007531DA" w:rsidRDefault="003E1DEB" w:rsidP="5DCB2604">
      <w:pPr>
        <w:pStyle w:val="Akapitzlist"/>
        <w:numPr>
          <w:ilvl w:val="0"/>
          <w:numId w:val="20"/>
        </w:numPr>
        <w:rPr>
          <w:rFonts w:eastAsia="Calibri" w:cs="Calibri"/>
          <w:b/>
          <w:bCs/>
          <w:szCs w:val="22"/>
        </w:rPr>
      </w:pPr>
      <w:proofErr w:type="spellStart"/>
      <w:r w:rsidRPr="007531DA">
        <w:rPr>
          <w:rFonts w:eastAsia="Calibri" w:cs="Calibri"/>
          <w:b/>
          <w:bCs/>
        </w:rPr>
        <w:t>scope</w:t>
      </w:r>
      <w:proofErr w:type="spellEnd"/>
      <w:r w:rsidR="27186103" w:rsidRPr="007531DA">
        <w:rPr>
          <w:rFonts w:eastAsia="Calibri" w:cs="Calibri"/>
        </w:rPr>
        <w:t>=</w:t>
      </w:r>
      <w:r w:rsidR="0048727E" w:rsidRPr="007531DA">
        <w:rPr>
          <w:rFonts w:eastAsia="Calibri" w:cs="Calibri"/>
        </w:rPr>
        <w:t>https://ezdrowie.gov.pl/ewp</w:t>
      </w:r>
    </w:p>
    <w:p w14:paraId="5F0AC022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lastRenderedPageBreak/>
        <w:t xml:space="preserve">Należy zwrócić uwagę na konieczność kodowania adresu URL zgodnie ze standardem </w:t>
      </w:r>
      <w:proofErr w:type="spellStart"/>
      <w:r w:rsidRPr="435A5AB6">
        <w:rPr>
          <w:rFonts w:ascii="Calibri" w:eastAsia="Calibri" w:hAnsi="Calibri" w:cs="Calibri"/>
          <w:b/>
          <w:bCs/>
          <w:i/>
          <w:iCs/>
          <w:szCs w:val="22"/>
        </w:rPr>
        <w:t>Percent</w:t>
      </w:r>
      <w:r w:rsidRPr="435A5AB6">
        <w:rPr>
          <w:rFonts w:ascii="Calibri" w:eastAsia="Calibri" w:hAnsi="Calibri" w:cs="Calibri"/>
          <w:b/>
          <w:bCs/>
          <w:szCs w:val="22"/>
        </w:rPr>
        <w:t>-</w:t>
      </w:r>
      <w:r w:rsidRPr="435A5AB6">
        <w:rPr>
          <w:rFonts w:ascii="Calibri" w:eastAsia="Calibri" w:hAnsi="Calibri" w:cs="Calibri"/>
          <w:b/>
          <w:bCs/>
          <w:i/>
          <w:iCs/>
          <w:szCs w:val="22"/>
        </w:rPr>
        <w:t>encoding</w:t>
      </w:r>
      <w:proofErr w:type="spellEnd"/>
      <w:r w:rsidRPr="435A5AB6">
        <w:rPr>
          <w:rFonts w:ascii="Calibri" w:eastAsia="Calibri" w:hAnsi="Calibri" w:cs="Calibri"/>
          <w:i/>
          <w:iCs/>
          <w:szCs w:val="22"/>
        </w:rPr>
        <w:t>.</w:t>
      </w:r>
    </w:p>
    <w:p w14:paraId="3A79C11A" w14:textId="77777777" w:rsidR="003E1DEB" w:rsidRDefault="003E1DEB" w:rsidP="003E1DEB">
      <w:pPr>
        <w:rPr>
          <w:rFonts w:ascii="Calibri" w:eastAsia="Calibri" w:hAnsi="Calibri" w:cs="Calibri"/>
        </w:rPr>
      </w:pPr>
      <w:r w:rsidRPr="00223129">
        <w:rPr>
          <w:rFonts w:ascii="Calibri" w:eastAsia="Calibri" w:hAnsi="Calibri" w:cs="Calibri"/>
        </w:rPr>
        <w:t xml:space="preserve">Przykładowe żądanie autoryzacji znajduje się w projekcie </w:t>
      </w:r>
      <w:proofErr w:type="spellStart"/>
      <w:r w:rsidRPr="00223129">
        <w:rPr>
          <w:rFonts w:ascii="Calibri" w:eastAsia="Calibri" w:hAnsi="Calibri" w:cs="Calibri"/>
        </w:rPr>
        <w:t>SoapUI</w:t>
      </w:r>
      <w:proofErr w:type="spellEnd"/>
      <w:r w:rsidRPr="00223129">
        <w:rPr>
          <w:rFonts w:ascii="Calibri" w:eastAsia="Calibri" w:hAnsi="Calibri" w:cs="Calibri"/>
        </w:rPr>
        <w:t xml:space="preserve"> załączonym do niniejszego dokumentu. </w:t>
      </w:r>
    </w:p>
    <w:p w14:paraId="6BF1D9BC" w14:textId="4F64DF1B" w:rsidR="003E1DEB" w:rsidRPr="009612D2" w:rsidRDefault="003E1DEB" w:rsidP="00581231">
      <w:pPr>
        <w:pStyle w:val="Nagwek2"/>
      </w:pPr>
      <w:bookmarkStart w:id="67" w:name="_Toc101801796"/>
      <w:r w:rsidRPr="009612D2">
        <w:t>K</w:t>
      </w:r>
      <w:r w:rsidRPr="00581231">
        <w:t>omunikaty błędów uwierzytelnienia i autoryzacji</w:t>
      </w:r>
      <w:bookmarkEnd w:id="67"/>
    </w:p>
    <w:tbl>
      <w:tblPr>
        <w:tblW w:w="0" w:type="auto"/>
        <w:tblBorders>
          <w:top w:val="single" w:sz="18" w:space="0" w:color="7F7F7F" w:themeColor="background1" w:themeShade="7F"/>
          <w:left w:val="single" w:sz="18" w:space="0" w:color="7F7F7F" w:themeColor="background1" w:themeShade="7F"/>
          <w:bottom w:val="single" w:sz="18" w:space="0" w:color="7F7F7F" w:themeColor="background1" w:themeShade="7F"/>
          <w:right w:val="single" w:sz="18" w:space="0" w:color="7F7F7F" w:themeColor="background1" w:themeShade="7F"/>
          <w:insideH w:val="single" w:sz="4" w:space="0" w:color="7F7F7F" w:themeColor="background1" w:themeShade="7F"/>
          <w:insideV w:val="single" w:sz="4" w:space="0" w:color="7F7F7F" w:themeColor="background1" w:themeShade="7F"/>
        </w:tblBorders>
        <w:tblLook w:val="04A0" w:firstRow="1" w:lastRow="0" w:firstColumn="1" w:lastColumn="0" w:noHBand="0" w:noVBand="1"/>
      </w:tblPr>
      <w:tblGrid>
        <w:gridCol w:w="1181"/>
        <w:gridCol w:w="2863"/>
        <w:gridCol w:w="5000"/>
      </w:tblGrid>
      <w:tr w:rsidR="003E1DEB" w14:paraId="34ADEAC0" w14:textId="77777777" w:rsidTr="00F32DBF">
        <w:tc>
          <w:tcPr>
            <w:tcW w:w="1111" w:type="dxa"/>
            <w:tcBorders>
              <w:top w:val="single" w:sz="18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  <w:vAlign w:val="center"/>
          </w:tcPr>
          <w:p w14:paraId="383AF297" w14:textId="77777777" w:rsidR="003E1DEB" w:rsidRDefault="003E1DEB" w:rsidP="00BD097B">
            <w:pPr>
              <w:pStyle w:val="Tabelanagwekdolewej"/>
            </w:pPr>
            <w:r w:rsidRPr="3FAD5774">
              <w:rPr>
                <w:rFonts w:eastAsia="Arial"/>
              </w:rPr>
              <w:t>Kod błędu (Status odpowiedzi HTTP)</w:t>
            </w:r>
          </w:p>
        </w:tc>
        <w:tc>
          <w:tcPr>
            <w:tcW w:w="2880" w:type="dxa"/>
            <w:tcBorders>
              <w:top w:val="single" w:sz="18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  <w:vAlign w:val="center"/>
          </w:tcPr>
          <w:p w14:paraId="487956E8" w14:textId="77777777" w:rsidR="003E1DEB" w:rsidRDefault="003E1DEB" w:rsidP="00BD097B">
            <w:pPr>
              <w:pStyle w:val="Tabelanagwekdolewej"/>
            </w:pPr>
            <w:r>
              <w:rPr>
                <w:rFonts w:eastAsia="Arial"/>
              </w:rPr>
              <w:t>Opis słowny</w:t>
            </w:r>
          </w:p>
        </w:tc>
        <w:tc>
          <w:tcPr>
            <w:tcW w:w="5053" w:type="dxa"/>
            <w:tcBorders>
              <w:top w:val="single" w:sz="18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  <w:vAlign w:val="center"/>
          </w:tcPr>
          <w:p w14:paraId="7207EA21" w14:textId="77777777" w:rsidR="003E1DEB" w:rsidRDefault="003E1DEB" w:rsidP="00BD097B">
            <w:pPr>
              <w:pStyle w:val="Tabelanagwekdolewej"/>
              <w:rPr>
                <w:rFonts w:eastAsia="Arial"/>
              </w:rPr>
            </w:pPr>
            <w:r>
              <w:t>Znaczenie</w:t>
            </w:r>
          </w:p>
        </w:tc>
      </w:tr>
      <w:tr w:rsidR="003E1DEB" w14:paraId="165AB17D" w14:textId="77777777" w:rsidTr="00F32DBF">
        <w:tc>
          <w:tcPr>
            <w:tcW w:w="1111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0F139DD9" w14:textId="77777777" w:rsidR="003E1DEB" w:rsidRDefault="003E1DEB" w:rsidP="00FF7828">
            <w:pPr>
              <w:pStyle w:val="tabelanormalny"/>
            </w:pPr>
            <w:r>
              <w:t>400</w:t>
            </w:r>
          </w:p>
        </w:tc>
        <w:tc>
          <w:tcPr>
            <w:tcW w:w="2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7E9B35FD" w14:textId="77777777" w:rsidR="003E1DEB" w:rsidRPr="3FAD5774" w:rsidRDefault="003E1DEB" w:rsidP="00FF7828">
            <w:pPr>
              <w:pStyle w:val="tabelanormalny"/>
            </w:pPr>
            <w:r>
              <w:t>Błędne żądanie</w:t>
            </w:r>
          </w:p>
        </w:tc>
        <w:tc>
          <w:tcPr>
            <w:tcW w:w="5053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237338E7" w14:textId="77777777" w:rsidR="003E1DEB" w:rsidRDefault="003E1DEB" w:rsidP="00FF7828">
            <w:pPr>
              <w:pStyle w:val="tabelanormalny"/>
            </w:pPr>
            <w:r>
              <w:t>Podano nieprawidłowe parametry żądania.</w:t>
            </w:r>
          </w:p>
        </w:tc>
      </w:tr>
      <w:tr w:rsidR="003E1DEB" w14:paraId="7D7B1901" w14:textId="77777777" w:rsidTr="00F32DBF">
        <w:tc>
          <w:tcPr>
            <w:tcW w:w="1111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3057CB66" w14:textId="77777777" w:rsidR="003E1DEB" w:rsidRDefault="003E1DEB" w:rsidP="00FF7828">
            <w:pPr>
              <w:pStyle w:val="tabelanormalny"/>
            </w:pPr>
            <w:r>
              <w:t>401</w:t>
            </w:r>
          </w:p>
        </w:tc>
        <w:tc>
          <w:tcPr>
            <w:tcW w:w="2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3322CA5E" w14:textId="77777777" w:rsidR="003E1DEB" w:rsidRPr="3FAD5774" w:rsidRDefault="003E1DEB" w:rsidP="00FF7828">
            <w:pPr>
              <w:pStyle w:val="tabelanormalny"/>
            </w:pPr>
            <w:r>
              <w:t>Nieautoryzowany dostęp</w:t>
            </w:r>
          </w:p>
        </w:tc>
        <w:tc>
          <w:tcPr>
            <w:tcW w:w="5053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58BA4878" w14:textId="77777777" w:rsidR="003E1DEB" w:rsidRDefault="003E1DEB" w:rsidP="00FF7828">
            <w:pPr>
              <w:pStyle w:val="tabelanormalny"/>
            </w:pPr>
            <w:r>
              <w:t xml:space="preserve">Wskazany w żądaniu podmiot nie posiada aktywnego konta w Systemie P1 lub nie posiada żadnych uprawnień lub </w:t>
            </w:r>
            <w:proofErr w:type="spellStart"/>
            <w:r>
              <w:t>token</w:t>
            </w:r>
            <w:proofErr w:type="spellEnd"/>
            <w:r>
              <w:t xml:space="preserve"> uwierzytelniający utracił ważność lub sygnatura </w:t>
            </w:r>
            <w:proofErr w:type="spellStart"/>
            <w:r>
              <w:t>tokenu</w:t>
            </w:r>
            <w:proofErr w:type="spellEnd"/>
            <w:r>
              <w:t xml:space="preserve"> jest niepoprawna.</w:t>
            </w:r>
          </w:p>
        </w:tc>
      </w:tr>
      <w:tr w:rsidR="003E1DEB" w14:paraId="3EDA2AD6" w14:textId="77777777" w:rsidTr="00F32DBF">
        <w:tc>
          <w:tcPr>
            <w:tcW w:w="1111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767B2D67" w14:textId="77777777" w:rsidR="003E1DEB" w:rsidRDefault="003E1DEB" w:rsidP="00FF7828">
            <w:pPr>
              <w:pStyle w:val="tabelanormalny"/>
            </w:pPr>
            <w:r>
              <w:t>422</w:t>
            </w:r>
          </w:p>
        </w:tc>
        <w:tc>
          <w:tcPr>
            <w:tcW w:w="2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6E89B3F0" w14:textId="77777777" w:rsidR="003E1DEB" w:rsidRPr="3FAD5774" w:rsidRDefault="003E1DEB" w:rsidP="00FF7828">
            <w:pPr>
              <w:pStyle w:val="tabelanormalny"/>
            </w:pPr>
            <w:r>
              <w:t>Żądanie było poprawnie sformułowane, ale było niemożliwe do kontynuowania z powodu semantycznych błędów.</w:t>
            </w:r>
          </w:p>
        </w:tc>
        <w:tc>
          <w:tcPr>
            <w:tcW w:w="5053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33C8F134" w14:textId="77777777" w:rsidR="003E1DEB" w:rsidRDefault="003E1DEB" w:rsidP="00FF7828">
            <w:pPr>
              <w:pStyle w:val="tabelanormalny"/>
            </w:pPr>
            <w:r>
              <w:t xml:space="preserve">Podano nieprawidłowe parametry </w:t>
            </w:r>
            <w:proofErr w:type="spellStart"/>
            <w:r>
              <w:t>Tokenu</w:t>
            </w:r>
            <w:proofErr w:type="spellEnd"/>
            <w:r>
              <w:t xml:space="preserve"> autoryzacyjnego.</w:t>
            </w:r>
          </w:p>
        </w:tc>
      </w:tr>
      <w:tr w:rsidR="003E1DEB" w14:paraId="758BBF6A" w14:textId="77777777" w:rsidTr="00F32DBF">
        <w:tc>
          <w:tcPr>
            <w:tcW w:w="1111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52AA3081" w14:textId="77777777" w:rsidR="003E1DEB" w:rsidRDefault="003E1DEB" w:rsidP="00FF7828">
            <w:pPr>
              <w:pStyle w:val="tabelanormalny"/>
            </w:pPr>
            <w:r>
              <w:t>500</w:t>
            </w:r>
          </w:p>
        </w:tc>
        <w:tc>
          <w:tcPr>
            <w:tcW w:w="2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661399C1" w14:textId="77777777" w:rsidR="003E1DEB" w:rsidRPr="3FAD5774" w:rsidRDefault="003E1DEB" w:rsidP="00FF7828">
            <w:pPr>
              <w:pStyle w:val="tabelanormalny"/>
            </w:pPr>
            <w:r>
              <w:t>Błąd wewnętrzny</w:t>
            </w:r>
          </w:p>
        </w:tc>
        <w:tc>
          <w:tcPr>
            <w:tcW w:w="5053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18FE799A" w14:textId="77777777" w:rsidR="003E1DEB" w:rsidRDefault="003E1DEB" w:rsidP="00FF7828">
            <w:pPr>
              <w:pStyle w:val="tabelanormalny"/>
            </w:pPr>
            <w:r>
              <w:t>Wystąpił błąd wewnętrzny, który uniemożliwił realizację usługi.</w:t>
            </w:r>
          </w:p>
        </w:tc>
      </w:tr>
    </w:tbl>
    <w:p w14:paraId="1D93B782" w14:textId="2D397A57" w:rsidR="006522A2" w:rsidRDefault="006522A2" w:rsidP="006522A2">
      <w:pPr>
        <w:pStyle w:val="Legenda"/>
        <w:rPr>
          <w:rFonts w:ascii="Calibri" w:hAnsi="Calibri" w:cs="Times New Roman"/>
          <w:sz w:val="20"/>
          <w:szCs w:val="20"/>
        </w:rPr>
      </w:pPr>
      <w:r>
        <w:t xml:space="preserve"> Tabela 1 Tabela kodów błędów uwierzytelnienia i autoryzacji</w:t>
      </w:r>
    </w:p>
    <w:p w14:paraId="33B35E53" w14:textId="05269DAD" w:rsidR="0BAF51B7" w:rsidRDefault="0BAF51B7" w:rsidP="380AB713">
      <w:pPr>
        <w:pStyle w:val="Nagwek1"/>
        <w:ind w:left="709"/>
      </w:pPr>
      <w:bookmarkStart w:id="68" w:name="_Toc101801797"/>
      <w:r>
        <w:lastRenderedPageBreak/>
        <w:t>Opis usł</w:t>
      </w:r>
      <w:r w:rsidRPr="4EFD4240">
        <w:rPr>
          <w:color w:val="17365D" w:themeColor="text2" w:themeShade="BF"/>
        </w:rPr>
        <w:t>ug</w:t>
      </w:r>
      <w:r w:rsidR="63B34447" w:rsidRPr="4EFD4240">
        <w:rPr>
          <w:color w:val="17365D" w:themeColor="text2" w:themeShade="BF"/>
        </w:rPr>
        <w:t xml:space="preserve"> </w:t>
      </w:r>
      <w:r w:rsidR="001E273C" w:rsidRPr="4EFD4240">
        <w:rPr>
          <w:color w:val="17365D" w:themeColor="text2" w:themeShade="BF"/>
        </w:rPr>
        <w:t xml:space="preserve">do obsługi </w:t>
      </w:r>
      <w:bookmarkEnd w:id="68"/>
      <w:r w:rsidR="0063462F">
        <w:rPr>
          <w:color w:val="17365D" w:themeColor="text2" w:themeShade="BF"/>
        </w:rPr>
        <w:t>zapisu formularzy ZLK</w:t>
      </w:r>
    </w:p>
    <w:p w14:paraId="42DB048F" w14:textId="29870ADD" w:rsidR="0BAF51B7" w:rsidRDefault="0BAF51B7" w:rsidP="7A0285CB">
      <w:pPr>
        <w:pStyle w:val="Nagwek1"/>
        <w:numPr>
          <w:ilvl w:val="1"/>
          <w:numId w:val="18"/>
        </w:numPr>
      </w:pPr>
      <w:bookmarkStart w:id="69" w:name="_Toc101801798"/>
      <w:r>
        <w:lastRenderedPageBreak/>
        <w:t>Scenariusz wywołania operacji</w:t>
      </w:r>
      <w:bookmarkEnd w:id="69"/>
    </w:p>
    <w:p w14:paraId="397381C2" w14:textId="21DF7309" w:rsidR="2F8C9221" w:rsidRDefault="2F8C9221" w:rsidP="164CD1B0">
      <w:r>
        <w:t>Wywołanie operacji przez pracownika medycznego POZ</w:t>
      </w:r>
      <w:r w:rsidR="00C3255E">
        <w:t xml:space="preserve"> </w:t>
      </w:r>
      <w:r>
        <w:t>odbywa się wg. następujących przypadków:</w:t>
      </w:r>
    </w:p>
    <w:p w14:paraId="5C65716D" w14:textId="2B9544E2" w:rsidR="001E273C" w:rsidRPr="00C3255E" w:rsidRDefault="694D0CC3" w:rsidP="38E98A98">
      <w:pPr>
        <w:pStyle w:val="Akapitzlist"/>
        <w:numPr>
          <w:ilvl w:val="0"/>
          <w:numId w:val="2"/>
        </w:numPr>
        <w:rPr>
          <w:rFonts w:eastAsia="Calibri" w:cs="Calibri"/>
        </w:rPr>
      </w:pPr>
      <w:r w:rsidRPr="38E98A98">
        <w:rPr>
          <w:u w:val="single"/>
        </w:rPr>
        <w:t>Z</w:t>
      </w:r>
      <w:r w:rsidR="6743024E" w:rsidRPr="38E98A98">
        <w:rPr>
          <w:u w:val="single"/>
        </w:rPr>
        <w:t>lec</w:t>
      </w:r>
      <w:r w:rsidR="2C214937" w:rsidRPr="38E98A98">
        <w:rPr>
          <w:u w:val="single"/>
        </w:rPr>
        <w:t>eni</w:t>
      </w:r>
      <w:r w:rsidR="3D139ED7" w:rsidRPr="38E98A98">
        <w:rPr>
          <w:u w:val="single"/>
        </w:rPr>
        <w:t>e</w:t>
      </w:r>
      <w:r w:rsidR="1942DFBF" w:rsidRPr="38E98A98">
        <w:rPr>
          <w:u w:val="single"/>
        </w:rPr>
        <w:t xml:space="preserve"> badania COVID-19</w:t>
      </w:r>
      <w:r w:rsidR="6743024E" w:rsidRPr="38E98A98">
        <w:rPr>
          <w:u w:val="single"/>
        </w:rPr>
        <w:t>:</w:t>
      </w:r>
    </w:p>
    <w:p w14:paraId="159513A8" w14:textId="4E115636" w:rsidR="001E273C" w:rsidRPr="001E273C" w:rsidRDefault="001E273C" w:rsidP="38E98A98">
      <w:pPr>
        <w:pStyle w:val="Akapitzlist"/>
        <w:numPr>
          <w:ilvl w:val="1"/>
          <w:numId w:val="2"/>
        </w:numPr>
        <w:rPr>
          <w:rFonts w:eastAsia="Calibri" w:cs="Calibri"/>
        </w:rPr>
      </w:pPr>
      <w:r w:rsidRPr="38E98A98">
        <w:rPr>
          <w:b/>
          <w:bCs/>
        </w:rPr>
        <w:t xml:space="preserve">Operacja pobrania </w:t>
      </w:r>
      <w:proofErr w:type="spellStart"/>
      <w:r w:rsidRPr="38E98A98">
        <w:rPr>
          <w:b/>
          <w:bCs/>
        </w:rPr>
        <w:t>tokenu</w:t>
      </w:r>
      <w:proofErr w:type="spellEnd"/>
      <w:r w:rsidRPr="38E98A98">
        <w:rPr>
          <w:b/>
          <w:bCs/>
        </w:rPr>
        <w:t xml:space="preserve"> dostępowego –</w:t>
      </w:r>
      <w:r>
        <w:t xml:space="preserve"> uwierzytelnienie dostępu do systemu </w:t>
      </w:r>
      <w:r w:rsidR="00B669AB">
        <w:t xml:space="preserve">PZH </w:t>
      </w:r>
      <w:r>
        <w:t xml:space="preserve">poprzez Serwer autoryzacyjny dla usług COVID-19 CeZ w przypadku gdy nie posiadamy </w:t>
      </w:r>
      <w:proofErr w:type="spellStart"/>
      <w:r>
        <w:t>tokenu</w:t>
      </w:r>
      <w:proofErr w:type="spellEnd"/>
      <w:r>
        <w:t xml:space="preserve"> lub </w:t>
      </w:r>
      <w:proofErr w:type="spellStart"/>
      <w:r>
        <w:t>token</w:t>
      </w:r>
      <w:proofErr w:type="spellEnd"/>
      <w:r>
        <w:t xml:space="preserve"> stracił swoją ważność.</w:t>
      </w:r>
    </w:p>
    <w:p w14:paraId="2546B374" w14:textId="28AB3EEB" w:rsidR="003266BF" w:rsidRPr="00BA4E02" w:rsidRDefault="15F47142" w:rsidP="00BA4E02">
      <w:pPr>
        <w:pStyle w:val="Akapitzlist"/>
        <w:numPr>
          <w:ilvl w:val="1"/>
          <w:numId w:val="2"/>
        </w:numPr>
        <w:rPr>
          <w:rFonts w:eastAsia="Calibri" w:cs="Calibri"/>
          <w:szCs w:val="22"/>
        </w:rPr>
      </w:pPr>
      <w:r w:rsidRPr="38E98A98">
        <w:rPr>
          <w:b/>
          <w:bCs/>
        </w:rPr>
        <w:t xml:space="preserve">Operacja dodania </w:t>
      </w:r>
      <w:r w:rsidR="00E05FF8">
        <w:rPr>
          <w:b/>
          <w:bCs/>
        </w:rPr>
        <w:t>zgłoszenia</w:t>
      </w:r>
      <w:r w:rsidRPr="38E98A98">
        <w:rPr>
          <w:b/>
          <w:bCs/>
        </w:rPr>
        <w:t xml:space="preserve"> </w:t>
      </w:r>
      <w:r w:rsidR="00E05FF8">
        <w:rPr>
          <w:b/>
          <w:bCs/>
        </w:rPr>
        <w:t>ZLK-1</w:t>
      </w:r>
      <w:r>
        <w:t xml:space="preserve"> – </w:t>
      </w:r>
      <w:r w:rsidR="00B669AB">
        <w:t>operacja dodania danych z formularza ZLK-1</w:t>
      </w:r>
    </w:p>
    <w:p w14:paraId="22EEF857" w14:textId="61AFC520" w:rsidR="0BAF51B7" w:rsidRDefault="0BAF51B7" w:rsidP="7A0285CB">
      <w:pPr>
        <w:pStyle w:val="Nagwek1"/>
        <w:numPr>
          <w:ilvl w:val="1"/>
          <w:numId w:val="18"/>
        </w:numPr>
      </w:pPr>
      <w:bookmarkStart w:id="70" w:name="_Toc101801799"/>
      <w:r>
        <w:lastRenderedPageBreak/>
        <w:t>Wykaz operacji</w:t>
      </w:r>
      <w:bookmarkEnd w:id="70"/>
      <w:r>
        <w:t xml:space="preserve"> </w:t>
      </w:r>
    </w:p>
    <w:p w14:paraId="1784BC63" w14:textId="529477CB" w:rsidR="619CBE0D" w:rsidRDefault="619CBE0D" w:rsidP="164CD1B0">
      <w:pPr>
        <w:spacing w:line="288" w:lineRule="auto"/>
      </w:pPr>
      <w:r>
        <w:t>System P1 udostępni</w:t>
      </w:r>
      <w:r w:rsidR="16889E93">
        <w:t xml:space="preserve">a </w:t>
      </w:r>
      <w:r w:rsidR="67C5CDB9">
        <w:t>poniższe operacje</w:t>
      </w:r>
      <w:r w:rsidR="19C3018E">
        <w:t>:</w:t>
      </w:r>
    </w:p>
    <w:tbl>
      <w:tblPr>
        <w:tblW w:w="0" w:type="auto"/>
        <w:tblBorders>
          <w:top w:val="single" w:sz="18" w:space="0" w:color="7F7F7F" w:themeColor="text1" w:themeTint="80"/>
          <w:left w:val="single" w:sz="18" w:space="0" w:color="7F7F7F" w:themeColor="text1" w:themeTint="80"/>
          <w:bottom w:val="single" w:sz="18" w:space="0" w:color="7F7F7F" w:themeColor="text1" w:themeTint="80"/>
          <w:right w:val="single" w:sz="18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030"/>
        <w:gridCol w:w="2996"/>
      </w:tblGrid>
      <w:tr w:rsidR="164CD1B0" w14:paraId="40853138" w14:textId="77777777" w:rsidTr="1C8EE79D">
        <w:tc>
          <w:tcPr>
            <w:tcW w:w="6030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17365D" w:themeFill="text2" w:themeFillShade="BF"/>
            <w:vAlign w:val="center"/>
          </w:tcPr>
          <w:p w14:paraId="641A9005" w14:textId="7593F499" w:rsidR="5D6F056B" w:rsidRDefault="5D6F056B" w:rsidP="164CD1B0">
            <w:pPr>
              <w:pStyle w:val="Tabelanagwekdolewej"/>
            </w:pPr>
            <w:r w:rsidRPr="164CD1B0">
              <w:rPr>
                <w:rFonts w:eastAsia="Arial"/>
              </w:rPr>
              <w:t>Nazwa operacji</w:t>
            </w:r>
          </w:p>
        </w:tc>
        <w:tc>
          <w:tcPr>
            <w:tcW w:w="2996" w:type="dxa"/>
            <w:tcBorders>
              <w:top w:val="single" w:sz="1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shd w:val="clear" w:color="auto" w:fill="17365D" w:themeFill="text2" w:themeFillShade="BF"/>
            <w:vAlign w:val="center"/>
          </w:tcPr>
          <w:p w14:paraId="33BCAF43" w14:textId="5F32EB51" w:rsidR="5D6F056B" w:rsidRDefault="5D6F056B" w:rsidP="164CD1B0">
            <w:pPr>
              <w:pStyle w:val="Tabelanagwekdolewej"/>
            </w:pPr>
            <w:r>
              <w:t>Metoda</w:t>
            </w:r>
          </w:p>
        </w:tc>
      </w:tr>
      <w:tr w:rsidR="164CD1B0" w14:paraId="6749D7AF" w14:textId="77777777" w:rsidTr="1C8EE79D">
        <w:tc>
          <w:tcPr>
            <w:tcW w:w="603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35C4141" w14:textId="0A985AC9" w:rsidR="5D6F056B" w:rsidRDefault="5D6F056B" w:rsidP="00FF7828">
            <w:pPr>
              <w:pStyle w:val="tabelanormalny"/>
            </w:pPr>
            <w:r w:rsidRPr="4AC866A3">
              <w:rPr>
                <w:rFonts w:eastAsia="Calibri"/>
              </w:rPr>
              <w:t xml:space="preserve">Operacja pobrania </w:t>
            </w:r>
            <w:proofErr w:type="spellStart"/>
            <w:r w:rsidRPr="4AC866A3">
              <w:rPr>
                <w:rFonts w:eastAsia="Calibri"/>
              </w:rPr>
              <w:t>tokenu</w:t>
            </w:r>
            <w:proofErr w:type="spellEnd"/>
            <w:r w:rsidRPr="4AC866A3">
              <w:rPr>
                <w:rFonts w:eastAsia="Calibri"/>
              </w:rPr>
              <w:t xml:space="preserve"> dostępowego</w:t>
            </w:r>
          </w:p>
        </w:tc>
        <w:tc>
          <w:tcPr>
            <w:tcW w:w="29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5F351F50" w14:textId="5768AE68" w:rsidR="5D6F056B" w:rsidRDefault="5D6F056B" w:rsidP="00FF7828">
            <w:pPr>
              <w:pStyle w:val="tabelanormalny"/>
            </w:pPr>
            <w:r w:rsidRPr="4AC866A3">
              <w:rPr>
                <w:rFonts w:eastAsia="Calibri"/>
              </w:rPr>
              <w:t>/</w:t>
            </w:r>
            <w:proofErr w:type="spellStart"/>
            <w:r w:rsidRPr="4AC866A3">
              <w:rPr>
                <w:rFonts w:eastAsia="Calibri"/>
              </w:rPr>
              <w:t>token</w:t>
            </w:r>
            <w:proofErr w:type="spellEnd"/>
          </w:p>
        </w:tc>
      </w:tr>
      <w:tr w:rsidR="164CD1B0" w14:paraId="2F149DD1" w14:textId="77777777" w:rsidTr="1C8EE79D">
        <w:tc>
          <w:tcPr>
            <w:tcW w:w="603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AFBC3D7" w14:textId="2A957610" w:rsidR="5D6F056B" w:rsidRDefault="35F23301" w:rsidP="1C8EE79D">
            <w:pPr>
              <w:pStyle w:val="tabelanormalny"/>
              <w:rPr>
                <w:rFonts w:eastAsia="Calibri"/>
              </w:rPr>
            </w:pPr>
            <w:r w:rsidRPr="1C8EE79D">
              <w:rPr>
                <w:rFonts w:eastAsia="Calibri"/>
              </w:rPr>
              <w:t xml:space="preserve">Operacja </w:t>
            </w:r>
            <w:r w:rsidR="00E8423B">
              <w:rPr>
                <w:rFonts w:eastAsia="Calibri"/>
              </w:rPr>
              <w:t>dodania formularza ZLK-1</w:t>
            </w:r>
          </w:p>
        </w:tc>
        <w:tc>
          <w:tcPr>
            <w:tcW w:w="29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6839B1FD" w14:textId="7175383A" w:rsidR="5D6F056B" w:rsidRDefault="5D6F056B" w:rsidP="00FF7828">
            <w:pPr>
              <w:pStyle w:val="tabelanormalny"/>
            </w:pPr>
            <w:r w:rsidRPr="4AC866A3">
              <w:rPr>
                <w:rFonts w:eastAsia="Calibri"/>
              </w:rPr>
              <w:t>/</w:t>
            </w:r>
            <w:proofErr w:type="spellStart"/>
            <w:r w:rsidR="00011AD2">
              <w:rPr>
                <w:rFonts w:eastAsia="Calibri"/>
              </w:rPr>
              <w:t>ext</w:t>
            </w:r>
            <w:proofErr w:type="spellEnd"/>
            <w:r w:rsidR="00011AD2">
              <w:rPr>
                <w:rFonts w:eastAsia="Calibri"/>
              </w:rPr>
              <w:t>/</w:t>
            </w:r>
            <w:proofErr w:type="spellStart"/>
            <w:r w:rsidR="00011AD2">
              <w:rPr>
                <w:rFonts w:eastAsia="Calibri"/>
              </w:rPr>
              <w:t>epi</w:t>
            </w:r>
            <w:proofErr w:type="spellEnd"/>
            <w:r w:rsidR="00011AD2">
              <w:rPr>
                <w:rFonts w:eastAsia="Calibri"/>
              </w:rPr>
              <w:t>/</w:t>
            </w:r>
            <w:proofErr w:type="spellStart"/>
            <w:r w:rsidR="00011AD2">
              <w:rPr>
                <w:rFonts w:eastAsia="Calibri"/>
              </w:rPr>
              <w:t>zlk</w:t>
            </w:r>
            <w:proofErr w:type="spellEnd"/>
            <w:r w:rsidR="00011AD2">
              <w:rPr>
                <w:rFonts w:eastAsia="Calibri"/>
              </w:rPr>
              <w:t>/zlk1</w:t>
            </w:r>
          </w:p>
        </w:tc>
      </w:tr>
    </w:tbl>
    <w:p w14:paraId="1117166D" w14:textId="0077CBF2" w:rsidR="006522A2" w:rsidRDefault="19B527F2" w:rsidP="006522A2">
      <w:pPr>
        <w:pStyle w:val="Legenda"/>
        <w:rPr>
          <w:rFonts w:ascii="Calibri" w:hAnsi="Calibri" w:cs="Times New Roman"/>
          <w:sz w:val="20"/>
          <w:szCs w:val="20"/>
        </w:rPr>
      </w:pPr>
      <w:r>
        <w:t xml:space="preserve">Tabela 2 Wykaz operacji udostępnionych w zakresie </w:t>
      </w:r>
      <w:r w:rsidR="29352B93">
        <w:t>zapisu formularzy ZLK</w:t>
      </w:r>
      <w:del w:id="71" w:author="Autor">
        <w:r w:rsidR="006522A2" w:rsidDel="19B527F2">
          <w:delText>1</w:delText>
        </w:r>
      </w:del>
    </w:p>
    <w:p w14:paraId="7E136FF8" w14:textId="4E1EF257" w:rsidR="164CD1B0" w:rsidRDefault="164CD1B0" w:rsidP="164CD1B0">
      <w:pPr>
        <w:spacing w:line="288" w:lineRule="auto"/>
        <w:rPr>
          <w:szCs w:val="22"/>
        </w:rPr>
      </w:pPr>
    </w:p>
    <w:p w14:paraId="43B7D11D" w14:textId="1B1D8305" w:rsidR="164CD1B0" w:rsidRDefault="164CD1B0" w:rsidP="164CD1B0"/>
    <w:p w14:paraId="6D56A8FA" w14:textId="5BFB5647" w:rsidR="00265372" w:rsidRDefault="0048727E" w:rsidP="7A0285CB">
      <w:pPr>
        <w:pStyle w:val="Nagwek1"/>
        <w:numPr>
          <w:ilvl w:val="1"/>
          <w:numId w:val="18"/>
        </w:numPr>
      </w:pPr>
      <w:bookmarkStart w:id="72" w:name="_Toc101801800"/>
      <w:r>
        <w:lastRenderedPageBreak/>
        <w:t>Operacja</w:t>
      </w:r>
      <w:r w:rsidR="00265372">
        <w:t xml:space="preserve"> </w:t>
      </w:r>
      <w:r w:rsidR="00E35C83">
        <w:t xml:space="preserve">pobrania </w:t>
      </w:r>
      <w:proofErr w:type="spellStart"/>
      <w:r w:rsidR="00E35C83">
        <w:t>t</w:t>
      </w:r>
      <w:r>
        <w:t>okenu</w:t>
      </w:r>
      <w:proofErr w:type="spellEnd"/>
      <w:r w:rsidR="00E35C83">
        <w:t xml:space="preserve"> d</w:t>
      </w:r>
      <w:r w:rsidR="00F52473">
        <w:t>ostępowego</w:t>
      </w:r>
      <w:bookmarkEnd w:id="72"/>
    </w:p>
    <w:p w14:paraId="5BDA9A51" w14:textId="2741BA0E" w:rsidR="009B5C23" w:rsidRDefault="009B6369" w:rsidP="009B5C23">
      <w:r>
        <w:t xml:space="preserve">Operacja pobrania </w:t>
      </w:r>
      <w:proofErr w:type="spellStart"/>
      <w:r>
        <w:t>tokenu</w:t>
      </w:r>
      <w:proofErr w:type="spellEnd"/>
      <w:r>
        <w:t xml:space="preserve"> dostępowego polega na wywołaniu metody </w:t>
      </w:r>
      <w:r w:rsidRPr="38E98A98">
        <w:rPr>
          <w:b/>
          <w:bCs/>
        </w:rPr>
        <w:t>/</w:t>
      </w:r>
      <w:proofErr w:type="spellStart"/>
      <w:r w:rsidRPr="38E98A98">
        <w:rPr>
          <w:b/>
          <w:bCs/>
        </w:rPr>
        <w:t>token</w:t>
      </w:r>
      <w:proofErr w:type="spellEnd"/>
      <w:r>
        <w:t xml:space="preserve"> podając w żądaniu odpowiednie dane dotyczą</w:t>
      </w:r>
      <w:r w:rsidR="00FC1875">
        <w:t xml:space="preserve">ce </w:t>
      </w:r>
      <w:proofErr w:type="spellStart"/>
      <w:r w:rsidR="00FC1875">
        <w:t>tokena</w:t>
      </w:r>
      <w:proofErr w:type="spellEnd"/>
      <w:r w:rsidR="00FC1875">
        <w:t xml:space="preserve"> opisane w rozdziale 3</w:t>
      </w:r>
      <w:r>
        <w:t xml:space="preserve">. Sekcja  Przygotowanie </w:t>
      </w:r>
      <w:proofErr w:type="spellStart"/>
      <w:r>
        <w:t>tokenu</w:t>
      </w:r>
      <w:proofErr w:type="spellEnd"/>
      <w:r>
        <w:t xml:space="preserve"> uwierzytelniającego</w:t>
      </w:r>
    </w:p>
    <w:p w14:paraId="2C9DD57A" w14:textId="0229B5B0" w:rsidR="009B6369" w:rsidRDefault="009B6369" w:rsidP="009B5C23">
      <w:r>
        <w:t xml:space="preserve">W odpowiedzi zwracany jest </w:t>
      </w:r>
      <w:proofErr w:type="spellStart"/>
      <w:r>
        <w:t>token</w:t>
      </w:r>
      <w:proofErr w:type="spellEnd"/>
      <w:r>
        <w:t xml:space="preserve"> dostępowy, którego należy używać w następnych operacjach. </w:t>
      </w:r>
    </w:p>
    <w:p w14:paraId="152BDB89" w14:textId="657D5791" w:rsidR="001A4882" w:rsidRDefault="00FE5CEC" w:rsidP="009B5C23">
      <w:r>
        <w:t xml:space="preserve">Operacja pobierania </w:t>
      </w:r>
      <w:proofErr w:type="spellStart"/>
      <w:r>
        <w:t>tokenu</w:t>
      </w:r>
      <w:proofErr w:type="spellEnd"/>
      <w:r>
        <w:t xml:space="preserve"> dostępowego działa w analogiczny sposób jak przy wymianie </w:t>
      </w:r>
      <w:r>
        <w:rPr>
          <w:b/>
        </w:rPr>
        <w:t>Zdarzeń Medycznych</w:t>
      </w:r>
      <w:r>
        <w:t xml:space="preserve">. </w:t>
      </w:r>
      <w:r w:rsidR="00D63527">
        <w:t xml:space="preserve">Możliwe jest wykorzystanie implementacji procesu uwierzytelniania zwracając uwagę na wartość parametru </w:t>
      </w:r>
      <w:proofErr w:type="spellStart"/>
      <w:r w:rsidR="00D63527">
        <w:rPr>
          <w:b/>
        </w:rPr>
        <w:t>scope</w:t>
      </w:r>
      <w:proofErr w:type="spellEnd"/>
      <w:r w:rsidR="00D63527">
        <w:t xml:space="preserve"> w żądaniu.</w:t>
      </w:r>
    </w:p>
    <w:p w14:paraId="41EF71D9" w14:textId="0B3C7C75" w:rsidR="00BF1AB0" w:rsidRPr="00D63527" w:rsidRDefault="00BF1AB0" w:rsidP="009B5C23">
      <w:r>
        <w:t>Opis parametrów żądania pokazany jest w rozdziale 3 dokumentu w sekcji Przygotowanie i przekazanie żądania autoryzacji</w:t>
      </w:r>
    </w:p>
    <w:p w14:paraId="6FAFA1DE" w14:textId="21D5E2E7" w:rsidR="009B6369" w:rsidRPr="00EA2C7C" w:rsidRDefault="009B6369" w:rsidP="009B5C23">
      <w:pPr>
        <w:rPr>
          <w:b/>
          <w:u w:val="single"/>
        </w:rPr>
      </w:pPr>
      <w:r w:rsidRPr="00EA2C7C">
        <w:rPr>
          <w:b/>
          <w:u w:val="single"/>
        </w:rPr>
        <w:t>Przykładowe żądanie:</w:t>
      </w:r>
    </w:p>
    <w:p w14:paraId="256E8E3D" w14:textId="7F37CD9D" w:rsidR="009B6369" w:rsidRDefault="009B6369" w:rsidP="009B5C23">
      <w:r w:rsidRPr="009B6369">
        <w:t>POST /</w:t>
      </w:r>
      <w:proofErr w:type="spellStart"/>
      <w:r w:rsidRPr="009B6369">
        <w:t>token</w:t>
      </w:r>
      <w:proofErr w:type="spellEnd"/>
      <w:r w:rsidRPr="009B6369">
        <w:t xml:space="preserve"> HTTP/1.1</w:t>
      </w:r>
    </w:p>
    <w:p w14:paraId="2DDFB6CC" w14:textId="76A404B5" w:rsidR="00387481" w:rsidRPr="007531DA" w:rsidRDefault="009B6369" w:rsidP="009B5C23">
      <w:pPr>
        <w:rPr>
          <w:lang w:val="en-US"/>
        </w:rPr>
      </w:pPr>
      <w:r w:rsidRPr="007531DA">
        <w:rPr>
          <w:lang w:val="en-US"/>
        </w:rPr>
        <w:t>Content-Type: application/x-www-form-</w:t>
      </w:r>
      <w:proofErr w:type="spellStart"/>
      <w:r w:rsidRPr="007531DA">
        <w:rPr>
          <w:lang w:val="en-US"/>
        </w:rPr>
        <w:t>urlencoded</w:t>
      </w:r>
      <w:proofErr w:type="spellEnd"/>
    </w:p>
    <w:p w14:paraId="5EA6D12A" w14:textId="00E15B3F" w:rsidR="00EA2C7C" w:rsidRPr="007531DA" w:rsidRDefault="00EA2C7C" w:rsidP="009B5C23">
      <w:pPr>
        <w:rPr>
          <w:b/>
          <w:u w:val="single"/>
          <w:lang w:val="en-US"/>
        </w:rPr>
      </w:pPr>
      <w:proofErr w:type="spellStart"/>
      <w:r w:rsidRPr="007531DA">
        <w:rPr>
          <w:b/>
          <w:u w:val="single"/>
          <w:lang w:val="en-US"/>
        </w:rPr>
        <w:t>Parametry</w:t>
      </w:r>
      <w:proofErr w:type="spellEnd"/>
      <w:r w:rsidRPr="007531DA">
        <w:rPr>
          <w:b/>
          <w:u w:val="single"/>
          <w:lang w:val="en-US"/>
        </w:rPr>
        <w:t xml:space="preserve"> </w:t>
      </w:r>
      <w:proofErr w:type="spellStart"/>
      <w:r w:rsidRPr="007531DA">
        <w:rPr>
          <w:b/>
          <w:u w:val="single"/>
          <w:lang w:val="en-US"/>
        </w:rPr>
        <w:t>wywołania</w:t>
      </w:r>
      <w:proofErr w:type="spellEnd"/>
      <w:r w:rsidRPr="007531DA">
        <w:rPr>
          <w:b/>
          <w:u w:val="single"/>
          <w:lang w:val="en-US"/>
        </w:rPr>
        <w:t>:</w:t>
      </w:r>
    </w:p>
    <w:p w14:paraId="08A09AB4" w14:textId="77777777" w:rsidR="009B6369" w:rsidRPr="007531DA" w:rsidRDefault="009B6369" w:rsidP="009B6369">
      <w:pPr>
        <w:rPr>
          <w:lang w:val="en-US"/>
        </w:rPr>
      </w:pPr>
      <w:r w:rsidRPr="007531DA">
        <w:rPr>
          <w:lang w:val="en-US"/>
        </w:rPr>
        <w:t>client_assertion_type=urn:ietf:params:oauth:client-assertion-type:jwt-bearer&amp;</w:t>
      </w:r>
    </w:p>
    <w:p w14:paraId="50F4D31E" w14:textId="218EB637" w:rsidR="009B6369" w:rsidRPr="007531DA" w:rsidRDefault="009B6369" w:rsidP="009B6369">
      <w:pPr>
        <w:rPr>
          <w:lang w:val="en-US"/>
        </w:rPr>
      </w:pPr>
      <w:proofErr w:type="spellStart"/>
      <w:r w:rsidRPr="007531DA">
        <w:rPr>
          <w:lang w:val="en-US"/>
        </w:rPr>
        <w:t>grant_type</w:t>
      </w:r>
      <w:proofErr w:type="spellEnd"/>
      <w:r w:rsidRPr="007531DA">
        <w:rPr>
          <w:lang w:val="en-US"/>
        </w:rPr>
        <w:t>=</w:t>
      </w:r>
      <w:proofErr w:type="spellStart"/>
      <w:r w:rsidRPr="007531DA">
        <w:rPr>
          <w:lang w:val="en-US"/>
        </w:rPr>
        <w:t>client_credentials</w:t>
      </w:r>
      <w:proofErr w:type="spellEnd"/>
      <w:r w:rsidRPr="007531DA">
        <w:rPr>
          <w:lang w:val="en-US"/>
        </w:rPr>
        <w:t xml:space="preserve">&amp; </w:t>
      </w:r>
    </w:p>
    <w:p w14:paraId="7AF11C0A" w14:textId="7282353C" w:rsidR="009B6369" w:rsidRPr="007531DA" w:rsidRDefault="009B6369" w:rsidP="009B6369">
      <w:pPr>
        <w:rPr>
          <w:lang w:val="en-US"/>
        </w:rPr>
      </w:pPr>
      <w:proofErr w:type="spellStart"/>
      <w:r w:rsidRPr="007531DA">
        <w:rPr>
          <w:lang w:val="en-US"/>
        </w:rPr>
        <w:t>client_assertion</w:t>
      </w:r>
      <w:proofErr w:type="spellEnd"/>
      <w:r w:rsidRPr="007531DA">
        <w:rPr>
          <w:lang w:val="en-US"/>
        </w:rPr>
        <w:t xml:space="preserve">= </w:t>
      </w:r>
      <w:r w:rsidR="00A6746B" w:rsidRPr="007531DA">
        <w:rPr>
          <w:lang w:val="en-US"/>
        </w:rPr>
        <w:t>eyJhbGciOiJSUzI1NiIsInR5cCI6IkpXVCJ9.eyJzdWIiOiIyLjE2Ljg0MC4xLjExMzg4My4zLjQ0MjQuMi4zLjE6MDAwMDAwMDEyMTEiLCJhdWQiOiJodHRwczovL2V6ZHJvd2llLmdvdi5wbC90b2tlbiIsInVzZXJfcm9sZSI6IkxFSyIsInVzZXJfaWQiOiIyLjE2Ljg0MC4xLjExMzg4My4zLjQ0MjQuMS42LjE6MDAwMDAwMDEyMTEiLCJwdXJwb3NlIjoiQ09OVFQiLCJpc3MiOiIyLjE2Ljg0MC4xLjExMzg4My4zLjQ0MjQuMi4zLjE6MDAwMDAwMDEyMTEiLCJleHAiOiIxNzYzODE0MzIwIiwianRpIjoiYWU1MjFhNTEtNzExNy00NGM2LTg5NWItNzViYTRjYmFhYzE1IiwicmVnb25aYWtsYWR1IjoiMzMwNTgzMjU2NDM3MzAiLCJrb2RLb21vcmtpIjoiMDAxIn0.ntQJ1P_JEkwHgDrRN_G66xI3L6Rt6P7_MBvm0KqYr6CLdSqo1jTjxX1HjB0jDUmIhMXtt54Hs0x7wVNnD6oNkB0vFxGdtT96sTTmbN1x0kqj5u6cSypBrOT3GOO5erir9hOitjDHUN1JAxNCtGNOa1Hk4AQMB32nYra_qqJsyqV4M4CxFxQK-ftpx2E_8My1IYMSAJJgRq3EL0kaKfWZRe0ukHBSypOL0Ao7Q-</w:t>
      </w:r>
      <w:r w:rsidR="00A6746B" w:rsidRPr="007531DA">
        <w:rPr>
          <w:lang w:val="en-US"/>
        </w:rPr>
        <w:lastRenderedPageBreak/>
        <w:t>QjmPfeb4EqJo6w_uqy2uiksd8e4i9MNuYXyq_-hZhyDMFTTK7VTAgdN5f0FtWbxMPQVMJP7DZ_4oXFkJgMFPhxINCiuQlByq4VgXLWUzW29ytKEg</w:t>
      </w:r>
      <w:r w:rsidR="00342054" w:rsidRPr="007531DA">
        <w:rPr>
          <w:lang w:val="en-US"/>
        </w:rPr>
        <w:t>&amp;</w:t>
      </w:r>
    </w:p>
    <w:p w14:paraId="2FA8B548" w14:textId="38653A65" w:rsidR="009B6369" w:rsidRPr="007531DA" w:rsidRDefault="009B6369" w:rsidP="009B6369">
      <w:pPr>
        <w:rPr>
          <w:lang w:val="en-US"/>
        </w:rPr>
      </w:pPr>
      <w:r w:rsidRPr="007531DA">
        <w:rPr>
          <w:lang w:val="en-US"/>
        </w:rPr>
        <w:t>scope=https://ezdrowie.gov.pl/ewp</w:t>
      </w:r>
    </w:p>
    <w:p w14:paraId="332937DE" w14:textId="2D0C9773" w:rsidR="009B6369" w:rsidRDefault="001E0C06" w:rsidP="009B6369">
      <w:pPr>
        <w:rPr>
          <w:u w:val="single"/>
        </w:rPr>
      </w:pPr>
      <w:r>
        <w:rPr>
          <w:u w:val="single"/>
        </w:rPr>
        <w:t>Przykładowa odpowiedź:</w:t>
      </w:r>
    </w:p>
    <w:p w14:paraId="6AB91A82" w14:textId="77777777" w:rsidR="001E0C06" w:rsidRPr="001E0C06" w:rsidRDefault="001E0C06" w:rsidP="001E0C06">
      <w:r w:rsidRPr="001E0C06">
        <w:t>{</w:t>
      </w:r>
    </w:p>
    <w:p w14:paraId="5A3AD500" w14:textId="77777777" w:rsidR="001E0C06" w:rsidRPr="001E0C06" w:rsidRDefault="001E0C06" w:rsidP="001E0C06">
      <w:r w:rsidRPr="001E0C06">
        <w:t xml:space="preserve">   "error": </w:t>
      </w:r>
      <w:proofErr w:type="spellStart"/>
      <w:r w:rsidRPr="001E0C06">
        <w:t>null</w:t>
      </w:r>
      <w:proofErr w:type="spellEnd"/>
      <w:r w:rsidRPr="001E0C06">
        <w:t>,</w:t>
      </w:r>
    </w:p>
    <w:p w14:paraId="1E0A50CC" w14:textId="77777777" w:rsidR="001E0C06" w:rsidRPr="001E0C06" w:rsidRDefault="001E0C06" w:rsidP="001E0C06">
      <w:r w:rsidRPr="001E0C06">
        <w:t xml:space="preserve">   "</w:t>
      </w:r>
      <w:proofErr w:type="spellStart"/>
      <w:r w:rsidRPr="001E0C06">
        <w:t>accessToken</w:t>
      </w:r>
      <w:proofErr w:type="spellEnd"/>
      <w:r w:rsidRPr="001E0C06">
        <w:t>": "TOKEN_DOSTEPOWY"</w:t>
      </w:r>
    </w:p>
    <w:p w14:paraId="571AF51C" w14:textId="6C3B4A97" w:rsidR="001E0C06" w:rsidRDefault="001E0C06" w:rsidP="001E0C06">
      <w:r w:rsidRPr="001E0C06">
        <w:t>}</w:t>
      </w:r>
    </w:p>
    <w:p w14:paraId="39A973A0" w14:textId="1EEE4209" w:rsidR="001E0C06" w:rsidRDefault="001E0C06" w:rsidP="001E0C06"/>
    <w:p w14:paraId="356805FF" w14:textId="77777777" w:rsidR="001E0C06" w:rsidRPr="001E0C06" w:rsidRDefault="001E0C06" w:rsidP="001E0C06"/>
    <w:p w14:paraId="192B8311" w14:textId="70F0D41E" w:rsidR="00CC1FB6" w:rsidRDefault="00CC1FB6" w:rsidP="7A0285CB">
      <w:pPr>
        <w:pStyle w:val="Nagwek1"/>
        <w:numPr>
          <w:ilvl w:val="1"/>
          <w:numId w:val="18"/>
        </w:numPr>
      </w:pPr>
      <w:bookmarkStart w:id="73" w:name="_Toc101801801"/>
      <w:r>
        <w:lastRenderedPageBreak/>
        <w:t xml:space="preserve">Operacja </w:t>
      </w:r>
      <w:r w:rsidR="00275A21">
        <w:t>dodania zgłoszenia ZLK-1</w:t>
      </w:r>
      <w:bookmarkEnd w:id="73"/>
    </w:p>
    <w:p w14:paraId="6D057387" w14:textId="12A99122" w:rsidR="00B848F3" w:rsidRPr="008867CF" w:rsidRDefault="00EA2C7C" w:rsidP="008867CF">
      <w:r>
        <w:t>Operacja</w:t>
      </w:r>
      <w:r w:rsidR="00557ECE">
        <w:t xml:space="preserve"> dodania</w:t>
      </w:r>
      <w:r w:rsidR="009B4E5C">
        <w:t xml:space="preserve"> formularza ZLK-1</w:t>
      </w:r>
      <w:del w:id="74" w:author="Autor">
        <w:r w:rsidR="002E3818" w:rsidDel="009F5265">
          <w:delText xml:space="preserve"> </w:delText>
        </w:r>
      </w:del>
      <w:r w:rsidR="009F5265">
        <w:t>służy do dodania formularza ZLK-1 w systemie PZH</w:t>
      </w:r>
      <w:r w:rsidR="00B727FB">
        <w:t xml:space="preserve"> przy wykorzystaniu </w:t>
      </w:r>
      <w:r w:rsidR="00BA7374">
        <w:t xml:space="preserve">metody </w:t>
      </w:r>
      <w:r w:rsidR="008C70D0">
        <w:t>/</w:t>
      </w:r>
      <w:proofErr w:type="spellStart"/>
      <w:r w:rsidR="008C70D0">
        <w:t>ext</w:t>
      </w:r>
      <w:proofErr w:type="spellEnd"/>
      <w:r w:rsidR="008C70D0">
        <w:t>/</w:t>
      </w:r>
      <w:proofErr w:type="spellStart"/>
      <w:r w:rsidR="0094300E">
        <w:t>epi</w:t>
      </w:r>
      <w:proofErr w:type="spellEnd"/>
      <w:r w:rsidR="0094300E">
        <w:t>/</w:t>
      </w:r>
      <w:proofErr w:type="spellStart"/>
      <w:r w:rsidR="0094300E">
        <w:t>zlk</w:t>
      </w:r>
      <w:proofErr w:type="spellEnd"/>
      <w:r w:rsidR="0094300E">
        <w:t>/zlk1</w:t>
      </w:r>
      <w:r w:rsidR="00B848F3">
        <w:t>.</w:t>
      </w:r>
      <w:r w:rsidR="0003235E">
        <w:t xml:space="preserve"> Do wywołania operacji wymagany jest </w:t>
      </w:r>
      <w:proofErr w:type="spellStart"/>
      <w:r w:rsidR="0003235E">
        <w:t>token</w:t>
      </w:r>
      <w:proofErr w:type="spellEnd"/>
      <w:r w:rsidR="0003235E">
        <w:t xml:space="preserve"> uzyskany w operacji </w:t>
      </w:r>
      <w:r w:rsidR="0003235E">
        <w:rPr>
          <w:b/>
        </w:rPr>
        <w:t>/</w:t>
      </w:r>
      <w:proofErr w:type="spellStart"/>
      <w:r w:rsidR="0003235E">
        <w:rPr>
          <w:b/>
        </w:rPr>
        <w:t>token</w:t>
      </w:r>
      <w:proofErr w:type="spellEnd"/>
      <w:r w:rsidR="007F3B5C">
        <w:rPr>
          <w:b/>
        </w:rPr>
        <w:t>.</w:t>
      </w:r>
    </w:p>
    <w:p w14:paraId="48C1D60A" w14:textId="0B1CF4CA" w:rsidR="00CD4A61" w:rsidRDefault="00A40C1A" w:rsidP="00CD4A61">
      <w:pPr>
        <w:rPr>
          <w:lang w:eastAsia="pl-PL"/>
        </w:rPr>
      </w:pPr>
      <w:r>
        <w:t xml:space="preserve">Opis parametrów </w:t>
      </w:r>
      <w:r w:rsidR="007C1553">
        <w:t>w body żądania</w:t>
      </w:r>
      <w:r>
        <w:t>: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1812"/>
        <w:gridCol w:w="1349"/>
        <w:gridCol w:w="1370"/>
        <w:gridCol w:w="1134"/>
        <w:gridCol w:w="3544"/>
      </w:tblGrid>
      <w:tr w:rsidR="00CD4A61" w:rsidRPr="000E1257" w14:paraId="7A0595B2" w14:textId="77777777" w:rsidTr="1C8EE79D">
        <w:trPr>
          <w:trHeight w:val="222"/>
        </w:trPr>
        <w:tc>
          <w:tcPr>
            <w:tcW w:w="1812" w:type="dxa"/>
            <w:shd w:val="clear" w:color="auto" w:fill="17365D" w:themeFill="text2" w:themeFillShade="BF"/>
          </w:tcPr>
          <w:p w14:paraId="21844D20" w14:textId="1EB492BF" w:rsidR="00CD4A61" w:rsidRPr="000E1257" w:rsidRDefault="00CD4A61" w:rsidP="00CD4A61">
            <w:pPr>
              <w:rPr>
                <w:rFonts w:cstheme="minorHAnsi"/>
                <w:color w:val="FFFFFF" w:themeColor="background1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FFFFFF" w:themeColor="background1"/>
                <w:sz w:val="20"/>
                <w:szCs w:val="20"/>
              </w:rPr>
              <w:t>Nazwa parametru</w:t>
            </w:r>
          </w:p>
        </w:tc>
        <w:tc>
          <w:tcPr>
            <w:tcW w:w="1349" w:type="dxa"/>
            <w:shd w:val="clear" w:color="auto" w:fill="17365D" w:themeFill="text2" w:themeFillShade="BF"/>
          </w:tcPr>
          <w:p w14:paraId="6B8F7D58" w14:textId="106E5C0B" w:rsidR="00CD4A61" w:rsidRPr="000E1257" w:rsidRDefault="00CD4A61" w:rsidP="00CD4A61">
            <w:pPr>
              <w:rPr>
                <w:rFonts w:cstheme="minorHAnsi"/>
                <w:color w:val="FFFFFF" w:themeColor="background1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FFFFFF" w:themeColor="background1"/>
                <w:sz w:val="20"/>
                <w:szCs w:val="20"/>
              </w:rPr>
              <w:t>Typ</w:t>
            </w:r>
          </w:p>
        </w:tc>
        <w:tc>
          <w:tcPr>
            <w:tcW w:w="1370" w:type="dxa"/>
            <w:shd w:val="clear" w:color="auto" w:fill="17365D" w:themeFill="text2" w:themeFillShade="BF"/>
          </w:tcPr>
          <w:p w14:paraId="7AC88610" w14:textId="74CDBD60" w:rsidR="00CD4A61" w:rsidRPr="000E1257" w:rsidRDefault="00CD4A61" w:rsidP="00CD4A61">
            <w:pPr>
              <w:rPr>
                <w:rFonts w:cstheme="minorHAnsi"/>
                <w:color w:val="FFFFFF" w:themeColor="background1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FFFFFF" w:themeColor="background1"/>
                <w:sz w:val="20"/>
                <w:szCs w:val="20"/>
              </w:rPr>
              <w:t>Wymagalność</w:t>
            </w:r>
          </w:p>
        </w:tc>
        <w:tc>
          <w:tcPr>
            <w:tcW w:w="1134" w:type="dxa"/>
            <w:shd w:val="clear" w:color="auto" w:fill="17365D" w:themeFill="text2" w:themeFillShade="BF"/>
          </w:tcPr>
          <w:p w14:paraId="79CBFFA2" w14:textId="13E71299" w:rsidR="00CD4A61" w:rsidRPr="000E1257" w:rsidRDefault="00CD4A61" w:rsidP="00CD4A61">
            <w:pPr>
              <w:rPr>
                <w:rFonts w:cstheme="minorHAnsi"/>
                <w:color w:val="FFFFFF" w:themeColor="background1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FFFFFF" w:themeColor="background1"/>
                <w:sz w:val="20"/>
                <w:szCs w:val="20"/>
              </w:rPr>
              <w:t>Przykładowa wartość</w:t>
            </w:r>
          </w:p>
        </w:tc>
        <w:tc>
          <w:tcPr>
            <w:tcW w:w="3544" w:type="dxa"/>
            <w:shd w:val="clear" w:color="auto" w:fill="17365D" w:themeFill="text2" w:themeFillShade="BF"/>
          </w:tcPr>
          <w:p w14:paraId="221AD261" w14:textId="22C141D7" w:rsidR="00CD4A61" w:rsidRPr="000E1257" w:rsidRDefault="00CD4A61" w:rsidP="00CD4A61">
            <w:pPr>
              <w:rPr>
                <w:rFonts w:cstheme="minorHAnsi"/>
                <w:color w:val="FFFFFF" w:themeColor="background1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FFFFFF" w:themeColor="background1"/>
                <w:sz w:val="20"/>
                <w:szCs w:val="20"/>
              </w:rPr>
              <w:t>Opis</w:t>
            </w:r>
          </w:p>
        </w:tc>
      </w:tr>
      <w:tr w:rsidR="000E1257" w:rsidRPr="000E1257" w14:paraId="4B6C9D06" w14:textId="77777777" w:rsidTr="1C8EE79D">
        <w:tc>
          <w:tcPr>
            <w:tcW w:w="1812" w:type="dxa"/>
          </w:tcPr>
          <w:p w14:paraId="6FF31F0C" w14:textId="78BF4EE1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imie</w:t>
            </w:r>
            <w:proofErr w:type="spellEnd"/>
          </w:p>
        </w:tc>
        <w:tc>
          <w:tcPr>
            <w:tcW w:w="1349" w:type="dxa"/>
          </w:tcPr>
          <w:p w14:paraId="5CFAFE40" w14:textId="5E4201A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23F8D6DC" w14:textId="25463D82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14:paraId="1C578832" w14:textId="12B275E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Antoni</w:t>
            </w:r>
          </w:p>
        </w:tc>
        <w:tc>
          <w:tcPr>
            <w:tcW w:w="3544" w:type="dxa"/>
          </w:tcPr>
          <w:p w14:paraId="6510AA92" w14:textId="6361D1F1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Imię pacjenta</w:t>
            </w:r>
          </w:p>
        </w:tc>
      </w:tr>
      <w:tr w:rsidR="000E1257" w:rsidRPr="000E1257" w14:paraId="20FF84C8" w14:textId="77777777" w:rsidTr="1C8EE79D">
        <w:tc>
          <w:tcPr>
            <w:tcW w:w="1812" w:type="dxa"/>
          </w:tcPr>
          <w:p w14:paraId="20D0BDEE" w14:textId="3ABFFF24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nazwisko</w:t>
            </w:r>
          </w:p>
        </w:tc>
        <w:tc>
          <w:tcPr>
            <w:tcW w:w="1349" w:type="dxa"/>
          </w:tcPr>
          <w:p w14:paraId="031329A2" w14:textId="72ABD3D4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1130DAFC" w14:textId="4CF9C7C5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75" w:author="Autor">
              <w:r w:rsidRPr="000E1257" w:rsidDel="00894395">
                <w:rPr>
                  <w:rFonts w:cstheme="minorHAnsi"/>
                  <w:color w:val="000000"/>
                  <w:sz w:val="20"/>
                  <w:szCs w:val="20"/>
                </w:rPr>
                <w:delText>Tak</w:delText>
              </w:r>
            </w:del>
            <w:ins w:id="76" w:author="Autor">
              <w:r w:rsidR="00894395">
                <w:rPr>
                  <w:rFonts w:cstheme="minorHAnsi"/>
                  <w:color w:val="000000"/>
                  <w:sz w:val="20"/>
                  <w:szCs w:val="20"/>
                </w:rPr>
                <w:t>Nie</w:t>
              </w:r>
            </w:ins>
          </w:p>
        </w:tc>
        <w:tc>
          <w:tcPr>
            <w:tcW w:w="1134" w:type="dxa"/>
          </w:tcPr>
          <w:p w14:paraId="1A4DB2B1" w14:textId="6E32AA1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Krakowski</w:t>
            </w:r>
          </w:p>
        </w:tc>
        <w:tc>
          <w:tcPr>
            <w:tcW w:w="3544" w:type="dxa"/>
          </w:tcPr>
          <w:p w14:paraId="31CD032C" w14:textId="28B416D0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Nazwisko pacjenta</w:t>
            </w:r>
          </w:p>
        </w:tc>
      </w:tr>
      <w:tr w:rsidR="000E1257" w:rsidRPr="000E1257" w14:paraId="47314C83" w14:textId="77777777" w:rsidTr="1C8EE79D">
        <w:tc>
          <w:tcPr>
            <w:tcW w:w="1812" w:type="dxa"/>
          </w:tcPr>
          <w:p w14:paraId="05959F50" w14:textId="1FDBF71E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icd10Ident</w:t>
            </w:r>
          </w:p>
        </w:tc>
        <w:tc>
          <w:tcPr>
            <w:tcW w:w="1349" w:type="dxa"/>
          </w:tcPr>
          <w:p w14:paraId="580D6B72" w14:textId="54A3ED4C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Integer</w:t>
            </w:r>
            <w:proofErr w:type="spellEnd"/>
          </w:p>
        </w:tc>
        <w:tc>
          <w:tcPr>
            <w:tcW w:w="1370" w:type="dxa"/>
          </w:tcPr>
          <w:p w14:paraId="15DFD4C6" w14:textId="4951792A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77" w:author="Autor">
              <w:r w:rsidRPr="000E1257" w:rsidDel="00894395">
                <w:rPr>
                  <w:rFonts w:cstheme="minorHAnsi"/>
                  <w:color w:val="000000"/>
                  <w:sz w:val="20"/>
                  <w:szCs w:val="20"/>
                </w:rPr>
                <w:delText>Tak</w:delText>
              </w:r>
            </w:del>
            <w:ins w:id="78" w:author="Autor">
              <w:r w:rsidR="00894395">
                <w:rPr>
                  <w:rFonts w:cstheme="minorHAnsi"/>
                  <w:color w:val="000000"/>
                  <w:sz w:val="20"/>
                  <w:szCs w:val="20"/>
                </w:rPr>
                <w:t>Nie</w:t>
              </w:r>
            </w:ins>
          </w:p>
        </w:tc>
        <w:tc>
          <w:tcPr>
            <w:tcW w:w="1134" w:type="dxa"/>
          </w:tcPr>
          <w:p w14:paraId="46F27A09" w14:textId="5D23635B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43196</w:t>
            </w:r>
          </w:p>
        </w:tc>
        <w:tc>
          <w:tcPr>
            <w:tcW w:w="3544" w:type="dxa"/>
          </w:tcPr>
          <w:p w14:paraId="5F407765" w14:textId="31A78E46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Identyfikator kodu ICD10 z udostępnionego słownika kodów ICD10</w:t>
            </w:r>
          </w:p>
        </w:tc>
      </w:tr>
      <w:tr w:rsidR="000E1257" w:rsidRPr="000E1257" w14:paraId="751CFFA4" w14:textId="77777777" w:rsidTr="1C8EE79D">
        <w:tc>
          <w:tcPr>
            <w:tcW w:w="1812" w:type="dxa"/>
          </w:tcPr>
          <w:p w14:paraId="495109DE" w14:textId="0409E2B5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email</w:t>
            </w:r>
          </w:p>
        </w:tc>
        <w:tc>
          <w:tcPr>
            <w:tcW w:w="1349" w:type="dxa"/>
          </w:tcPr>
          <w:p w14:paraId="44F4600A" w14:textId="0A4AF3FA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6E154A07" w14:textId="787E767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41C5EC0C" w14:textId="2693995C" w:rsidR="000E1257" w:rsidRPr="000E1257" w:rsidRDefault="00AE6804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hyperlink r:id="rId15" w:history="1">
              <w:r w:rsidR="000E1257" w:rsidRPr="000E1257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test@test.pl</w:t>
              </w:r>
            </w:hyperlink>
          </w:p>
        </w:tc>
        <w:tc>
          <w:tcPr>
            <w:tcW w:w="3544" w:type="dxa"/>
          </w:tcPr>
          <w:p w14:paraId="60FD6BCA" w14:textId="076F2815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Adres email pacjenta</w:t>
            </w:r>
          </w:p>
        </w:tc>
      </w:tr>
      <w:tr w:rsidR="000E1257" w:rsidRPr="000E1257" w14:paraId="564A9651" w14:textId="77777777" w:rsidTr="1C8EE79D">
        <w:tc>
          <w:tcPr>
            <w:tcW w:w="1812" w:type="dxa"/>
          </w:tcPr>
          <w:p w14:paraId="74883FEB" w14:textId="4E614FF2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pesel</w:t>
            </w:r>
          </w:p>
        </w:tc>
        <w:tc>
          <w:tcPr>
            <w:tcW w:w="1349" w:type="dxa"/>
          </w:tcPr>
          <w:p w14:paraId="2A0918A0" w14:textId="0644D81A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3A028E83" w14:textId="67BF97B8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79" w:author="Autor">
              <w:r w:rsidRPr="000E1257" w:rsidDel="00894395">
                <w:rPr>
                  <w:rFonts w:cstheme="minorHAnsi"/>
                  <w:color w:val="000000"/>
                  <w:sz w:val="20"/>
                  <w:szCs w:val="20"/>
                </w:rPr>
                <w:delText>Tak</w:delText>
              </w:r>
            </w:del>
            <w:ins w:id="80" w:author="Autor">
              <w:r w:rsidR="00894395">
                <w:rPr>
                  <w:rFonts w:cstheme="minorHAnsi"/>
                  <w:color w:val="000000"/>
                  <w:sz w:val="20"/>
                  <w:szCs w:val="20"/>
                </w:rPr>
                <w:t>Nie</w:t>
              </w:r>
            </w:ins>
          </w:p>
        </w:tc>
        <w:tc>
          <w:tcPr>
            <w:tcW w:w="1134" w:type="dxa"/>
          </w:tcPr>
          <w:p w14:paraId="0F221002" w14:textId="4BEE7AB2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48101086738</w:t>
            </w:r>
          </w:p>
        </w:tc>
        <w:tc>
          <w:tcPr>
            <w:tcW w:w="3544" w:type="dxa"/>
          </w:tcPr>
          <w:p w14:paraId="28CCDD17" w14:textId="16E5CB3E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Numer PESEL pacjenta</w:t>
            </w:r>
          </w:p>
        </w:tc>
      </w:tr>
      <w:tr w:rsidR="000E1257" w:rsidRPr="000E1257" w14:paraId="43857C72" w14:textId="77777777" w:rsidTr="1C8EE79D">
        <w:tc>
          <w:tcPr>
            <w:tcW w:w="1812" w:type="dxa"/>
          </w:tcPr>
          <w:p w14:paraId="06758EE6" w14:textId="08B2D56E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osobaBezdomna</w:t>
            </w:r>
            <w:proofErr w:type="spellEnd"/>
          </w:p>
        </w:tc>
        <w:tc>
          <w:tcPr>
            <w:tcW w:w="1349" w:type="dxa"/>
          </w:tcPr>
          <w:p w14:paraId="66F7CF7D" w14:textId="4FB29083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370" w:type="dxa"/>
          </w:tcPr>
          <w:p w14:paraId="4BDFE89E" w14:textId="534F016C" w:rsidR="000E1257" w:rsidRPr="000E1257" w:rsidRDefault="00A851D2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81" w:author="Autor">
              <w:r>
                <w:rPr>
                  <w:rFonts w:cstheme="minorHAnsi"/>
                  <w:color w:val="000000"/>
                  <w:sz w:val="20"/>
                  <w:szCs w:val="20"/>
                </w:rPr>
                <w:t>Nie</w:t>
              </w:r>
            </w:ins>
            <w:del w:id="82" w:author="Autor">
              <w:r w:rsidR="000E1257" w:rsidRPr="000E1257" w:rsidDel="00A851D2">
                <w:rPr>
                  <w:rFonts w:cstheme="minorHAnsi"/>
                  <w:color w:val="000000"/>
                  <w:sz w:val="20"/>
                  <w:szCs w:val="20"/>
                </w:rPr>
                <w:delText>Tak</w:delText>
              </w:r>
            </w:del>
          </w:p>
        </w:tc>
        <w:tc>
          <w:tcPr>
            <w:tcW w:w="1134" w:type="dxa"/>
          </w:tcPr>
          <w:p w14:paraId="67EBD90D" w14:textId="1F810EB4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true</w:t>
            </w:r>
            <w:proofErr w:type="spellEnd"/>
          </w:p>
        </w:tc>
        <w:tc>
          <w:tcPr>
            <w:tcW w:w="3544" w:type="dxa"/>
          </w:tcPr>
          <w:p w14:paraId="5DF2B7E4" w14:textId="351DDDFE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Wskazanie bezdomności pacjenta</w:t>
            </w:r>
          </w:p>
        </w:tc>
      </w:tr>
      <w:tr w:rsidR="000E1257" w:rsidRPr="000E1257" w14:paraId="1BD1339A" w14:textId="77777777" w:rsidTr="1C8EE79D">
        <w:tc>
          <w:tcPr>
            <w:tcW w:w="1812" w:type="dxa"/>
          </w:tcPr>
          <w:p w14:paraId="7303FA5A" w14:textId="55DA2181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1349" w:type="dxa"/>
          </w:tcPr>
          <w:p w14:paraId="7AA83FD5" w14:textId="2C442F9A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23A5D95F" w14:textId="4EE2E356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2C90E941" w14:textId="71384384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+48500500500</w:t>
            </w:r>
          </w:p>
        </w:tc>
        <w:tc>
          <w:tcPr>
            <w:tcW w:w="3544" w:type="dxa"/>
          </w:tcPr>
          <w:p w14:paraId="4E5130FD" w14:textId="168300AA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Numer telefonu pacjenta</w:t>
            </w:r>
          </w:p>
        </w:tc>
      </w:tr>
      <w:tr w:rsidR="000E1257" w:rsidRPr="000E1257" w14:paraId="49E6758F" w14:textId="77777777" w:rsidTr="1C8EE79D">
        <w:tc>
          <w:tcPr>
            <w:tcW w:w="1812" w:type="dxa"/>
          </w:tcPr>
          <w:p w14:paraId="43B55EAE" w14:textId="3ABD27D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plecIdent</w:t>
            </w:r>
            <w:proofErr w:type="spellEnd"/>
          </w:p>
        </w:tc>
        <w:tc>
          <w:tcPr>
            <w:tcW w:w="1349" w:type="dxa"/>
          </w:tcPr>
          <w:p w14:paraId="1FFE1AD8" w14:textId="05AE31C9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Integer</w:t>
            </w:r>
            <w:proofErr w:type="spellEnd"/>
          </w:p>
        </w:tc>
        <w:tc>
          <w:tcPr>
            <w:tcW w:w="1370" w:type="dxa"/>
          </w:tcPr>
          <w:p w14:paraId="72589DF1" w14:textId="06B894DC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14:paraId="4CB01FB6" w14:textId="72336F2C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14:paraId="1BBD5805" w14:textId="3A3CCE1D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Identyfikator kodu płci z udostępnionego słownika kodów płci</w:t>
            </w:r>
          </w:p>
        </w:tc>
      </w:tr>
      <w:tr w:rsidR="000E1257" w:rsidRPr="000E1257" w14:paraId="7C4B6CE9" w14:textId="77777777" w:rsidTr="1C8EE79D">
        <w:tc>
          <w:tcPr>
            <w:tcW w:w="1812" w:type="dxa"/>
          </w:tcPr>
          <w:p w14:paraId="2938BC34" w14:textId="49BC145D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nrDomu</w:t>
            </w:r>
            <w:proofErr w:type="spellEnd"/>
          </w:p>
        </w:tc>
        <w:tc>
          <w:tcPr>
            <w:tcW w:w="1349" w:type="dxa"/>
          </w:tcPr>
          <w:p w14:paraId="0098D4C9" w14:textId="4F6607DB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0227D7D9" w14:textId="1CBA03AD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83" w:author="Autor">
              <w:r w:rsidRPr="000E1257" w:rsidDel="005D4792">
                <w:rPr>
                  <w:rFonts w:cstheme="minorHAnsi"/>
                  <w:color w:val="000000"/>
                  <w:sz w:val="20"/>
                  <w:szCs w:val="20"/>
                </w:rPr>
                <w:delText>Nie</w:delText>
              </w:r>
            </w:del>
            <w:ins w:id="84" w:author="Autor">
              <w:r w:rsidR="005D4792">
                <w:rPr>
                  <w:rFonts w:cstheme="minorHAnsi"/>
                  <w:color w:val="000000"/>
                  <w:sz w:val="20"/>
                  <w:szCs w:val="20"/>
                </w:rPr>
                <w:t>Tak</w:t>
              </w:r>
            </w:ins>
          </w:p>
        </w:tc>
        <w:tc>
          <w:tcPr>
            <w:tcW w:w="1134" w:type="dxa"/>
          </w:tcPr>
          <w:p w14:paraId="4D90557B" w14:textId="243685EB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2A</w:t>
            </w:r>
          </w:p>
        </w:tc>
        <w:tc>
          <w:tcPr>
            <w:tcW w:w="3544" w:type="dxa"/>
          </w:tcPr>
          <w:p w14:paraId="352C371F" w14:textId="5ABC601C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Numer budynku adresu pacjenta</w:t>
            </w:r>
          </w:p>
        </w:tc>
      </w:tr>
      <w:tr w:rsidR="000E1257" w:rsidRPr="000E1257" w14:paraId="2A79626F" w14:textId="77777777" w:rsidTr="1C8EE79D">
        <w:tc>
          <w:tcPr>
            <w:tcW w:w="1812" w:type="dxa"/>
          </w:tcPr>
          <w:p w14:paraId="749E1FE0" w14:textId="07C006EA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nrLokalu</w:t>
            </w:r>
            <w:proofErr w:type="spellEnd"/>
          </w:p>
        </w:tc>
        <w:tc>
          <w:tcPr>
            <w:tcW w:w="1349" w:type="dxa"/>
          </w:tcPr>
          <w:p w14:paraId="7139D0AE" w14:textId="6CD5F255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52078A3D" w14:textId="66BE90FA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064F16B6" w14:textId="37CCA874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544" w:type="dxa"/>
          </w:tcPr>
          <w:p w14:paraId="232701B6" w14:textId="4167379E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Numer lokalu adresu pacjenta</w:t>
            </w:r>
          </w:p>
        </w:tc>
      </w:tr>
      <w:tr w:rsidR="000E1257" w:rsidRPr="000E1257" w14:paraId="7BD1755C" w14:textId="77777777" w:rsidTr="1C8EE79D">
        <w:tc>
          <w:tcPr>
            <w:tcW w:w="1812" w:type="dxa"/>
          </w:tcPr>
          <w:p w14:paraId="0DC20276" w14:textId="2FCD7B32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lastRenderedPageBreak/>
              <w:t>ulica</w:t>
            </w:r>
          </w:p>
        </w:tc>
        <w:tc>
          <w:tcPr>
            <w:tcW w:w="1349" w:type="dxa"/>
          </w:tcPr>
          <w:p w14:paraId="66E51CF1" w14:textId="78FBFBFC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7E942C9A" w14:textId="3981FD79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85" w:author="Autor">
              <w:r w:rsidRPr="000E1257" w:rsidDel="005D4792">
                <w:rPr>
                  <w:rFonts w:cstheme="minorHAnsi"/>
                  <w:color w:val="000000"/>
                  <w:sz w:val="20"/>
                  <w:szCs w:val="20"/>
                </w:rPr>
                <w:delText>Nie</w:delText>
              </w:r>
            </w:del>
            <w:ins w:id="86" w:author="Autor">
              <w:r w:rsidR="005D4792">
                <w:rPr>
                  <w:rFonts w:cstheme="minorHAnsi"/>
                  <w:color w:val="000000"/>
                  <w:sz w:val="20"/>
                  <w:szCs w:val="20"/>
                </w:rPr>
                <w:t>Tak</w:t>
              </w:r>
            </w:ins>
          </w:p>
        </w:tc>
        <w:tc>
          <w:tcPr>
            <w:tcW w:w="1134" w:type="dxa"/>
          </w:tcPr>
          <w:p w14:paraId="15801519" w14:textId="7777777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14:paraId="6DB60B03" w14:textId="5131FBCE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Ulica adresu pacjenta</w:t>
            </w:r>
          </w:p>
        </w:tc>
      </w:tr>
      <w:tr w:rsidR="000E1257" w:rsidRPr="000E1257" w14:paraId="520EBF45" w14:textId="77777777" w:rsidTr="1C8EE79D">
        <w:tc>
          <w:tcPr>
            <w:tcW w:w="1812" w:type="dxa"/>
          </w:tcPr>
          <w:p w14:paraId="2D90539E" w14:textId="0595F8C3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kodPocztowy</w:t>
            </w:r>
            <w:proofErr w:type="spellEnd"/>
          </w:p>
        </w:tc>
        <w:tc>
          <w:tcPr>
            <w:tcW w:w="1349" w:type="dxa"/>
          </w:tcPr>
          <w:p w14:paraId="14E49E5B" w14:textId="65750C08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219BC740" w14:textId="42F39823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87" w:author="Autor">
              <w:r w:rsidRPr="000E1257" w:rsidDel="005D4792">
                <w:rPr>
                  <w:rFonts w:cstheme="minorHAnsi"/>
                  <w:color w:val="000000"/>
                  <w:sz w:val="20"/>
                  <w:szCs w:val="20"/>
                </w:rPr>
                <w:delText>Nie</w:delText>
              </w:r>
            </w:del>
            <w:ins w:id="88" w:author="Autor">
              <w:r w:rsidR="005D4792">
                <w:rPr>
                  <w:rFonts w:cstheme="minorHAnsi"/>
                  <w:color w:val="000000"/>
                  <w:sz w:val="20"/>
                  <w:szCs w:val="20"/>
                </w:rPr>
                <w:t>Tak</w:t>
              </w:r>
            </w:ins>
          </w:p>
        </w:tc>
        <w:tc>
          <w:tcPr>
            <w:tcW w:w="1134" w:type="dxa"/>
          </w:tcPr>
          <w:p w14:paraId="7037B2F2" w14:textId="0EA8583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22-222</w:t>
            </w:r>
          </w:p>
        </w:tc>
        <w:tc>
          <w:tcPr>
            <w:tcW w:w="3544" w:type="dxa"/>
          </w:tcPr>
          <w:p w14:paraId="23D8DFCF" w14:textId="6B4CDE11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Kod pocztowy adresu pacjenta</w:t>
            </w:r>
          </w:p>
        </w:tc>
      </w:tr>
      <w:tr w:rsidR="000E1257" w:rsidRPr="000E1257" w14:paraId="1884F38F" w14:textId="77777777" w:rsidTr="1C8EE79D">
        <w:tc>
          <w:tcPr>
            <w:tcW w:w="1812" w:type="dxa"/>
          </w:tcPr>
          <w:p w14:paraId="1ACCA750" w14:textId="7EF012D4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miejscowoscIdent</w:t>
            </w:r>
            <w:proofErr w:type="spellEnd"/>
          </w:p>
        </w:tc>
        <w:tc>
          <w:tcPr>
            <w:tcW w:w="1349" w:type="dxa"/>
          </w:tcPr>
          <w:p w14:paraId="383B7B75" w14:textId="5B0F5B81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5CFC17B6" w14:textId="1C3C131F" w:rsidR="000E1257" w:rsidRPr="000E1257" w:rsidRDefault="005D4792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89" w:author="Autor">
              <w:r>
                <w:rPr>
                  <w:rFonts w:cstheme="minorHAnsi"/>
                  <w:color w:val="000000"/>
                  <w:sz w:val="20"/>
                  <w:szCs w:val="20"/>
                </w:rPr>
                <w:t>Tak</w:t>
              </w:r>
            </w:ins>
            <w:del w:id="90" w:author="Autor">
              <w:r w:rsidR="000E1257" w:rsidRPr="000E1257" w:rsidDel="005D4792">
                <w:rPr>
                  <w:rFonts w:cstheme="minorHAnsi"/>
                  <w:color w:val="000000"/>
                  <w:sz w:val="20"/>
                  <w:szCs w:val="20"/>
                </w:rPr>
                <w:delText>Nie</w:delText>
              </w:r>
            </w:del>
          </w:p>
        </w:tc>
        <w:tc>
          <w:tcPr>
            <w:tcW w:w="1134" w:type="dxa"/>
          </w:tcPr>
          <w:p w14:paraId="4E2683A6" w14:textId="7A3CCDC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0945930</w:t>
            </w:r>
          </w:p>
        </w:tc>
        <w:tc>
          <w:tcPr>
            <w:tcW w:w="3544" w:type="dxa"/>
          </w:tcPr>
          <w:p w14:paraId="36954BAD" w14:textId="1780E031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 xml:space="preserve">Identyfikator </w:t>
            </w: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miesjcowości</w:t>
            </w:r>
            <w:proofErr w:type="spellEnd"/>
            <w:r w:rsidRPr="000E1257">
              <w:rPr>
                <w:rFonts w:cstheme="minorHAnsi"/>
                <w:color w:val="000000"/>
                <w:sz w:val="20"/>
                <w:szCs w:val="20"/>
              </w:rPr>
              <w:t xml:space="preserve"> SIMC zgodny z </w:t>
            </w: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TERYTem</w:t>
            </w:r>
            <w:proofErr w:type="spellEnd"/>
          </w:p>
        </w:tc>
      </w:tr>
      <w:tr w:rsidR="000E1257" w:rsidRPr="000E1257" w14:paraId="0041F10F" w14:textId="77777777" w:rsidTr="1C8EE79D">
        <w:tc>
          <w:tcPr>
            <w:tcW w:w="1812" w:type="dxa"/>
          </w:tcPr>
          <w:p w14:paraId="3F8061E8" w14:textId="260F8BF4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dodatkowyNrDomu</w:t>
            </w:r>
            <w:proofErr w:type="spellEnd"/>
          </w:p>
        </w:tc>
        <w:tc>
          <w:tcPr>
            <w:tcW w:w="1349" w:type="dxa"/>
          </w:tcPr>
          <w:p w14:paraId="3B38DA85" w14:textId="3D78D38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0F2406F9" w14:textId="5F57AB3F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742C2C16" w14:textId="41517B7C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2A</w:t>
            </w:r>
          </w:p>
        </w:tc>
        <w:tc>
          <w:tcPr>
            <w:tcW w:w="3544" w:type="dxa"/>
          </w:tcPr>
          <w:p w14:paraId="5DA43995" w14:textId="6DFB179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Numer budynku dodatkowego adresu pacjenta</w:t>
            </w:r>
          </w:p>
        </w:tc>
      </w:tr>
      <w:tr w:rsidR="000E1257" w:rsidRPr="000E1257" w14:paraId="254946A3" w14:textId="77777777" w:rsidTr="1C8EE79D">
        <w:tc>
          <w:tcPr>
            <w:tcW w:w="1812" w:type="dxa"/>
          </w:tcPr>
          <w:p w14:paraId="7CC97D73" w14:textId="54C4EA00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dodatkowyNrLokalu</w:t>
            </w:r>
            <w:proofErr w:type="spellEnd"/>
          </w:p>
        </w:tc>
        <w:tc>
          <w:tcPr>
            <w:tcW w:w="1349" w:type="dxa"/>
          </w:tcPr>
          <w:p w14:paraId="58DE9D0A" w14:textId="2151DC71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6F3B5F06" w14:textId="5C8297BE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53B95394" w14:textId="190432CF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544" w:type="dxa"/>
          </w:tcPr>
          <w:p w14:paraId="07C82BE9" w14:textId="511E006C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Numer lokalu dodatkowego adresu pacjenta</w:t>
            </w:r>
          </w:p>
        </w:tc>
      </w:tr>
      <w:tr w:rsidR="000E1257" w:rsidRPr="000E1257" w14:paraId="560983F6" w14:textId="77777777" w:rsidTr="1C8EE79D">
        <w:tc>
          <w:tcPr>
            <w:tcW w:w="1812" w:type="dxa"/>
          </w:tcPr>
          <w:p w14:paraId="0727AF83" w14:textId="0703052E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dodatkowyUlica</w:t>
            </w:r>
            <w:proofErr w:type="spellEnd"/>
          </w:p>
        </w:tc>
        <w:tc>
          <w:tcPr>
            <w:tcW w:w="1349" w:type="dxa"/>
          </w:tcPr>
          <w:p w14:paraId="1884F555" w14:textId="19EA764D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3FC46EF5" w14:textId="52C9317A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6DE185DE" w14:textId="4737CD0A" w:rsidR="000E1257" w:rsidRPr="000E1257" w:rsidRDefault="00F242DD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ins w:id="91" w:author="Autor">
              <w:r w:rsidRPr="00F242DD">
                <w:rPr>
                  <w:rFonts w:cstheme="minorHAnsi"/>
                  <w:sz w:val="20"/>
                  <w:szCs w:val="20"/>
                  <w:lang w:eastAsia="pl-PL"/>
                </w:rPr>
                <w:t>Czeledzka</w:t>
              </w:r>
            </w:ins>
            <w:proofErr w:type="spellEnd"/>
          </w:p>
        </w:tc>
        <w:tc>
          <w:tcPr>
            <w:tcW w:w="3544" w:type="dxa"/>
          </w:tcPr>
          <w:p w14:paraId="7FD97FD1" w14:textId="0B7BF66E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Ulica dodatkowego adresu pacjenta</w:t>
            </w:r>
          </w:p>
        </w:tc>
      </w:tr>
      <w:tr w:rsidR="000E1257" w:rsidRPr="000E1257" w14:paraId="6287E9B2" w14:textId="77777777" w:rsidTr="1C8EE79D">
        <w:tc>
          <w:tcPr>
            <w:tcW w:w="1812" w:type="dxa"/>
          </w:tcPr>
          <w:p w14:paraId="46186B21" w14:textId="2DA99D06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dodatkowyKodPocztowy</w:t>
            </w:r>
            <w:proofErr w:type="spellEnd"/>
          </w:p>
        </w:tc>
        <w:tc>
          <w:tcPr>
            <w:tcW w:w="1349" w:type="dxa"/>
          </w:tcPr>
          <w:p w14:paraId="31D2A702" w14:textId="5EF9B875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795DBF48" w14:textId="2D265312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1C8018E8" w14:textId="324DA8F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22-222</w:t>
            </w:r>
          </w:p>
        </w:tc>
        <w:tc>
          <w:tcPr>
            <w:tcW w:w="3544" w:type="dxa"/>
          </w:tcPr>
          <w:p w14:paraId="7948378C" w14:textId="6857D3E2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Kod pocztowy dodatkowego adresu pacjenta</w:t>
            </w:r>
          </w:p>
        </w:tc>
      </w:tr>
      <w:tr w:rsidR="000E1257" w:rsidRPr="000E1257" w14:paraId="15C3BC23" w14:textId="77777777" w:rsidTr="1C8EE79D">
        <w:tc>
          <w:tcPr>
            <w:tcW w:w="1812" w:type="dxa"/>
          </w:tcPr>
          <w:p w14:paraId="131D4AFA" w14:textId="0C68823C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dodatkowyMiejscowoscIdent</w:t>
            </w:r>
            <w:proofErr w:type="spellEnd"/>
          </w:p>
        </w:tc>
        <w:tc>
          <w:tcPr>
            <w:tcW w:w="1349" w:type="dxa"/>
          </w:tcPr>
          <w:p w14:paraId="65D20F37" w14:textId="2058F850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469EAC3D" w14:textId="103AD79A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50427248" w14:textId="3C6DEDD0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0945930</w:t>
            </w:r>
          </w:p>
        </w:tc>
        <w:tc>
          <w:tcPr>
            <w:tcW w:w="3544" w:type="dxa"/>
          </w:tcPr>
          <w:p w14:paraId="202710FF" w14:textId="6049073F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 xml:space="preserve">Identyfikator </w:t>
            </w: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miesjcowości</w:t>
            </w:r>
            <w:proofErr w:type="spellEnd"/>
            <w:r w:rsidRPr="000E1257">
              <w:rPr>
                <w:rFonts w:cstheme="minorHAnsi"/>
                <w:color w:val="000000"/>
                <w:sz w:val="20"/>
                <w:szCs w:val="20"/>
              </w:rPr>
              <w:t xml:space="preserve"> SIMC zgodny z </w:t>
            </w: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TERYTem</w:t>
            </w:r>
            <w:proofErr w:type="spellEnd"/>
          </w:p>
        </w:tc>
      </w:tr>
      <w:tr w:rsidR="000E1257" w:rsidRPr="000E1257" w14:paraId="09AF7324" w14:textId="77777777" w:rsidTr="1C8EE79D">
        <w:tc>
          <w:tcPr>
            <w:tcW w:w="1812" w:type="dxa"/>
          </w:tcPr>
          <w:p w14:paraId="111558B8" w14:textId="6CA7EF0D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innyDokumentNazwa</w:t>
            </w:r>
            <w:proofErr w:type="spellEnd"/>
          </w:p>
        </w:tc>
        <w:tc>
          <w:tcPr>
            <w:tcW w:w="1349" w:type="dxa"/>
          </w:tcPr>
          <w:p w14:paraId="7AF941B0" w14:textId="018AA689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4759FBA4" w14:textId="3F237CF5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  <w:proofErr w:type="spellEnd"/>
          </w:p>
        </w:tc>
        <w:tc>
          <w:tcPr>
            <w:tcW w:w="1134" w:type="dxa"/>
          </w:tcPr>
          <w:p w14:paraId="6217A269" w14:textId="4F7D9CC5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Paszport</w:t>
            </w:r>
          </w:p>
        </w:tc>
        <w:tc>
          <w:tcPr>
            <w:tcW w:w="3544" w:type="dxa"/>
          </w:tcPr>
          <w:p w14:paraId="3FBE7C32" w14:textId="20F407BC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Nazwa innego dokumentu pacjenta</w:t>
            </w:r>
          </w:p>
        </w:tc>
      </w:tr>
      <w:tr w:rsidR="000E1257" w:rsidRPr="000E1257" w14:paraId="7E193B8A" w14:textId="77777777" w:rsidTr="1C8EE79D">
        <w:tc>
          <w:tcPr>
            <w:tcW w:w="1812" w:type="dxa"/>
          </w:tcPr>
          <w:p w14:paraId="2AE0F1EA" w14:textId="4CD98CCA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innyDokumentNr</w:t>
            </w:r>
            <w:proofErr w:type="spellEnd"/>
          </w:p>
        </w:tc>
        <w:tc>
          <w:tcPr>
            <w:tcW w:w="1349" w:type="dxa"/>
          </w:tcPr>
          <w:p w14:paraId="12AD5C93" w14:textId="50FB04E3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1FC54095" w14:textId="48F75AB2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6D4B4B0D" w14:textId="545F3D86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ABC123</w:t>
            </w:r>
          </w:p>
        </w:tc>
        <w:tc>
          <w:tcPr>
            <w:tcW w:w="3544" w:type="dxa"/>
          </w:tcPr>
          <w:p w14:paraId="7C8B1107" w14:textId="64C815DE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Identyfikator innego dokumentu pacjenta</w:t>
            </w:r>
          </w:p>
        </w:tc>
      </w:tr>
      <w:tr w:rsidR="000E1257" w:rsidRPr="000E1257" w14:paraId="0868F9E2" w14:textId="77777777" w:rsidTr="1C8EE79D">
        <w:tc>
          <w:tcPr>
            <w:tcW w:w="1812" w:type="dxa"/>
          </w:tcPr>
          <w:p w14:paraId="290E2308" w14:textId="6AFBDDD5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obywatelstwoIdent</w:t>
            </w:r>
            <w:proofErr w:type="spellEnd"/>
          </w:p>
        </w:tc>
        <w:tc>
          <w:tcPr>
            <w:tcW w:w="1349" w:type="dxa"/>
          </w:tcPr>
          <w:p w14:paraId="1E62B42A" w14:textId="5B7A1BB4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Integer</w:t>
            </w:r>
            <w:proofErr w:type="spellEnd"/>
          </w:p>
        </w:tc>
        <w:tc>
          <w:tcPr>
            <w:tcW w:w="1370" w:type="dxa"/>
          </w:tcPr>
          <w:p w14:paraId="4BA662F5" w14:textId="5EFB64D2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92" w:author="Autor">
              <w:r w:rsidRPr="000E1257" w:rsidDel="00136163">
                <w:rPr>
                  <w:rFonts w:cstheme="minorHAnsi"/>
                  <w:color w:val="000000"/>
                  <w:sz w:val="20"/>
                  <w:szCs w:val="20"/>
                </w:rPr>
                <w:delText>Tak</w:delText>
              </w:r>
            </w:del>
            <w:ins w:id="93" w:author="Autor">
              <w:r w:rsidR="00136163">
                <w:rPr>
                  <w:rFonts w:cstheme="minorHAnsi"/>
                  <w:color w:val="000000"/>
                  <w:sz w:val="20"/>
                  <w:szCs w:val="20"/>
                </w:rPr>
                <w:t>Nie</w:t>
              </w:r>
            </w:ins>
          </w:p>
        </w:tc>
        <w:tc>
          <w:tcPr>
            <w:tcW w:w="1134" w:type="dxa"/>
          </w:tcPr>
          <w:p w14:paraId="492F3795" w14:textId="02766309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3544" w:type="dxa"/>
          </w:tcPr>
          <w:p w14:paraId="33741C28" w14:textId="5AF3DEF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 xml:space="preserve">Identyfikator obywatelstwa zgodnego z </w:t>
            </w:r>
            <w:del w:id="94" w:author="Autor">
              <w:r w:rsidRPr="000E1257" w:rsidDel="00136163">
                <w:rPr>
                  <w:rFonts w:cstheme="minorHAnsi"/>
                  <w:color w:val="000000"/>
                  <w:sz w:val="20"/>
                  <w:szCs w:val="20"/>
                </w:rPr>
                <w:delText>udsotępnionym</w:delText>
              </w:r>
            </w:del>
            <w:ins w:id="95" w:author="Autor">
              <w:r w:rsidR="00136163" w:rsidRPr="000E1257">
                <w:rPr>
                  <w:rFonts w:cstheme="minorHAnsi"/>
                  <w:color w:val="000000"/>
                  <w:sz w:val="20"/>
                  <w:szCs w:val="20"/>
                </w:rPr>
                <w:t>udostępnionym</w:t>
              </w:r>
            </w:ins>
            <w:r w:rsidRPr="000E1257">
              <w:rPr>
                <w:rFonts w:cstheme="minorHAnsi"/>
                <w:color w:val="000000"/>
                <w:sz w:val="20"/>
                <w:szCs w:val="20"/>
              </w:rPr>
              <w:t xml:space="preserve"> słownikiem </w:t>
            </w:r>
          </w:p>
        </w:tc>
      </w:tr>
      <w:tr w:rsidR="000E1257" w:rsidRPr="000E1257" w14:paraId="7BA38FE5" w14:textId="77777777" w:rsidTr="1C8EE79D">
        <w:tc>
          <w:tcPr>
            <w:tcW w:w="1812" w:type="dxa"/>
          </w:tcPr>
          <w:p w14:paraId="3E47144A" w14:textId="3A1BF0C8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dataUrodzeniaIdent</w:t>
            </w:r>
            <w:proofErr w:type="spellEnd"/>
          </w:p>
        </w:tc>
        <w:tc>
          <w:tcPr>
            <w:tcW w:w="1349" w:type="dxa"/>
          </w:tcPr>
          <w:p w14:paraId="47E235C5" w14:textId="5CF10C29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Integer</w:t>
            </w:r>
            <w:proofErr w:type="spellEnd"/>
          </w:p>
        </w:tc>
        <w:tc>
          <w:tcPr>
            <w:tcW w:w="1370" w:type="dxa"/>
          </w:tcPr>
          <w:p w14:paraId="4C35AD11" w14:textId="266C6321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14:paraId="423D5199" w14:textId="2723A17C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14:paraId="45702E0D" w14:textId="731D1698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Identyfikator rodzaju daty zgodny z u</w:t>
            </w:r>
            <w:ins w:id="96" w:author="Autor">
              <w:r w:rsidR="00136163" w:rsidRPr="000E1257">
                <w:rPr>
                  <w:rFonts w:cstheme="minorHAnsi"/>
                  <w:color w:val="000000"/>
                  <w:sz w:val="20"/>
                  <w:szCs w:val="20"/>
                </w:rPr>
                <w:t>dostępnionym</w:t>
              </w:r>
            </w:ins>
            <w:del w:id="97" w:author="Autor">
              <w:r w:rsidRPr="000E1257" w:rsidDel="00136163">
                <w:rPr>
                  <w:rFonts w:cstheme="minorHAnsi"/>
                  <w:color w:val="000000"/>
                  <w:sz w:val="20"/>
                  <w:szCs w:val="20"/>
                </w:rPr>
                <w:delText>dsotępnym</w:delText>
              </w:r>
            </w:del>
            <w:r w:rsidRPr="000E1257">
              <w:rPr>
                <w:rFonts w:cstheme="minorHAnsi"/>
                <w:color w:val="000000"/>
                <w:sz w:val="20"/>
                <w:szCs w:val="20"/>
              </w:rPr>
              <w:t xml:space="preserve"> słownikiem</w:t>
            </w:r>
          </w:p>
        </w:tc>
      </w:tr>
      <w:tr w:rsidR="000E1257" w:rsidRPr="000E1257" w14:paraId="421D63CD" w14:textId="77777777" w:rsidTr="1C8EE79D">
        <w:tc>
          <w:tcPr>
            <w:tcW w:w="1812" w:type="dxa"/>
          </w:tcPr>
          <w:p w14:paraId="4CD448F7" w14:textId="4784F7FB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dataUrodzenia</w:t>
            </w:r>
            <w:proofErr w:type="spellEnd"/>
          </w:p>
        </w:tc>
        <w:tc>
          <w:tcPr>
            <w:tcW w:w="1349" w:type="dxa"/>
          </w:tcPr>
          <w:p w14:paraId="0700007A" w14:textId="532A3F82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Tablica JSON</w:t>
            </w:r>
          </w:p>
        </w:tc>
        <w:tc>
          <w:tcPr>
            <w:tcW w:w="1370" w:type="dxa"/>
          </w:tcPr>
          <w:p w14:paraId="261F0C82" w14:textId="16D34A93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14:paraId="102F95F2" w14:textId="42E0B5E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[1948,10,10]</w:t>
            </w:r>
          </w:p>
        </w:tc>
        <w:tc>
          <w:tcPr>
            <w:tcW w:w="3544" w:type="dxa"/>
          </w:tcPr>
          <w:p w14:paraId="0C9819AB" w14:textId="41AF4A3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Data urodzenia pacjenta w formacie tablicy JSON w kolejności rok, miesiąc, dzień</w:t>
            </w:r>
          </w:p>
        </w:tc>
      </w:tr>
      <w:tr w:rsidR="000E1257" w:rsidRPr="000E1257" w14:paraId="0747D595" w14:textId="77777777" w:rsidTr="1C8EE79D">
        <w:tc>
          <w:tcPr>
            <w:tcW w:w="1812" w:type="dxa"/>
          </w:tcPr>
          <w:p w14:paraId="7C8A8F87" w14:textId="7CBEFE03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lastRenderedPageBreak/>
              <w:t>innyKodIcd10</w:t>
            </w:r>
          </w:p>
        </w:tc>
        <w:tc>
          <w:tcPr>
            <w:tcW w:w="1349" w:type="dxa"/>
          </w:tcPr>
          <w:p w14:paraId="6AB128FF" w14:textId="4623B7B8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Integer</w:t>
            </w:r>
            <w:proofErr w:type="spellEnd"/>
          </w:p>
        </w:tc>
        <w:tc>
          <w:tcPr>
            <w:tcW w:w="1370" w:type="dxa"/>
          </w:tcPr>
          <w:p w14:paraId="297EC1B0" w14:textId="634BE6C8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7ED94ADC" w14:textId="71E177CC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43196</w:t>
            </w:r>
          </w:p>
        </w:tc>
        <w:tc>
          <w:tcPr>
            <w:tcW w:w="3544" w:type="dxa"/>
          </w:tcPr>
          <w:p w14:paraId="7119D686" w14:textId="71BDB196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Identyfikator innego kodu ICD10 z udostępnionego słownika kodów ICD10</w:t>
            </w:r>
          </w:p>
        </w:tc>
      </w:tr>
      <w:tr w:rsidR="000E1257" w:rsidRPr="000E1257" w14:paraId="7BE988C8" w14:textId="77777777" w:rsidTr="1C8EE79D">
        <w:tc>
          <w:tcPr>
            <w:tcW w:w="1812" w:type="dxa"/>
          </w:tcPr>
          <w:p w14:paraId="69D97531" w14:textId="1552B7AA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icd10Zn4Ident</w:t>
            </w:r>
          </w:p>
        </w:tc>
        <w:tc>
          <w:tcPr>
            <w:tcW w:w="1349" w:type="dxa"/>
          </w:tcPr>
          <w:p w14:paraId="5671BE41" w14:textId="215CA51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Integer</w:t>
            </w:r>
            <w:proofErr w:type="spellEnd"/>
          </w:p>
        </w:tc>
        <w:tc>
          <w:tcPr>
            <w:tcW w:w="1370" w:type="dxa"/>
          </w:tcPr>
          <w:p w14:paraId="649C9B34" w14:textId="7A361CE6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66FB00B1" w14:textId="08FF9094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43198</w:t>
            </w:r>
          </w:p>
        </w:tc>
        <w:tc>
          <w:tcPr>
            <w:tcW w:w="3544" w:type="dxa"/>
          </w:tcPr>
          <w:p w14:paraId="4656683B" w14:textId="34CD6E19" w:rsidR="000E1257" w:rsidRPr="000E1257" w:rsidRDefault="00AE6804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98" w:author="Autor">
              <w:r w:rsidRPr="00AE6804">
                <w:rPr>
                  <w:rFonts w:cstheme="minorHAnsi"/>
                  <w:sz w:val="20"/>
                  <w:szCs w:val="20"/>
                  <w:lang w:eastAsia="pl-PL"/>
                </w:rPr>
                <w:t>ID wartości słownikowej dla kodu ICD10 o długości 5 znaków (z kropką)</w:t>
              </w:r>
            </w:ins>
          </w:p>
        </w:tc>
      </w:tr>
      <w:tr w:rsidR="000E1257" w:rsidRPr="000E1257" w14:paraId="51616FB8" w14:textId="77777777" w:rsidTr="1C8EE79D">
        <w:tc>
          <w:tcPr>
            <w:tcW w:w="1812" w:type="dxa"/>
          </w:tcPr>
          <w:p w14:paraId="49314955" w14:textId="4F5A3C55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icd10Dodatkowy</w:t>
            </w:r>
          </w:p>
        </w:tc>
        <w:tc>
          <w:tcPr>
            <w:tcW w:w="1349" w:type="dxa"/>
          </w:tcPr>
          <w:p w14:paraId="02D71248" w14:textId="53C9560E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Tablica JSON</w:t>
            </w:r>
          </w:p>
        </w:tc>
        <w:tc>
          <w:tcPr>
            <w:tcW w:w="1370" w:type="dxa"/>
          </w:tcPr>
          <w:p w14:paraId="0FE503D0" w14:textId="6DF7345F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5FD00A1F" w14:textId="3FA0FFD2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[43196,43198]</w:t>
            </w:r>
          </w:p>
        </w:tc>
        <w:tc>
          <w:tcPr>
            <w:tcW w:w="3544" w:type="dxa"/>
          </w:tcPr>
          <w:p w14:paraId="4B2123A6" w14:textId="1E82F6EE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Identyfikator dodatkowego kodu ICD10 z udostępnionego słownika kodów ICD10</w:t>
            </w:r>
          </w:p>
        </w:tc>
      </w:tr>
      <w:tr w:rsidR="000E1257" w:rsidRPr="000E1257" w14:paraId="6BF3E1FF" w14:textId="77777777" w:rsidTr="1C8EE79D">
        <w:tc>
          <w:tcPr>
            <w:tcW w:w="1812" w:type="dxa"/>
          </w:tcPr>
          <w:p w14:paraId="2207CC93" w14:textId="2147C18F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rozpoznaniePodejrzenieIdent</w:t>
            </w:r>
            <w:proofErr w:type="spellEnd"/>
          </w:p>
        </w:tc>
        <w:tc>
          <w:tcPr>
            <w:tcW w:w="1349" w:type="dxa"/>
          </w:tcPr>
          <w:p w14:paraId="203FD801" w14:textId="58D94E29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Integer</w:t>
            </w:r>
            <w:proofErr w:type="spellEnd"/>
          </w:p>
        </w:tc>
        <w:tc>
          <w:tcPr>
            <w:tcW w:w="1370" w:type="dxa"/>
          </w:tcPr>
          <w:p w14:paraId="4C4E6578" w14:textId="5B71BBD1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99" w:author="Autor">
              <w:r w:rsidRPr="000E1257" w:rsidDel="00B56749">
                <w:rPr>
                  <w:rFonts w:cstheme="minorHAnsi"/>
                  <w:color w:val="000000"/>
                  <w:sz w:val="20"/>
                  <w:szCs w:val="20"/>
                </w:rPr>
                <w:delText>Tak</w:delText>
              </w:r>
            </w:del>
            <w:ins w:id="100" w:author="Autor">
              <w:r w:rsidR="00B56749">
                <w:rPr>
                  <w:rFonts w:cstheme="minorHAnsi"/>
                  <w:color w:val="000000"/>
                  <w:sz w:val="20"/>
                  <w:szCs w:val="20"/>
                </w:rPr>
                <w:t>Nie</w:t>
              </w:r>
            </w:ins>
          </w:p>
        </w:tc>
        <w:tc>
          <w:tcPr>
            <w:tcW w:w="1134" w:type="dxa"/>
          </w:tcPr>
          <w:p w14:paraId="769794E4" w14:textId="2592E67F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14:paraId="3037E90A" w14:textId="0FA16650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Identyfikator kodu rozpoznania bądź podejrzenia zgodny z udostępnionym słownikiem</w:t>
            </w:r>
          </w:p>
        </w:tc>
      </w:tr>
      <w:tr w:rsidR="000E1257" w:rsidRPr="000E1257" w14:paraId="70BAA61B" w14:textId="77777777" w:rsidTr="1C8EE79D">
        <w:tc>
          <w:tcPr>
            <w:tcW w:w="1812" w:type="dxa"/>
          </w:tcPr>
          <w:p w14:paraId="0631EAC7" w14:textId="3DDECC2D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rozpoznaniePodejrzenieData</w:t>
            </w:r>
            <w:proofErr w:type="spellEnd"/>
          </w:p>
        </w:tc>
        <w:tc>
          <w:tcPr>
            <w:tcW w:w="1349" w:type="dxa"/>
          </w:tcPr>
          <w:p w14:paraId="44088093" w14:textId="274BAE45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Tablica JSON</w:t>
            </w:r>
          </w:p>
        </w:tc>
        <w:tc>
          <w:tcPr>
            <w:tcW w:w="1370" w:type="dxa"/>
          </w:tcPr>
          <w:p w14:paraId="15396EA8" w14:textId="1D695154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14:paraId="5756E20B" w14:textId="6C61C932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[2021,10,10]</w:t>
            </w:r>
          </w:p>
        </w:tc>
        <w:tc>
          <w:tcPr>
            <w:tcW w:w="3544" w:type="dxa"/>
          </w:tcPr>
          <w:p w14:paraId="3B2AB6FC" w14:textId="7E708084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Data wykrycia podejrzenia</w:t>
            </w:r>
          </w:p>
        </w:tc>
      </w:tr>
      <w:tr w:rsidR="000E1257" w:rsidRPr="000E1257" w14:paraId="26FB47CA" w14:textId="77777777" w:rsidTr="1C8EE79D">
        <w:tc>
          <w:tcPr>
            <w:tcW w:w="1812" w:type="dxa"/>
          </w:tcPr>
          <w:p w14:paraId="43833B5E" w14:textId="3CFF43CF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rozpoznaniePodejrzenieObjawyKliniczne</w:t>
            </w:r>
            <w:proofErr w:type="spellEnd"/>
          </w:p>
        </w:tc>
        <w:tc>
          <w:tcPr>
            <w:tcW w:w="1349" w:type="dxa"/>
          </w:tcPr>
          <w:p w14:paraId="1C894BCF" w14:textId="27D93FC8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5A2E02B0" w14:textId="5601562B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101" w:author="Autor">
              <w:r w:rsidRPr="000E1257" w:rsidDel="00153297">
                <w:rPr>
                  <w:rFonts w:cstheme="minorHAnsi"/>
                  <w:color w:val="000000"/>
                  <w:sz w:val="20"/>
                  <w:szCs w:val="20"/>
                </w:rPr>
                <w:delText>Tak</w:delText>
              </w:r>
            </w:del>
            <w:ins w:id="102" w:author="Autor">
              <w:r w:rsidR="00153297">
                <w:rPr>
                  <w:rFonts w:cstheme="minorHAnsi"/>
                  <w:color w:val="000000"/>
                  <w:sz w:val="20"/>
                  <w:szCs w:val="20"/>
                </w:rPr>
                <w:t>Nie</w:t>
              </w:r>
            </w:ins>
          </w:p>
        </w:tc>
        <w:tc>
          <w:tcPr>
            <w:tcW w:w="1134" w:type="dxa"/>
          </w:tcPr>
          <w:p w14:paraId="322A0682" w14:textId="44AE10DD" w:rsidR="000E1257" w:rsidRPr="000E1257" w:rsidRDefault="00933D12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03" w:author="Autor">
              <w:r w:rsidRPr="00933D12">
                <w:rPr>
                  <w:rFonts w:cstheme="minorHAnsi"/>
                  <w:sz w:val="20"/>
                  <w:szCs w:val="20"/>
                  <w:lang w:eastAsia="pl-PL"/>
                </w:rPr>
                <w:t>gorączka</w:t>
              </w:r>
            </w:ins>
          </w:p>
        </w:tc>
        <w:tc>
          <w:tcPr>
            <w:tcW w:w="3544" w:type="dxa"/>
          </w:tcPr>
          <w:p w14:paraId="11488AA3" w14:textId="3A3F7DF1" w:rsidR="000E1257" w:rsidRPr="000E1257" w:rsidRDefault="007E2165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04" w:author="Autor">
              <w:r w:rsidRPr="007E2165">
                <w:rPr>
                  <w:rFonts w:cstheme="minorHAnsi"/>
                  <w:color w:val="000000"/>
                  <w:sz w:val="20"/>
                  <w:szCs w:val="20"/>
                </w:rPr>
                <w:t xml:space="preserve">Objawy kliniczne - jeżeli przesłana wartość jest pusta (pusty string, nie </w:t>
              </w:r>
              <w:proofErr w:type="spellStart"/>
              <w:r w:rsidRPr="007E2165">
                <w:rPr>
                  <w:rFonts w:cstheme="minorHAnsi"/>
                  <w:color w:val="000000"/>
                  <w:sz w:val="20"/>
                  <w:szCs w:val="20"/>
                </w:rPr>
                <w:t>null</w:t>
              </w:r>
              <w:proofErr w:type="spellEnd"/>
              <w:r w:rsidRPr="007E2165">
                <w:rPr>
                  <w:rFonts w:cstheme="minorHAnsi"/>
                  <w:color w:val="000000"/>
                  <w:sz w:val="20"/>
                  <w:szCs w:val="20"/>
                </w:rPr>
                <w:t>) to uznajemy, że występuje dany objaw bez wpisywania konkretnego objawu</w:t>
              </w:r>
            </w:ins>
            <w:del w:id="105" w:author="Autor">
              <w:r w:rsidR="000E1257" w:rsidRPr="000E1257" w:rsidDel="007E2165">
                <w:rPr>
                  <w:rFonts w:cstheme="minorHAnsi"/>
                  <w:color w:val="000000"/>
                  <w:sz w:val="20"/>
                  <w:szCs w:val="20"/>
                </w:rPr>
                <w:delText>Wskazanie rozpoznania podejrzenia</w:delText>
              </w:r>
            </w:del>
          </w:p>
        </w:tc>
      </w:tr>
      <w:tr w:rsidR="000E1257" w:rsidRPr="000E1257" w14:paraId="0404660A" w14:textId="77777777" w:rsidTr="1C8EE79D">
        <w:tc>
          <w:tcPr>
            <w:tcW w:w="1812" w:type="dxa"/>
          </w:tcPr>
          <w:p w14:paraId="10FDC92F" w14:textId="7EA1D42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rozpoznaniePodejrzenieBadaniaSerologiczne</w:t>
            </w:r>
            <w:proofErr w:type="spellEnd"/>
          </w:p>
        </w:tc>
        <w:tc>
          <w:tcPr>
            <w:tcW w:w="1349" w:type="dxa"/>
          </w:tcPr>
          <w:p w14:paraId="731BB769" w14:textId="2154D0FC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09581ED9" w14:textId="586BC762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106" w:author="Autor">
              <w:r w:rsidRPr="000E1257" w:rsidDel="007E2165">
                <w:rPr>
                  <w:rFonts w:cstheme="minorHAnsi"/>
                  <w:color w:val="000000"/>
                  <w:sz w:val="20"/>
                  <w:szCs w:val="20"/>
                </w:rPr>
                <w:delText>Tak</w:delText>
              </w:r>
            </w:del>
            <w:ins w:id="107" w:author="Autor">
              <w:r w:rsidR="007E2165">
                <w:rPr>
                  <w:rFonts w:cstheme="minorHAnsi"/>
                  <w:color w:val="000000"/>
                  <w:sz w:val="20"/>
                  <w:szCs w:val="20"/>
                </w:rPr>
                <w:t>Nie</w:t>
              </w:r>
            </w:ins>
          </w:p>
        </w:tc>
        <w:tc>
          <w:tcPr>
            <w:tcW w:w="1134" w:type="dxa"/>
          </w:tcPr>
          <w:p w14:paraId="14A42D4C" w14:textId="1D300F50" w:rsidR="000E1257" w:rsidRPr="000E1257" w:rsidRDefault="007E2165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ins w:id="108" w:author="Autor">
              <w:r w:rsidRPr="007E2165">
                <w:rPr>
                  <w:rFonts w:cstheme="minorHAnsi"/>
                  <w:sz w:val="20"/>
                  <w:szCs w:val="20"/>
                  <w:lang w:eastAsia="pl-PL"/>
                </w:rPr>
                <w:t>IgaA</w:t>
              </w:r>
              <w:proofErr w:type="spellEnd"/>
              <w:r w:rsidRPr="007E2165">
                <w:rPr>
                  <w:rFonts w:cstheme="minorHAnsi"/>
                  <w:sz w:val="20"/>
                  <w:szCs w:val="20"/>
                  <w:lang w:eastAsia="pl-PL"/>
                </w:rPr>
                <w:t xml:space="preserve"> </w:t>
              </w:r>
              <w:proofErr w:type="spellStart"/>
              <w:r w:rsidRPr="007E2165">
                <w:rPr>
                  <w:rFonts w:cstheme="minorHAnsi"/>
                  <w:sz w:val="20"/>
                  <w:szCs w:val="20"/>
                  <w:lang w:eastAsia="pl-PL"/>
                </w:rPr>
                <w:t>IgaM</w:t>
              </w:r>
            </w:ins>
            <w:proofErr w:type="spellEnd"/>
          </w:p>
        </w:tc>
        <w:tc>
          <w:tcPr>
            <w:tcW w:w="3544" w:type="dxa"/>
          </w:tcPr>
          <w:p w14:paraId="796A7481" w14:textId="01CCF82B" w:rsidR="000E1257" w:rsidRPr="000E1257" w:rsidRDefault="007E2165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09" w:author="Autor">
              <w:r w:rsidRPr="007E2165">
                <w:rPr>
                  <w:rFonts w:cstheme="minorHAnsi"/>
                  <w:sz w:val="20"/>
                  <w:szCs w:val="20"/>
                  <w:lang w:eastAsia="pl-PL"/>
                </w:rPr>
                <w:t xml:space="preserve">Badania serologiczne - jeżeli przesłana wartość jest pusta (pusty string, nie </w:t>
              </w:r>
              <w:proofErr w:type="spellStart"/>
              <w:r w:rsidRPr="007E2165">
                <w:rPr>
                  <w:rFonts w:cstheme="minorHAnsi"/>
                  <w:sz w:val="20"/>
                  <w:szCs w:val="20"/>
                  <w:lang w:eastAsia="pl-PL"/>
                </w:rPr>
                <w:t>null</w:t>
              </w:r>
              <w:proofErr w:type="spellEnd"/>
              <w:r w:rsidRPr="007E2165">
                <w:rPr>
                  <w:rFonts w:cstheme="minorHAnsi"/>
                  <w:sz w:val="20"/>
                  <w:szCs w:val="20"/>
                  <w:lang w:eastAsia="pl-PL"/>
                </w:rPr>
                <w:t>) to uznajemy, że występuje dane badanie bez wpisywania konkretnego badania</w:t>
              </w:r>
            </w:ins>
          </w:p>
        </w:tc>
      </w:tr>
      <w:tr w:rsidR="000E1257" w:rsidRPr="000E1257" w14:paraId="4E454694" w14:textId="77777777" w:rsidTr="1C8EE79D">
        <w:tc>
          <w:tcPr>
            <w:tcW w:w="1812" w:type="dxa"/>
          </w:tcPr>
          <w:p w14:paraId="37CB33C6" w14:textId="743CB6F3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rozpoznaniePodejrzenieBadaniaMikrobiologiczne</w:t>
            </w:r>
            <w:proofErr w:type="spellEnd"/>
          </w:p>
        </w:tc>
        <w:tc>
          <w:tcPr>
            <w:tcW w:w="1349" w:type="dxa"/>
          </w:tcPr>
          <w:p w14:paraId="098DF7DE" w14:textId="58438C86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266AB752" w14:textId="7A490994" w:rsidR="000E1257" w:rsidRPr="000E1257" w:rsidRDefault="00933D12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10" w:author="Autor">
              <w:r>
                <w:rPr>
                  <w:rFonts w:cstheme="minorHAnsi"/>
                  <w:color w:val="000000"/>
                  <w:sz w:val="20"/>
                  <w:szCs w:val="20"/>
                </w:rPr>
                <w:t>Nie</w:t>
              </w:r>
            </w:ins>
            <w:del w:id="111" w:author="Autor">
              <w:r w:rsidR="000E1257" w:rsidRPr="000E1257" w:rsidDel="00933D12">
                <w:rPr>
                  <w:rFonts w:cstheme="minorHAnsi"/>
                  <w:color w:val="000000"/>
                  <w:sz w:val="20"/>
                  <w:szCs w:val="20"/>
                </w:rPr>
                <w:delText>Tak</w:delText>
              </w:r>
            </w:del>
          </w:p>
        </w:tc>
        <w:tc>
          <w:tcPr>
            <w:tcW w:w="1134" w:type="dxa"/>
          </w:tcPr>
          <w:p w14:paraId="67079D0D" w14:textId="6AE1B630" w:rsidR="000E1257" w:rsidRPr="000E1257" w:rsidRDefault="00933D12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12" w:author="Autor">
              <w:r w:rsidRPr="00933D12">
                <w:rPr>
                  <w:rFonts w:cstheme="minorHAnsi"/>
                  <w:sz w:val="20"/>
                  <w:szCs w:val="20"/>
                  <w:lang w:eastAsia="pl-PL"/>
                </w:rPr>
                <w:t xml:space="preserve">wymaz z </w:t>
              </w:r>
              <w:proofErr w:type="spellStart"/>
              <w:r w:rsidRPr="00933D12">
                <w:rPr>
                  <w:rFonts w:cstheme="minorHAnsi"/>
                  <w:sz w:val="20"/>
                  <w:szCs w:val="20"/>
                  <w:lang w:eastAsia="pl-PL"/>
                </w:rPr>
                <w:t>nosorgardzieli</w:t>
              </w:r>
            </w:ins>
            <w:proofErr w:type="spellEnd"/>
          </w:p>
        </w:tc>
        <w:tc>
          <w:tcPr>
            <w:tcW w:w="3544" w:type="dxa"/>
          </w:tcPr>
          <w:p w14:paraId="2A20FAE1" w14:textId="05E1965E" w:rsidR="000E1257" w:rsidRPr="000E1257" w:rsidRDefault="00933D12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13" w:author="Autor">
              <w:r w:rsidRPr="00933D12">
                <w:rPr>
                  <w:rFonts w:cstheme="minorHAnsi"/>
                  <w:sz w:val="20"/>
                  <w:szCs w:val="20"/>
                  <w:lang w:eastAsia="pl-PL"/>
                </w:rPr>
                <w:t xml:space="preserve">Badania mikrobiologiczne - jeżeli przesłana wartość jest pusta (pusty string, nie </w:t>
              </w:r>
              <w:proofErr w:type="spellStart"/>
              <w:r w:rsidRPr="00933D12">
                <w:rPr>
                  <w:rFonts w:cstheme="minorHAnsi"/>
                  <w:sz w:val="20"/>
                  <w:szCs w:val="20"/>
                  <w:lang w:eastAsia="pl-PL"/>
                </w:rPr>
                <w:t>null</w:t>
              </w:r>
              <w:proofErr w:type="spellEnd"/>
              <w:r w:rsidRPr="00933D12">
                <w:rPr>
                  <w:rFonts w:cstheme="minorHAnsi"/>
                  <w:sz w:val="20"/>
                  <w:szCs w:val="20"/>
                  <w:lang w:eastAsia="pl-PL"/>
                </w:rPr>
                <w:t>) to uznajemy, że występuje dane badanie bez wpisywania konkretnego badania</w:t>
              </w:r>
            </w:ins>
          </w:p>
        </w:tc>
      </w:tr>
      <w:tr w:rsidR="000E1257" w:rsidRPr="000E1257" w14:paraId="3B4DEFD1" w14:textId="77777777" w:rsidTr="1C8EE79D">
        <w:tc>
          <w:tcPr>
            <w:tcW w:w="1812" w:type="dxa"/>
          </w:tcPr>
          <w:p w14:paraId="52B1887C" w14:textId="7C3FBA69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rozpoznaniePodejrzenieBadaniaMolekularne</w:t>
            </w:r>
            <w:proofErr w:type="spellEnd"/>
          </w:p>
        </w:tc>
        <w:tc>
          <w:tcPr>
            <w:tcW w:w="1349" w:type="dxa"/>
          </w:tcPr>
          <w:p w14:paraId="7FCDEC63" w14:textId="33DF52D8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19F28F06" w14:textId="08FA8FF1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114" w:author="Autor">
              <w:r w:rsidRPr="000E1257" w:rsidDel="00933D12">
                <w:rPr>
                  <w:rFonts w:cstheme="minorHAnsi"/>
                  <w:color w:val="000000"/>
                  <w:sz w:val="20"/>
                  <w:szCs w:val="20"/>
                </w:rPr>
                <w:delText>Tak</w:delText>
              </w:r>
            </w:del>
            <w:ins w:id="115" w:author="Autor">
              <w:r w:rsidR="00933D12">
                <w:rPr>
                  <w:rFonts w:cstheme="minorHAnsi"/>
                  <w:color w:val="000000"/>
                  <w:sz w:val="20"/>
                  <w:szCs w:val="20"/>
                </w:rPr>
                <w:t>Nie</w:t>
              </w:r>
            </w:ins>
          </w:p>
        </w:tc>
        <w:tc>
          <w:tcPr>
            <w:tcW w:w="1134" w:type="dxa"/>
          </w:tcPr>
          <w:p w14:paraId="096592CE" w14:textId="3A6A3C2B" w:rsidR="000E1257" w:rsidRPr="000E1257" w:rsidRDefault="00933D12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16" w:author="Autor">
              <w:r w:rsidRPr="00933D12">
                <w:rPr>
                  <w:rFonts w:cstheme="minorHAnsi"/>
                  <w:sz w:val="20"/>
                  <w:szCs w:val="20"/>
                  <w:lang w:eastAsia="pl-PL"/>
                </w:rPr>
                <w:t>PCR</w:t>
              </w:r>
            </w:ins>
          </w:p>
        </w:tc>
        <w:tc>
          <w:tcPr>
            <w:tcW w:w="3544" w:type="dxa"/>
          </w:tcPr>
          <w:p w14:paraId="18BD901A" w14:textId="7C274DBE" w:rsidR="000E1257" w:rsidRPr="000E1257" w:rsidRDefault="00933D12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17" w:author="Autor">
              <w:r w:rsidRPr="00933D12">
                <w:rPr>
                  <w:rFonts w:cstheme="minorHAnsi"/>
                  <w:sz w:val="20"/>
                  <w:szCs w:val="20"/>
                  <w:lang w:eastAsia="pl-PL"/>
                </w:rPr>
                <w:t xml:space="preserve">Badania molekularne - jeżeli przesłana wartość jest pusta (pusty string, nie </w:t>
              </w:r>
              <w:proofErr w:type="spellStart"/>
              <w:r w:rsidRPr="00933D12">
                <w:rPr>
                  <w:rFonts w:cstheme="minorHAnsi"/>
                  <w:sz w:val="20"/>
                  <w:szCs w:val="20"/>
                  <w:lang w:eastAsia="pl-PL"/>
                </w:rPr>
                <w:t>null</w:t>
              </w:r>
              <w:proofErr w:type="spellEnd"/>
              <w:r w:rsidRPr="00933D12">
                <w:rPr>
                  <w:rFonts w:cstheme="minorHAnsi"/>
                  <w:sz w:val="20"/>
                  <w:szCs w:val="20"/>
                  <w:lang w:eastAsia="pl-PL"/>
                </w:rPr>
                <w:t>) to uznajemy, że występuje dane badanie bez wpisywania konkretnego badania</w:t>
              </w:r>
            </w:ins>
          </w:p>
        </w:tc>
      </w:tr>
      <w:tr w:rsidR="000E1257" w:rsidRPr="000E1257" w14:paraId="11BF95A8" w14:textId="77777777" w:rsidTr="1C8EE79D">
        <w:tc>
          <w:tcPr>
            <w:tcW w:w="1812" w:type="dxa"/>
          </w:tcPr>
          <w:p w14:paraId="37F5EB82" w14:textId="76EB770F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lastRenderedPageBreak/>
              <w:t>rozpoznaniePodejrzenieInneBadaniaLaboratoryjne</w:t>
            </w:r>
            <w:proofErr w:type="spellEnd"/>
          </w:p>
        </w:tc>
        <w:tc>
          <w:tcPr>
            <w:tcW w:w="1349" w:type="dxa"/>
          </w:tcPr>
          <w:p w14:paraId="7058B81C" w14:textId="42438165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169BFADE" w14:textId="778562A2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118" w:author="Autor">
              <w:r w:rsidRPr="000E1257" w:rsidDel="00933D12">
                <w:rPr>
                  <w:rFonts w:cstheme="minorHAnsi"/>
                  <w:color w:val="000000"/>
                  <w:sz w:val="20"/>
                  <w:szCs w:val="20"/>
                </w:rPr>
                <w:delText>Tak</w:delText>
              </w:r>
            </w:del>
            <w:ins w:id="119" w:author="Autor">
              <w:r w:rsidR="00933D12">
                <w:rPr>
                  <w:rFonts w:cstheme="minorHAnsi"/>
                  <w:color w:val="000000"/>
                  <w:sz w:val="20"/>
                  <w:szCs w:val="20"/>
                </w:rPr>
                <w:t>Nie</w:t>
              </w:r>
            </w:ins>
          </w:p>
        </w:tc>
        <w:tc>
          <w:tcPr>
            <w:tcW w:w="1134" w:type="dxa"/>
          </w:tcPr>
          <w:p w14:paraId="78F3D150" w14:textId="7410E370" w:rsidR="000E1257" w:rsidRPr="000E1257" w:rsidRDefault="00D9659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20" w:author="Autor">
              <w:r w:rsidRPr="00D96597">
                <w:rPr>
                  <w:rFonts w:cstheme="minorHAnsi"/>
                  <w:sz w:val="20"/>
                  <w:szCs w:val="20"/>
                  <w:lang w:eastAsia="pl-PL"/>
                </w:rPr>
                <w:t>banie ogólne krwi</w:t>
              </w:r>
            </w:ins>
          </w:p>
        </w:tc>
        <w:tc>
          <w:tcPr>
            <w:tcW w:w="3544" w:type="dxa"/>
          </w:tcPr>
          <w:p w14:paraId="3CB1F2E2" w14:textId="5C7F3E30" w:rsidR="000E1257" w:rsidRPr="000E1257" w:rsidRDefault="00D9659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21" w:author="Autor">
              <w:r w:rsidRPr="00D96597">
                <w:rPr>
                  <w:rFonts w:cstheme="minorHAnsi"/>
                  <w:sz w:val="20"/>
                  <w:szCs w:val="20"/>
                  <w:lang w:eastAsia="pl-PL"/>
                </w:rPr>
                <w:t xml:space="preserve">Inne badania laboratoryjne - jeżeli przesłana wartość jest pusta (pusty string, nie </w:t>
              </w:r>
              <w:proofErr w:type="spellStart"/>
              <w:r w:rsidRPr="00D96597">
                <w:rPr>
                  <w:rFonts w:cstheme="minorHAnsi"/>
                  <w:sz w:val="20"/>
                  <w:szCs w:val="20"/>
                  <w:lang w:eastAsia="pl-PL"/>
                </w:rPr>
                <w:t>null</w:t>
              </w:r>
              <w:proofErr w:type="spellEnd"/>
              <w:r w:rsidRPr="00D96597">
                <w:rPr>
                  <w:rFonts w:cstheme="minorHAnsi"/>
                  <w:sz w:val="20"/>
                  <w:szCs w:val="20"/>
                  <w:lang w:eastAsia="pl-PL"/>
                </w:rPr>
                <w:t>) to uznajemy, że występuje dane badanie bez wpisywania konkretnego badania</w:t>
              </w:r>
            </w:ins>
          </w:p>
        </w:tc>
      </w:tr>
      <w:tr w:rsidR="000E1257" w:rsidRPr="000E1257" w14:paraId="7353DFA6" w14:textId="77777777" w:rsidTr="1C8EE79D">
        <w:tc>
          <w:tcPr>
            <w:tcW w:w="1812" w:type="dxa"/>
          </w:tcPr>
          <w:p w14:paraId="7DDD016E" w14:textId="38BA3F0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rozpoznaniePodejrzeniePrzeslankiEpidemiologiczne</w:t>
            </w:r>
            <w:proofErr w:type="spellEnd"/>
          </w:p>
        </w:tc>
        <w:tc>
          <w:tcPr>
            <w:tcW w:w="1349" w:type="dxa"/>
          </w:tcPr>
          <w:p w14:paraId="228CCA08" w14:textId="5C10B500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0E2F4C22" w14:textId="161FC26F" w:rsidR="000E1257" w:rsidRPr="000E1257" w:rsidRDefault="00D9659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22" w:author="Autor">
              <w:r>
                <w:rPr>
                  <w:rFonts w:cstheme="minorHAnsi"/>
                  <w:color w:val="000000"/>
                  <w:sz w:val="20"/>
                  <w:szCs w:val="20"/>
                </w:rPr>
                <w:t>Nie</w:t>
              </w:r>
            </w:ins>
            <w:del w:id="123" w:author="Autor">
              <w:r w:rsidR="000E1257" w:rsidRPr="000E1257" w:rsidDel="00D96597">
                <w:rPr>
                  <w:rFonts w:cstheme="minorHAnsi"/>
                  <w:color w:val="000000"/>
                  <w:sz w:val="20"/>
                  <w:szCs w:val="20"/>
                </w:rPr>
                <w:delText>Tak</w:delText>
              </w:r>
            </w:del>
          </w:p>
        </w:tc>
        <w:tc>
          <w:tcPr>
            <w:tcW w:w="1134" w:type="dxa"/>
          </w:tcPr>
          <w:p w14:paraId="478862CF" w14:textId="2F655D73" w:rsidR="000E1257" w:rsidRPr="000E1257" w:rsidRDefault="00620E4F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ins w:id="124" w:author="Autor">
              <w:r w:rsidRPr="00620E4F">
                <w:rPr>
                  <w:rFonts w:cstheme="minorHAnsi"/>
                  <w:sz w:val="20"/>
                  <w:szCs w:val="20"/>
                  <w:lang w:eastAsia="pl-PL"/>
                </w:rPr>
                <w:t>duza</w:t>
              </w:r>
              <w:proofErr w:type="spellEnd"/>
              <w:r w:rsidRPr="00620E4F">
                <w:rPr>
                  <w:rFonts w:cstheme="minorHAnsi"/>
                  <w:sz w:val="20"/>
                  <w:szCs w:val="20"/>
                  <w:lang w:eastAsia="pl-PL"/>
                </w:rPr>
                <w:t xml:space="preserve"> liczba przypadków</w:t>
              </w:r>
            </w:ins>
          </w:p>
        </w:tc>
        <w:tc>
          <w:tcPr>
            <w:tcW w:w="3544" w:type="dxa"/>
          </w:tcPr>
          <w:p w14:paraId="56436A5A" w14:textId="5AB74B72" w:rsidR="000E1257" w:rsidRPr="000E1257" w:rsidRDefault="00D9659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25" w:author="Autor">
              <w:r w:rsidRPr="00D96597">
                <w:rPr>
                  <w:rFonts w:cstheme="minorHAnsi"/>
                  <w:sz w:val="20"/>
                  <w:szCs w:val="20"/>
                  <w:lang w:eastAsia="pl-PL"/>
                </w:rPr>
                <w:t xml:space="preserve">Przesłanki epidemiologiczne - jeżeli przesłana wartość jest pusta (pusty string, nie </w:t>
              </w:r>
              <w:proofErr w:type="spellStart"/>
              <w:r w:rsidRPr="00D96597">
                <w:rPr>
                  <w:rFonts w:cstheme="minorHAnsi"/>
                  <w:sz w:val="20"/>
                  <w:szCs w:val="20"/>
                  <w:lang w:eastAsia="pl-PL"/>
                </w:rPr>
                <w:t>null</w:t>
              </w:r>
              <w:proofErr w:type="spellEnd"/>
              <w:r w:rsidRPr="00D96597">
                <w:rPr>
                  <w:rFonts w:cstheme="minorHAnsi"/>
                  <w:sz w:val="20"/>
                  <w:szCs w:val="20"/>
                  <w:lang w:eastAsia="pl-PL"/>
                </w:rPr>
                <w:t>) to uznajemy, że występuje dana przesłanka bez wpisywania konkretnego przesłanki</w:t>
              </w:r>
            </w:ins>
          </w:p>
        </w:tc>
      </w:tr>
      <w:tr w:rsidR="000E1257" w:rsidRPr="000E1257" w14:paraId="5F065DC2" w14:textId="77777777" w:rsidTr="1C8EE79D">
        <w:tc>
          <w:tcPr>
            <w:tcW w:w="1812" w:type="dxa"/>
          </w:tcPr>
          <w:p w14:paraId="73B7E527" w14:textId="02FD8290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rozpoznaniePodejrzenieInnaPodstawaRozpozn</w:t>
            </w:r>
            <w:proofErr w:type="spellEnd"/>
          </w:p>
        </w:tc>
        <w:tc>
          <w:tcPr>
            <w:tcW w:w="1349" w:type="dxa"/>
          </w:tcPr>
          <w:p w14:paraId="70DF0120" w14:textId="5286835C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363B217C" w14:textId="62CE272C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126" w:author="Autor">
              <w:r w:rsidRPr="000E1257" w:rsidDel="00620E4F">
                <w:rPr>
                  <w:rFonts w:cstheme="minorHAnsi"/>
                  <w:color w:val="000000"/>
                  <w:sz w:val="20"/>
                  <w:szCs w:val="20"/>
                </w:rPr>
                <w:delText>Tak</w:delText>
              </w:r>
            </w:del>
            <w:ins w:id="127" w:author="Autor">
              <w:r w:rsidR="00620E4F">
                <w:rPr>
                  <w:rFonts w:cstheme="minorHAnsi"/>
                  <w:color w:val="000000"/>
                  <w:sz w:val="20"/>
                  <w:szCs w:val="20"/>
                </w:rPr>
                <w:t>Nie</w:t>
              </w:r>
            </w:ins>
          </w:p>
        </w:tc>
        <w:tc>
          <w:tcPr>
            <w:tcW w:w="1134" w:type="dxa"/>
          </w:tcPr>
          <w:p w14:paraId="15806B70" w14:textId="3A59CACD" w:rsidR="000E1257" w:rsidRPr="000E1257" w:rsidRDefault="00620E4F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28" w:author="Autor">
              <w:r w:rsidRPr="00620E4F">
                <w:rPr>
                  <w:rFonts w:cstheme="minorHAnsi"/>
                  <w:sz w:val="20"/>
                  <w:szCs w:val="20"/>
                  <w:lang w:eastAsia="pl-PL"/>
                </w:rPr>
                <w:t>inna</w:t>
              </w:r>
            </w:ins>
          </w:p>
        </w:tc>
        <w:tc>
          <w:tcPr>
            <w:tcW w:w="3544" w:type="dxa"/>
          </w:tcPr>
          <w:p w14:paraId="7AA675E9" w14:textId="5C38F26D" w:rsidR="000E1257" w:rsidRPr="000E1257" w:rsidRDefault="00620E4F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29" w:author="Autor">
              <w:r w:rsidRPr="00620E4F">
                <w:rPr>
                  <w:rFonts w:cstheme="minorHAnsi"/>
                  <w:sz w:val="20"/>
                  <w:szCs w:val="20"/>
                  <w:lang w:eastAsia="pl-PL"/>
                </w:rPr>
                <w:t xml:space="preserve">Inna podstawa </w:t>
              </w:r>
              <w:proofErr w:type="spellStart"/>
              <w:r w:rsidRPr="00620E4F">
                <w:rPr>
                  <w:rFonts w:cstheme="minorHAnsi"/>
                  <w:sz w:val="20"/>
                  <w:szCs w:val="20"/>
                  <w:lang w:eastAsia="pl-PL"/>
                </w:rPr>
                <w:t>rozpozniania</w:t>
              </w:r>
              <w:proofErr w:type="spellEnd"/>
              <w:r w:rsidRPr="00620E4F">
                <w:rPr>
                  <w:rFonts w:cstheme="minorHAnsi"/>
                  <w:sz w:val="20"/>
                  <w:szCs w:val="20"/>
                  <w:lang w:eastAsia="pl-PL"/>
                </w:rPr>
                <w:t xml:space="preserve"> - jeżeli przesłana wartość jest pusta (pusty string, nie </w:t>
              </w:r>
              <w:proofErr w:type="spellStart"/>
              <w:r w:rsidRPr="00620E4F">
                <w:rPr>
                  <w:rFonts w:cstheme="minorHAnsi"/>
                  <w:sz w:val="20"/>
                  <w:szCs w:val="20"/>
                  <w:lang w:eastAsia="pl-PL"/>
                </w:rPr>
                <w:t>null</w:t>
              </w:r>
              <w:proofErr w:type="spellEnd"/>
              <w:r w:rsidRPr="00620E4F">
                <w:rPr>
                  <w:rFonts w:cstheme="minorHAnsi"/>
                  <w:sz w:val="20"/>
                  <w:szCs w:val="20"/>
                  <w:lang w:eastAsia="pl-PL"/>
                </w:rPr>
                <w:t>) to uznajemy, że występuje dana podstawa rozpoznania bez wpisywania konkretnej podstawy</w:t>
              </w:r>
            </w:ins>
          </w:p>
        </w:tc>
      </w:tr>
      <w:tr w:rsidR="000E1257" w:rsidRPr="000E1257" w14:paraId="03FA064F" w14:textId="77777777" w:rsidTr="1C8EE79D">
        <w:tc>
          <w:tcPr>
            <w:tcW w:w="1812" w:type="dxa"/>
          </w:tcPr>
          <w:p w14:paraId="1247CDE5" w14:textId="42BF5D2F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rozpoznaniePodejrzenieDataPierwszeObjawyIdent</w:t>
            </w:r>
            <w:proofErr w:type="spellEnd"/>
          </w:p>
        </w:tc>
        <w:tc>
          <w:tcPr>
            <w:tcW w:w="1349" w:type="dxa"/>
          </w:tcPr>
          <w:p w14:paraId="67B28BAD" w14:textId="4266A11A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Integer</w:t>
            </w:r>
            <w:proofErr w:type="spellEnd"/>
          </w:p>
        </w:tc>
        <w:tc>
          <w:tcPr>
            <w:tcW w:w="1370" w:type="dxa"/>
          </w:tcPr>
          <w:p w14:paraId="47A5629C" w14:textId="763F31CB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14:paraId="2EC4D0B1" w14:textId="7166204B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14:paraId="4F86DDDB" w14:textId="75F1DEA5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Identyfikator kodu rozpoznania bądź podejrzenia zgodny z udostępnionym słownikiem</w:t>
            </w:r>
          </w:p>
        </w:tc>
      </w:tr>
      <w:tr w:rsidR="000E1257" w:rsidRPr="000E1257" w14:paraId="4F31EAF0" w14:textId="77777777" w:rsidTr="1C8EE79D">
        <w:tc>
          <w:tcPr>
            <w:tcW w:w="1812" w:type="dxa"/>
          </w:tcPr>
          <w:p w14:paraId="29D0BFD2" w14:textId="5AF75474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rozpoznaniePodejrzenieDataPierwszeObjawy</w:t>
            </w:r>
            <w:proofErr w:type="spellEnd"/>
          </w:p>
        </w:tc>
        <w:tc>
          <w:tcPr>
            <w:tcW w:w="1349" w:type="dxa"/>
          </w:tcPr>
          <w:p w14:paraId="485B9AD4" w14:textId="5D6FD15D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Tablica JSON</w:t>
            </w:r>
          </w:p>
        </w:tc>
        <w:tc>
          <w:tcPr>
            <w:tcW w:w="1370" w:type="dxa"/>
          </w:tcPr>
          <w:p w14:paraId="7D4F920D" w14:textId="25BFB3DB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14:paraId="70A2F129" w14:textId="46638E95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[2021,10,10]</w:t>
            </w:r>
          </w:p>
        </w:tc>
        <w:tc>
          <w:tcPr>
            <w:tcW w:w="3544" w:type="dxa"/>
          </w:tcPr>
          <w:p w14:paraId="360A9639" w14:textId="7408539E" w:rsidR="000E1257" w:rsidRPr="000E1257" w:rsidRDefault="001B7339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30" w:author="Autor">
              <w:r w:rsidRPr="001B7339">
                <w:rPr>
                  <w:rFonts w:cstheme="minorHAnsi"/>
                  <w:color w:val="000000"/>
                  <w:sz w:val="20"/>
                  <w:szCs w:val="20"/>
                </w:rPr>
                <w:t>Data rozpoznania pierwszych objawów</w:t>
              </w:r>
            </w:ins>
            <w:del w:id="131" w:author="Autor">
              <w:r w:rsidR="000E1257" w:rsidRPr="000E1257" w:rsidDel="001B7339">
                <w:rPr>
                  <w:rFonts w:cstheme="minorHAnsi"/>
                  <w:color w:val="000000"/>
                  <w:sz w:val="20"/>
                  <w:szCs w:val="20"/>
                </w:rPr>
                <w:delText>Data wystąpienia pierwszych objawów</w:delText>
              </w:r>
            </w:del>
          </w:p>
        </w:tc>
      </w:tr>
      <w:tr w:rsidR="000E1257" w:rsidRPr="000E1257" w14:paraId="0B93F95F" w14:textId="77777777" w:rsidTr="1C8EE79D">
        <w:tc>
          <w:tcPr>
            <w:tcW w:w="1812" w:type="dxa"/>
          </w:tcPr>
          <w:p w14:paraId="490ED80C" w14:textId="65713539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dataZgloszenia</w:t>
            </w:r>
            <w:proofErr w:type="spellEnd"/>
          </w:p>
        </w:tc>
        <w:tc>
          <w:tcPr>
            <w:tcW w:w="1349" w:type="dxa"/>
          </w:tcPr>
          <w:p w14:paraId="59831C8C" w14:textId="4313A6BF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Tablica JSON</w:t>
            </w:r>
          </w:p>
        </w:tc>
        <w:tc>
          <w:tcPr>
            <w:tcW w:w="1370" w:type="dxa"/>
          </w:tcPr>
          <w:p w14:paraId="15EB1F0C" w14:textId="63F0BB76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14:paraId="7812D052" w14:textId="2554820C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[2021,10,11]</w:t>
            </w:r>
          </w:p>
        </w:tc>
        <w:tc>
          <w:tcPr>
            <w:tcW w:w="3544" w:type="dxa"/>
          </w:tcPr>
          <w:p w14:paraId="04CEC624" w14:textId="1FE6A64D" w:rsidR="000E1257" w:rsidRPr="000E1257" w:rsidRDefault="00D97DF2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32" w:author="Autor">
              <w:r w:rsidRPr="00D97DF2">
                <w:rPr>
                  <w:rFonts w:cstheme="minorHAnsi"/>
                  <w:color w:val="000000"/>
                  <w:sz w:val="20"/>
                  <w:szCs w:val="20"/>
                </w:rPr>
                <w:t>Data zgłoszenia do stacji</w:t>
              </w:r>
            </w:ins>
            <w:del w:id="133" w:author="Autor">
              <w:r w:rsidR="000E1257" w:rsidRPr="000E1257" w:rsidDel="00D97DF2">
                <w:rPr>
                  <w:rFonts w:cstheme="minorHAnsi"/>
                  <w:color w:val="000000"/>
                  <w:sz w:val="20"/>
                  <w:szCs w:val="20"/>
                </w:rPr>
                <w:delText>Data zgłoszenia</w:delText>
              </w:r>
            </w:del>
          </w:p>
        </w:tc>
      </w:tr>
      <w:tr w:rsidR="000E1257" w:rsidRPr="000E1257" w14:paraId="041FD0E1" w14:textId="77777777" w:rsidTr="1C8EE79D">
        <w:tc>
          <w:tcPr>
            <w:tcW w:w="1812" w:type="dxa"/>
          </w:tcPr>
          <w:p w14:paraId="46D25E05" w14:textId="4C873FE6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zglaszajacyZgloszenieImie</w:t>
            </w:r>
            <w:proofErr w:type="spellEnd"/>
          </w:p>
        </w:tc>
        <w:tc>
          <w:tcPr>
            <w:tcW w:w="1349" w:type="dxa"/>
          </w:tcPr>
          <w:p w14:paraId="0F6DBB9D" w14:textId="7BAB361D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7FC328AF" w14:textId="7247F563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14:paraId="7CFCB9AE" w14:textId="4D9DC4BC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Adam</w:t>
            </w:r>
          </w:p>
        </w:tc>
        <w:tc>
          <w:tcPr>
            <w:tcW w:w="3544" w:type="dxa"/>
          </w:tcPr>
          <w:p w14:paraId="066C4F03" w14:textId="38913E2F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Imię zgłaszającego</w:t>
            </w:r>
          </w:p>
        </w:tc>
      </w:tr>
      <w:tr w:rsidR="000E1257" w:rsidRPr="000E1257" w14:paraId="42A5E55C" w14:textId="77777777" w:rsidTr="1C8EE79D">
        <w:tc>
          <w:tcPr>
            <w:tcW w:w="1812" w:type="dxa"/>
          </w:tcPr>
          <w:p w14:paraId="539CF059" w14:textId="370B5B6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zglaszajacyZgloszenieNazwisko</w:t>
            </w:r>
            <w:proofErr w:type="spellEnd"/>
          </w:p>
        </w:tc>
        <w:tc>
          <w:tcPr>
            <w:tcW w:w="1349" w:type="dxa"/>
          </w:tcPr>
          <w:p w14:paraId="46BD7168" w14:textId="49BE5F73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6CB46BE9" w14:textId="2760A13C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14:paraId="609CAE46" w14:textId="41164833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Nowak</w:t>
            </w:r>
          </w:p>
        </w:tc>
        <w:tc>
          <w:tcPr>
            <w:tcW w:w="3544" w:type="dxa"/>
          </w:tcPr>
          <w:p w14:paraId="75D68B2B" w14:textId="0EDC985C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Nazwisko zgłaszającego</w:t>
            </w:r>
          </w:p>
        </w:tc>
      </w:tr>
      <w:tr w:rsidR="000E1257" w:rsidRPr="000E1257" w14:paraId="4B504B70" w14:textId="77777777" w:rsidTr="1C8EE79D">
        <w:tc>
          <w:tcPr>
            <w:tcW w:w="1812" w:type="dxa"/>
          </w:tcPr>
          <w:p w14:paraId="715CD442" w14:textId="3FCDAE01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zglaszajacyZgloszenieEmail</w:t>
            </w:r>
            <w:proofErr w:type="spellEnd"/>
          </w:p>
        </w:tc>
        <w:tc>
          <w:tcPr>
            <w:tcW w:w="1349" w:type="dxa"/>
          </w:tcPr>
          <w:p w14:paraId="1147E004" w14:textId="50993920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0D69ACA2" w14:textId="21315585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2A1078A7" w14:textId="7CAAA16F" w:rsidR="000E1257" w:rsidRPr="000E1257" w:rsidRDefault="00AE6804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hyperlink r:id="rId16" w:history="1">
              <w:r w:rsidR="000E1257" w:rsidRPr="000E1257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test@test.pl</w:t>
              </w:r>
            </w:hyperlink>
          </w:p>
        </w:tc>
        <w:tc>
          <w:tcPr>
            <w:tcW w:w="3544" w:type="dxa"/>
          </w:tcPr>
          <w:p w14:paraId="54F1622D" w14:textId="39002286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Adres email zgłaszającego</w:t>
            </w:r>
          </w:p>
        </w:tc>
      </w:tr>
      <w:tr w:rsidR="000E1257" w:rsidRPr="000E1257" w14:paraId="08AFE310" w14:textId="77777777" w:rsidTr="1C8EE79D">
        <w:tc>
          <w:tcPr>
            <w:tcW w:w="1812" w:type="dxa"/>
          </w:tcPr>
          <w:p w14:paraId="626AE186" w14:textId="55394A9E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lastRenderedPageBreak/>
              <w:t>zglaszajacyZgloszenieTelefon</w:t>
            </w:r>
            <w:proofErr w:type="spellEnd"/>
          </w:p>
        </w:tc>
        <w:tc>
          <w:tcPr>
            <w:tcW w:w="1349" w:type="dxa"/>
          </w:tcPr>
          <w:p w14:paraId="395AC9B7" w14:textId="11F0645F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6AF94ADE" w14:textId="70CDFF5F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134" w:author="Autor">
              <w:r w:rsidRPr="000E1257" w:rsidDel="00D3216E">
                <w:rPr>
                  <w:rFonts w:cstheme="minorHAnsi"/>
                  <w:color w:val="000000"/>
                  <w:sz w:val="20"/>
                  <w:szCs w:val="20"/>
                </w:rPr>
                <w:delText>Nie</w:delText>
              </w:r>
            </w:del>
            <w:ins w:id="135" w:author="Autor">
              <w:r w:rsidR="00D3216E">
                <w:rPr>
                  <w:rFonts w:cstheme="minorHAnsi"/>
                  <w:color w:val="000000"/>
                  <w:sz w:val="20"/>
                  <w:szCs w:val="20"/>
                </w:rPr>
                <w:t>Tak</w:t>
              </w:r>
            </w:ins>
          </w:p>
        </w:tc>
        <w:tc>
          <w:tcPr>
            <w:tcW w:w="1134" w:type="dxa"/>
          </w:tcPr>
          <w:p w14:paraId="78BA1B3C" w14:textId="1EEB53E1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+48500500500</w:t>
            </w:r>
          </w:p>
        </w:tc>
        <w:tc>
          <w:tcPr>
            <w:tcW w:w="3544" w:type="dxa"/>
          </w:tcPr>
          <w:p w14:paraId="16B3BEEA" w14:textId="44FD949D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Numer telefonu zgłaszającego</w:t>
            </w:r>
          </w:p>
        </w:tc>
      </w:tr>
      <w:tr w:rsidR="000E1257" w:rsidRPr="000E1257" w14:paraId="0E84C105" w14:textId="77777777" w:rsidTr="1C8EE79D">
        <w:tc>
          <w:tcPr>
            <w:tcW w:w="1812" w:type="dxa"/>
          </w:tcPr>
          <w:p w14:paraId="5EA69E4C" w14:textId="4F3B1583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zglaszajacyZgloszenieNrPWZ</w:t>
            </w:r>
            <w:proofErr w:type="spellEnd"/>
          </w:p>
        </w:tc>
        <w:tc>
          <w:tcPr>
            <w:tcW w:w="1349" w:type="dxa"/>
          </w:tcPr>
          <w:p w14:paraId="3913C05F" w14:textId="28B5318F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45C7D288" w14:textId="4A3B152A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14:paraId="1DE472F7" w14:textId="57A7BA68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12345678</w:t>
            </w:r>
          </w:p>
        </w:tc>
        <w:tc>
          <w:tcPr>
            <w:tcW w:w="3544" w:type="dxa"/>
          </w:tcPr>
          <w:p w14:paraId="601B331D" w14:textId="58A712ED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Numer NPWZ zgłaszającego</w:t>
            </w:r>
          </w:p>
        </w:tc>
      </w:tr>
      <w:tr w:rsidR="000E1257" w:rsidRPr="000E1257" w14:paraId="468BB260" w14:textId="77777777" w:rsidTr="1C8EE79D">
        <w:tc>
          <w:tcPr>
            <w:tcW w:w="1812" w:type="dxa"/>
          </w:tcPr>
          <w:p w14:paraId="15ED9C5C" w14:textId="1C8E0490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zgloszeniePodmiotNip</w:t>
            </w:r>
            <w:proofErr w:type="spellEnd"/>
          </w:p>
        </w:tc>
        <w:tc>
          <w:tcPr>
            <w:tcW w:w="1349" w:type="dxa"/>
          </w:tcPr>
          <w:p w14:paraId="57942A18" w14:textId="0F51C276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6A1FCF28" w14:textId="4CBD29FA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136" w:author="Autor">
              <w:r w:rsidRPr="000E1257" w:rsidDel="00D3216E">
                <w:rPr>
                  <w:rFonts w:cstheme="minorHAnsi"/>
                  <w:color w:val="000000"/>
                  <w:sz w:val="20"/>
                  <w:szCs w:val="20"/>
                </w:rPr>
                <w:delText>Tak</w:delText>
              </w:r>
            </w:del>
            <w:ins w:id="137" w:author="Autor">
              <w:r w:rsidR="00D3216E">
                <w:rPr>
                  <w:rFonts w:cstheme="minorHAnsi"/>
                  <w:color w:val="000000"/>
                  <w:sz w:val="20"/>
                  <w:szCs w:val="20"/>
                </w:rPr>
                <w:t>Nie</w:t>
              </w:r>
            </w:ins>
          </w:p>
        </w:tc>
        <w:tc>
          <w:tcPr>
            <w:tcW w:w="1134" w:type="dxa"/>
          </w:tcPr>
          <w:p w14:paraId="615B15B5" w14:textId="18D5F0BF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5581737755</w:t>
            </w:r>
          </w:p>
        </w:tc>
        <w:tc>
          <w:tcPr>
            <w:tcW w:w="3544" w:type="dxa"/>
          </w:tcPr>
          <w:p w14:paraId="7E5CBB55" w14:textId="6281989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NIP podmiotu zgłaszającego</w:t>
            </w:r>
          </w:p>
        </w:tc>
      </w:tr>
      <w:tr w:rsidR="000E1257" w:rsidRPr="000E1257" w14:paraId="5FFED695" w14:textId="77777777" w:rsidTr="1C8EE79D">
        <w:tc>
          <w:tcPr>
            <w:tcW w:w="1812" w:type="dxa"/>
          </w:tcPr>
          <w:p w14:paraId="7846E882" w14:textId="7A80476B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zgloszeniePodmiotNazwa</w:t>
            </w:r>
            <w:proofErr w:type="spellEnd"/>
          </w:p>
        </w:tc>
        <w:tc>
          <w:tcPr>
            <w:tcW w:w="1349" w:type="dxa"/>
          </w:tcPr>
          <w:p w14:paraId="5352C90C" w14:textId="2AC869B0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29F7BB16" w14:textId="6BF5C2C4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138" w:author="Autor">
              <w:r w:rsidRPr="000E1257" w:rsidDel="00E90592">
                <w:rPr>
                  <w:rFonts w:cstheme="minorHAnsi"/>
                  <w:color w:val="000000"/>
                  <w:sz w:val="20"/>
                  <w:szCs w:val="20"/>
                </w:rPr>
                <w:delText>Tak</w:delText>
              </w:r>
            </w:del>
            <w:ins w:id="139" w:author="Autor">
              <w:r w:rsidR="00E90592">
                <w:rPr>
                  <w:rFonts w:cstheme="minorHAnsi"/>
                  <w:color w:val="000000"/>
                  <w:sz w:val="20"/>
                  <w:szCs w:val="20"/>
                </w:rPr>
                <w:t>Nie</w:t>
              </w:r>
            </w:ins>
          </w:p>
        </w:tc>
        <w:tc>
          <w:tcPr>
            <w:tcW w:w="1134" w:type="dxa"/>
          </w:tcPr>
          <w:p w14:paraId="1FD0F9C9" w14:textId="2C0B0922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Szpital XX</w:t>
            </w:r>
          </w:p>
        </w:tc>
        <w:tc>
          <w:tcPr>
            <w:tcW w:w="3544" w:type="dxa"/>
          </w:tcPr>
          <w:p w14:paraId="2F0B4FBD" w14:textId="3E6A3278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Nazwa podmiotu zgłaszającego</w:t>
            </w:r>
          </w:p>
        </w:tc>
      </w:tr>
      <w:tr w:rsidR="000E1257" w:rsidRPr="000E1257" w14:paraId="0829A05F" w14:textId="77777777" w:rsidTr="1C8EE79D">
        <w:tc>
          <w:tcPr>
            <w:tcW w:w="1812" w:type="dxa"/>
          </w:tcPr>
          <w:p w14:paraId="4E7AF290" w14:textId="0B1F0CA0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zgloszeniePodmiotTypOrg</w:t>
            </w:r>
            <w:proofErr w:type="spellEnd"/>
          </w:p>
        </w:tc>
        <w:tc>
          <w:tcPr>
            <w:tcW w:w="1349" w:type="dxa"/>
          </w:tcPr>
          <w:p w14:paraId="5DB84F62" w14:textId="4134003C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02CA50FA" w14:textId="02F9DAC9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2691294A" w14:textId="464B1474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 xml:space="preserve">L - </w:t>
            </w: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Okr</w:t>
            </w:r>
            <w:proofErr w:type="spellEnd"/>
            <w:r w:rsidRPr="000E1257">
              <w:rPr>
                <w:rFonts w:cstheme="minorHAnsi"/>
                <w:color w:val="000000"/>
                <w:sz w:val="20"/>
                <w:szCs w:val="20"/>
              </w:rPr>
              <w:t>[0xc4][0x99]</w:t>
            </w: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gowa</w:t>
            </w:r>
            <w:proofErr w:type="spellEnd"/>
            <w:r w:rsidRPr="000E1257">
              <w:rPr>
                <w:rFonts w:cstheme="minorHAnsi"/>
                <w:color w:val="000000"/>
                <w:sz w:val="20"/>
                <w:szCs w:val="20"/>
              </w:rPr>
              <w:t xml:space="preserve"> rada lekarska</w:t>
            </w:r>
          </w:p>
        </w:tc>
        <w:tc>
          <w:tcPr>
            <w:tcW w:w="3544" w:type="dxa"/>
          </w:tcPr>
          <w:p w14:paraId="29E9C4A4" w14:textId="495C9244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Typ podmiotu zgłaszającego</w:t>
            </w:r>
          </w:p>
        </w:tc>
      </w:tr>
      <w:tr w:rsidR="000E1257" w:rsidRPr="000E1257" w14:paraId="0D0C0D51" w14:textId="77777777" w:rsidTr="1C8EE79D">
        <w:tc>
          <w:tcPr>
            <w:tcW w:w="1812" w:type="dxa"/>
          </w:tcPr>
          <w:p w14:paraId="3FFA195B" w14:textId="7F64094D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zgloszeniePodmiotNrKsRej</w:t>
            </w:r>
            <w:proofErr w:type="spellEnd"/>
          </w:p>
        </w:tc>
        <w:tc>
          <w:tcPr>
            <w:tcW w:w="1349" w:type="dxa"/>
          </w:tcPr>
          <w:p w14:paraId="78AB7E6A" w14:textId="3BC5BD91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661D97D9" w14:textId="4963399F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140" w:author="Autor">
              <w:r w:rsidRPr="000E1257" w:rsidDel="00524C0A">
                <w:rPr>
                  <w:rFonts w:cstheme="minorHAnsi"/>
                  <w:color w:val="000000"/>
                  <w:sz w:val="20"/>
                  <w:szCs w:val="20"/>
                </w:rPr>
                <w:delText>Tak</w:delText>
              </w:r>
            </w:del>
            <w:ins w:id="141" w:author="Autor">
              <w:r w:rsidR="00524C0A">
                <w:rPr>
                  <w:rFonts w:cstheme="minorHAnsi"/>
                  <w:color w:val="000000"/>
                  <w:sz w:val="20"/>
                  <w:szCs w:val="20"/>
                </w:rPr>
                <w:t>Nie</w:t>
              </w:r>
            </w:ins>
          </w:p>
        </w:tc>
        <w:tc>
          <w:tcPr>
            <w:tcW w:w="1134" w:type="dxa"/>
          </w:tcPr>
          <w:p w14:paraId="18575D0A" w14:textId="07083BE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000000038908</w:t>
            </w:r>
          </w:p>
        </w:tc>
        <w:tc>
          <w:tcPr>
            <w:tcW w:w="3544" w:type="dxa"/>
          </w:tcPr>
          <w:p w14:paraId="6A99101D" w14:textId="61EECFD4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Numer księgi rejestrowej (cz. I kodu resortowego) podmiotu zgłaszającego</w:t>
            </w:r>
          </w:p>
        </w:tc>
      </w:tr>
      <w:tr w:rsidR="000E1257" w:rsidRPr="000E1257" w14:paraId="7E2FADF3" w14:textId="77777777" w:rsidTr="1C8EE79D">
        <w:tc>
          <w:tcPr>
            <w:tcW w:w="1812" w:type="dxa"/>
          </w:tcPr>
          <w:p w14:paraId="22679BAB" w14:textId="21A7D9B9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zgloszeniePodmiotAdresDom</w:t>
            </w:r>
            <w:proofErr w:type="spellEnd"/>
          </w:p>
        </w:tc>
        <w:tc>
          <w:tcPr>
            <w:tcW w:w="1349" w:type="dxa"/>
          </w:tcPr>
          <w:p w14:paraId="7BCBAE48" w14:textId="3F5862A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4FEA0514" w14:textId="5D710840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142" w:author="Autor">
              <w:r w:rsidRPr="000E1257" w:rsidDel="00263036">
                <w:rPr>
                  <w:rFonts w:cstheme="minorHAnsi"/>
                  <w:color w:val="000000"/>
                  <w:sz w:val="20"/>
                  <w:szCs w:val="20"/>
                </w:rPr>
                <w:delText>Tak</w:delText>
              </w:r>
            </w:del>
            <w:ins w:id="143" w:author="Autor">
              <w:r w:rsidR="00263036">
                <w:rPr>
                  <w:rFonts w:cstheme="minorHAnsi"/>
                  <w:color w:val="000000"/>
                  <w:sz w:val="20"/>
                  <w:szCs w:val="20"/>
                </w:rPr>
                <w:t>Nie</w:t>
              </w:r>
            </w:ins>
          </w:p>
        </w:tc>
        <w:tc>
          <w:tcPr>
            <w:tcW w:w="1134" w:type="dxa"/>
          </w:tcPr>
          <w:p w14:paraId="5FD1B318" w14:textId="3035522B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44" w:type="dxa"/>
          </w:tcPr>
          <w:p w14:paraId="0AD08FF7" w14:textId="089E153D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Numer domu podmiotu zgłaszającego</w:t>
            </w:r>
          </w:p>
        </w:tc>
      </w:tr>
      <w:tr w:rsidR="000E1257" w:rsidRPr="000E1257" w14:paraId="6C5F1F16" w14:textId="77777777" w:rsidTr="1C8EE79D">
        <w:tc>
          <w:tcPr>
            <w:tcW w:w="1812" w:type="dxa"/>
          </w:tcPr>
          <w:p w14:paraId="06313E77" w14:textId="33A181EE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zgloszeniePodmiotAdresLokal</w:t>
            </w:r>
            <w:proofErr w:type="spellEnd"/>
          </w:p>
        </w:tc>
        <w:tc>
          <w:tcPr>
            <w:tcW w:w="1349" w:type="dxa"/>
          </w:tcPr>
          <w:p w14:paraId="2A360006" w14:textId="560246D9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74ABA0C5" w14:textId="3064E64C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7743A76A" w14:textId="29E3C7EE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14:paraId="797A8577" w14:textId="2279B288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Numer lokalu podmiotu zgłaszającego</w:t>
            </w:r>
          </w:p>
        </w:tc>
      </w:tr>
      <w:tr w:rsidR="000E1257" w:rsidRPr="000E1257" w14:paraId="2D18843A" w14:textId="77777777" w:rsidTr="1C8EE79D">
        <w:tc>
          <w:tcPr>
            <w:tcW w:w="1812" w:type="dxa"/>
          </w:tcPr>
          <w:p w14:paraId="18388EBF" w14:textId="31C2C04F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zgloszeniePodmiotAdresUlica</w:t>
            </w:r>
            <w:proofErr w:type="spellEnd"/>
          </w:p>
        </w:tc>
        <w:tc>
          <w:tcPr>
            <w:tcW w:w="1349" w:type="dxa"/>
          </w:tcPr>
          <w:p w14:paraId="4CC903B0" w14:textId="17585352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569F49A8" w14:textId="183DB62A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144" w:author="Autor">
              <w:r w:rsidRPr="000E1257" w:rsidDel="00263036">
                <w:rPr>
                  <w:rFonts w:cstheme="minorHAnsi"/>
                  <w:color w:val="000000"/>
                  <w:sz w:val="20"/>
                  <w:szCs w:val="20"/>
                </w:rPr>
                <w:delText>Tak</w:delText>
              </w:r>
            </w:del>
            <w:ins w:id="145" w:author="Autor">
              <w:r w:rsidR="00263036">
                <w:rPr>
                  <w:rFonts w:cstheme="minorHAnsi"/>
                  <w:color w:val="000000"/>
                  <w:sz w:val="20"/>
                  <w:szCs w:val="20"/>
                </w:rPr>
                <w:t>Nie</w:t>
              </w:r>
            </w:ins>
          </w:p>
        </w:tc>
        <w:tc>
          <w:tcPr>
            <w:tcW w:w="1134" w:type="dxa"/>
          </w:tcPr>
          <w:p w14:paraId="37D9A040" w14:textId="1F0B79DE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Dubois</w:t>
            </w:r>
          </w:p>
        </w:tc>
        <w:tc>
          <w:tcPr>
            <w:tcW w:w="3544" w:type="dxa"/>
          </w:tcPr>
          <w:p w14:paraId="32E59882" w14:textId="164F0F38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Nazwa ulicy podmiotu zgłaszającego</w:t>
            </w:r>
          </w:p>
        </w:tc>
      </w:tr>
      <w:tr w:rsidR="000E1257" w:rsidRPr="000E1257" w14:paraId="201DEC8D" w14:textId="77777777" w:rsidTr="1C8EE79D">
        <w:tc>
          <w:tcPr>
            <w:tcW w:w="1812" w:type="dxa"/>
          </w:tcPr>
          <w:p w14:paraId="2095661C" w14:textId="72079B73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zgloszeniePodmiotAdresMiejsc</w:t>
            </w:r>
            <w:proofErr w:type="spellEnd"/>
          </w:p>
        </w:tc>
        <w:tc>
          <w:tcPr>
            <w:tcW w:w="1349" w:type="dxa"/>
          </w:tcPr>
          <w:p w14:paraId="1E7B0D20" w14:textId="28E38F41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71B34D01" w14:textId="58B86BD1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146" w:author="Autor">
              <w:r w:rsidRPr="000E1257" w:rsidDel="00263036">
                <w:rPr>
                  <w:rFonts w:cstheme="minorHAnsi"/>
                  <w:color w:val="000000"/>
                  <w:sz w:val="20"/>
                  <w:szCs w:val="20"/>
                </w:rPr>
                <w:delText>Tak</w:delText>
              </w:r>
            </w:del>
            <w:ins w:id="147" w:author="Autor">
              <w:r w:rsidR="00263036">
                <w:rPr>
                  <w:rFonts w:cstheme="minorHAnsi"/>
                  <w:color w:val="000000"/>
                  <w:sz w:val="20"/>
                  <w:szCs w:val="20"/>
                </w:rPr>
                <w:t>Nie</w:t>
              </w:r>
            </w:ins>
          </w:p>
        </w:tc>
        <w:tc>
          <w:tcPr>
            <w:tcW w:w="1134" w:type="dxa"/>
          </w:tcPr>
          <w:p w14:paraId="069E0B0A" w14:textId="140A8EB8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Warszawa</w:t>
            </w:r>
          </w:p>
        </w:tc>
        <w:tc>
          <w:tcPr>
            <w:tcW w:w="3544" w:type="dxa"/>
          </w:tcPr>
          <w:p w14:paraId="781A32DB" w14:textId="7411E60F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Nazwa miejscowości podmiotu zgłaszającego</w:t>
            </w:r>
          </w:p>
        </w:tc>
      </w:tr>
      <w:tr w:rsidR="000E1257" w:rsidRPr="000E1257" w14:paraId="4229AEEF" w14:textId="77777777" w:rsidTr="1C8EE79D">
        <w:tc>
          <w:tcPr>
            <w:tcW w:w="1812" w:type="dxa"/>
          </w:tcPr>
          <w:p w14:paraId="3708B3C4" w14:textId="6DB3B6A5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zgloszeniePodmiotAdresKodPoczt</w:t>
            </w:r>
            <w:proofErr w:type="spellEnd"/>
          </w:p>
        </w:tc>
        <w:tc>
          <w:tcPr>
            <w:tcW w:w="1349" w:type="dxa"/>
          </w:tcPr>
          <w:p w14:paraId="63E5382C" w14:textId="2272D90C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6BA8E53F" w14:textId="06DB88A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148" w:author="Autor">
              <w:r w:rsidRPr="000E1257" w:rsidDel="00263036">
                <w:rPr>
                  <w:rFonts w:cstheme="minorHAnsi"/>
                  <w:color w:val="000000"/>
                  <w:sz w:val="20"/>
                  <w:szCs w:val="20"/>
                </w:rPr>
                <w:delText>Tak</w:delText>
              </w:r>
            </w:del>
            <w:ins w:id="149" w:author="Autor">
              <w:r w:rsidR="00263036">
                <w:rPr>
                  <w:rFonts w:cstheme="minorHAnsi"/>
                  <w:color w:val="000000"/>
                  <w:sz w:val="20"/>
                  <w:szCs w:val="20"/>
                </w:rPr>
                <w:t>Nie</w:t>
              </w:r>
            </w:ins>
          </w:p>
        </w:tc>
        <w:tc>
          <w:tcPr>
            <w:tcW w:w="1134" w:type="dxa"/>
          </w:tcPr>
          <w:p w14:paraId="496F85FE" w14:textId="537E697B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00-184</w:t>
            </w:r>
          </w:p>
        </w:tc>
        <w:tc>
          <w:tcPr>
            <w:tcW w:w="3544" w:type="dxa"/>
          </w:tcPr>
          <w:p w14:paraId="56742E86" w14:textId="33A188A6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Kod pocztowy miejscowości podmiotu zgłaszającego</w:t>
            </w:r>
          </w:p>
        </w:tc>
      </w:tr>
      <w:tr w:rsidR="000E1257" w:rsidRPr="000E1257" w14:paraId="40ED7EB4" w14:textId="77777777" w:rsidTr="1C8EE79D">
        <w:tc>
          <w:tcPr>
            <w:tcW w:w="1812" w:type="dxa"/>
          </w:tcPr>
          <w:p w14:paraId="5428E203" w14:textId="57041089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zgloszeniePodmiotKodOrgRej</w:t>
            </w:r>
            <w:proofErr w:type="spellEnd"/>
          </w:p>
        </w:tc>
        <w:tc>
          <w:tcPr>
            <w:tcW w:w="1349" w:type="dxa"/>
          </w:tcPr>
          <w:p w14:paraId="3F73691A" w14:textId="51FB3581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4993E662" w14:textId="2D40789F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49FA1292" w14:textId="1D602EAD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544" w:type="dxa"/>
          </w:tcPr>
          <w:p w14:paraId="19A74422" w14:textId="0DEB5E32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Kod organy rejestrowego dla praktyk zawodowych</w:t>
            </w:r>
          </w:p>
        </w:tc>
      </w:tr>
      <w:tr w:rsidR="000E1257" w:rsidRPr="000E1257" w14:paraId="2466220A" w14:textId="77777777" w:rsidTr="1C8EE79D">
        <w:tc>
          <w:tcPr>
            <w:tcW w:w="1812" w:type="dxa"/>
          </w:tcPr>
          <w:p w14:paraId="72229BA0" w14:textId="1989523F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lastRenderedPageBreak/>
              <w:t>zgloszeniePodmiotMiejsceTeryt</w:t>
            </w:r>
            <w:proofErr w:type="spellEnd"/>
          </w:p>
        </w:tc>
        <w:tc>
          <w:tcPr>
            <w:tcW w:w="1349" w:type="dxa"/>
          </w:tcPr>
          <w:p w14:paraId="34B939F8" w14:textId="44250990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40F1A7D9" w14:textId="5BECA883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11C117FC" w14:textId="21098335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0945930</w:t>
            </w:r>
          </w:p>
        </w:tc>
        <w:tc>
          <w:tcPr>
            <w:tcW w:w="3544" w:type="dxa"/>
          </w:tcPr>
          <w:p w14:paraId="37C1E475" w14:textId="04FB4506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 xml:space="preserve">Identyfikator </w:t>
            </w: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miesjcowości</w:t>
            </w:r>
            <w:proofErr w:type="spellEnd"/>
            <w:r w:rsidRPr="000E1257">
              <w:rPr>
                <w:rFonts w:cstheme="minorHAnsi"/>
                <w:color w:val="000000"/>
                <w:sz w:val="20"/>
                <w:szCs w:val="20"/>
              </w:rPr>
              <w:t xml:space="preserve"> SIMC podmiotu zgłaszającego zgodny z </w:t>
            </w: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TERYTem</w:t>
            </w:r>
            <w:proofErr w:type="spellEnd"/>
          </w:p>
        </w:tc>
      </w:tr>
      <w:tr w:rsidR="000E1257" w:rsidRPr="000E1257" w14:paraId="5D4F0D63" w14:textId="77777777" w:rsidTr="1C8EE79D">
        <w:tc>
          <w:tcPr>
            <w:tcW w:w="1812" w:type="dxa"/>
          </w:tcPr>
          <w:p w14:paraId="7D34A2AF" w14:textId="3693B692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zgloszeniePodmiotMiejsceTel</w:t>
            </w:r>
            <w:proofErr w:type="spellEnd"/>
          </w:p>
        </w:tc>
        <w:tc>
          <w:tcPr>
            <w:tcW w:w="1349" w:type="dxa"/>
          </w:tcPr>
          <w:p w14:paraId="67521799" w14:textId="5BCFCC24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53602485" w14:textId="5B777FDA" w:rsidR="000E1257" w:rsidRPr="000E1257" w:rsidRDefault="00EE163C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50" w:author="Autor">
              <w:r>
                <w:rPr>
                  <w:rFonts w:cstheme="minorHAnsi"/>
                  <w:color w:val="000000"/>
                  <w:sz w:val="20"/>
                  <w:szCs w:val="20"/>
                </w:rPr>
                <w:t>Nie</w:t>
              </w:r>
            </w:ins>
            <w:del w:id="151" w:author="Autor">
              <w:r w:rsidR="000E1257" w:rsidRPr="000E1257" w:rsidDel="00EE163C">
                <w:rPr>
                  <w:rFonts w:cstheme="minorHAnsi"/>
                  <w:color w:val="000000"/>
                  <w:sz w:val="20"/>
                  <w:szCs w:val="20"/>
                </w:rPr>
                <w:delText>Tak</w:delText>
              </w:r>
            </w:del>
          </w:p>
        </w:tc>
        <w:tc>
          <w:tcPr>
            <w:tcW w:w="1134" w:type="dxa"/>
          </w:tcPr>
          <w:p w14:paraId="2A65D749" w14:textId="5940A11F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+48123456789</w:t>
            </w:r>
          </w:p>
        </w:tc>
        <w:tc>
          <w:tcPr>
            <w:tcW w:w="3544" w:type="dxa"/>
          </w:tcPr>
          <w:p w14:paraId="2000E49D" w14:textId="1F71FD8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Numer telefonu podmiotu zgłaszającego</w:t>
            </w:r>
          </w:p>
        </w:tc>
      </w:tr>
      <w:tr w:rsidR="000E1257" w:rsidRPr="000E1257" w14:paraId="3C2DA0B9" w14:textId="77777777" w:rsidTr="1C8EE79D">
        <w:tc>
          <w:tcPr>
            <w:tcW w:w="1812" w:type="dxa"/>
          </w:tcPr>
          <w:p w14:paraId="3CC16B34" w14:textId="7317E0A8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zgloszeniePodmiotMiejsceAdres</w:t>
            </w:r>
            <w:proofErr w:type="spellEnd"/>
          </w:p>
        </w:tc>
        <w:tc>
          <w:tcPr>
            <w:tcW w:w="1349" w:type="dxa"/>
          </w:tcPr>
          <w:p w14:paraId="633A745E" w14:textId="76128B35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548F291E" w14:textId="40736BF6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13293E1D" w14:textId="32A6448E" w:rsidR="000E1257" w:rsidRPr="000E1257" w:rsidRDefault="00EE163C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52" w:author="Autor">
              <w:r w:rsidRPr="00EE163C">
                <w:rPr>
                  <w:rFonts w:cstheme="minorHAnsi"/>
                  <w:sz w:val="20"/>
                  <w:szCs w:val="20"/>
                  <w:lang w:eastAsia="pl-PL"/>
                </w:rPr>
                <w:t>67-200 Głogów, ul. Kościuszki 15</w:t>
              </w:r>
            </w:ins>
          </w:p>
        </w:tc>
        <w:tc>
          <w:tcPr>
            <w:tcW w:w="3544" w:type="dxa"/>
          </w:tcPr>
          <w:p w14:paraId="3040ACB0" w14:textId="79C53A41" w:rsidR="000E1257" w:rsidRPr="000E1257" w:rsidRDefault="00EE163C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53" w:author="Autor">
              <w:r w:rsidRPr="00EE163C">
                <w:rPr>
                  <w:rFonts w:cstheme="minorHAnsi"/>
                  <w:sz w:val="20"/>
                  <w:szCs w:val="20"/>
                  <w:lang w:eastAsia="pl-PL"/>
                </w:rPr>
                <w:t>Adres miejsca podmiotu udzielającego świadczenia</w:t>
              </w:r>
            </w:ins>
          </w:p>
        </w:tc>
      </w:tr>
      <w:tr w:rsidR="000E1257" w:rsidRPr="000E1257" w14:paraId="1A978D48" w14:textId="77777777" w:rsidTr="1C8EE79D">
        <w:tc>
          <w:tcPr>
            <w:tcW w:w="1812" w:type="dxa"/>
          </w:tcPr>
          <w:p w14:paraId="3D7BA94E" w14:textId="27019203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zgloszeniePodmiotMiejsceEmail</w:t>
            </w:r>
            <w:proofErr w:type="spellEnd"/>
          </w:p>
        </w:tc>
        <w:tc>
          <w:tcPr>
            <w:tcW w:w="1349" w:type="dxa"/>
          </w:tcPr>
          <w:p w14:paraId="4C1AF5D8" w14:textId="024B482C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41563782" w14:textId="1D1C739D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239C607A" w14:textId="012E46F9" w:rsidR="000E1257" w:rsidRPr="000E1257" w:rsidRDefault="00501415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54" w:author="Autor">
              <w:r w:rsidRPr="00501415">
                <w:rPr>
                  <w:rFonts w:cstheme="minorHAnsi"/>
                  <w:sz w:val="20"/>
                  <w:szCs w:val="20"/>
                  <w:lang w:eastAsia="pl-PL"/>
                </w:rPr>
                <w:t>przyklad@mail.pl</w:t>
              </w:r>
            </w:ins>
          </w:p>
        </w:tc>
        <w:tc>
          <w:tcPr>
            <w:tcW w:w="3544" w:type="dxa"/>
          </w:tcPr>
          <w:p w14:paraId="412DF187" w14:textId="6D067E33" w:rsidR="000E1257" w:rsidRPr="000E1257" w:rsidRDefault="00501415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55" w:author="Autor">
              <w:r w:rsidRPr="00501415">
                <w:rPr>
                  <w:rFonts w:cstheme="minorHAnsi"/>
                  <w:sz w:val="20"/>
                  <w:szCs w:val="20"/>
                  <w:lang w:eastAsia="pl-PL"/>
                </w:rPr>
                <w:t>Adres email miejsca podmiotu udzielającego świadczenia</w:t>
              </w:r>
            </w:ins>
          </w:p>
        </w:tc>
      </w:tr>
      <w:tr w:rsidR="000E1257" w:rsidRPr="000E1257" w14:paraId="73490CD6" w14:textId="77777777" w:rsidTr="1C8EE79D">
        <w:tc>
          <w:tcPr>
            <w:tcW w:w="1812" w:type="dxa"/>
          </w:tcPr>
          <w:p w14:paraId="4313B057" w14:textId="678C0748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zgloszeniePodmiotMiejsceNazwa</w:t>
            </w:r>
            <w:proofErr w:type="spellEnd"/>
          </w:p>
        </w:tc>
        <w:tc>
          <w:tcPr>
            <w:tcW w:w="1349" w:type="dxa"/>
          </w:tcPr>
          <w:p w14:paraId="6560C163" w14:textId="02003D50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4BE7CD41" w14:textId="5E3CC59B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16BA0BBC" w14:textId="371341E6" w:rsidR="000E1257" w:rsidRPr="000E1257" w:rsidRDefault="00501415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56" w:author="Autor">
              <w:r w:rsidRPr="00501415">
                <w:rPr>
                  <w:rFonts w:cstheme="minorHAnsi"/>
                  <w:sz w:val="20"/>
                  <w:szCs w:val="20"/>
                  <w:lang w:eastAsia="pl-PL"/>
                </w:rPr>
                <w:t>NZOZ Zielona Góra</w:t>
              </w:r>
            </w:ins>
          </w:p>
        </w:tc>
        <w:tc>
          <w:tcPr>
            <w:tcW w:w="3544" w:type="dxa"/>
          </w:tcPr>
          <w:p w14:paraId="7A60EBF5" w14:textId="68EE7924" w:rsidR="000E1257" w:rsidRPr="000E1257" w:rsidRDefault="00501415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57" w:author="Autor">
              <w:r w:rsidRPr="00501415">
                <w:rPr>
                  <w:rFonts w:cstheme="minorHAnsi"/>
                  <w:sz w:val="20"/>
                  <w:szCs w:val="20"/>
                  <w:lang w:eastAsia="pl-PL"/>
                </w:rPr>
                <w:t>Nazwa miejsca podmiotu udzielającego świadczenia</w:t>
              </w:r>
            </w:ins>
          </w:p>
        </w:tc>
      </w:tr>
      <w:tr w:rsidR="000E1257" w:rsidRPr="000E1257" w14:paraId="13D5CD4D" w14:textId="77777777" w:rsidTr="1C8EE79D">
        <w:tc>
          <w:tcPr>
            <w:tcW w:w="1812" w:type="dxa"/>
          </w:tcPr>
          <w:p w14:paraId="547E713E" w14:textId="5C75B735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zgloszeniePodmiotMiejsceKodKom</w:t>
            </w:r>
            <w:proofErr w:type="spellEnd"/>
          </w:p>
        </w:tc>
        <w:tc>
          <w:tcPr>
            <w:tcW w:w="1349" w:type="dxa"/>
          </w:tcPr>
          <w:p w14:paraId="11CB28F9" w14:textId="2B024C50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39EF9CF1" w14:textId="12366DA9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3864A424" w14:textId="48B56627" w:rsidR="000E1257" w:rsidRPr="000E1257" w:rsidRDefault="00E044F8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58" w:author="Autor">
              <w:r>
                <w:rPr>
                  <w:rFonts w:cstheme="minorHAnsi"/>
                  <w:sz w:val="20"/>
                  <w:szCs w:val="20"/>
                  <w:lang w:eastAsia="pl-PL"/>
                </w:rPr>
                <w:t>002</w:t>
              </w:r>
            </w:ins>
          </w:p>
        </w:tc>
        <w:tc>
          <w:tcPr>
            <w:tcW w:w="3544" w:type="dxa"/>
          </w:tcPr>
          <w:p w14:paraId="07F9C3B6" w14:textId="5162D8AB" w:rsidR="000E1257" w:rsidRPr="000E1257" w:rsidRDefault="00E044F8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59" w:author="Autor">
              <w:r w:rsidRPr="00E044F8">
                <w:rPr>
                  <w:rFonts w:cstheme="minorHAnsi"/>
                  <w:sz w:val="20"/>
                  <w:szCs w:val="20"/>
                  <w:lang w:eastAsia="pl-PL"/>
                </w:rPr>
                <w:t>Kod resortowy identyfikujący komórkę organizacyjną</w:t>
              </w:r>
            </w:ins>
          </w:p>
        </w:tc>
      </w:tr>
      <w:tr w:rsidR="000E1257" w:rsidRPr="000E1257" w14:paraId="2C96E04B" w14:textId="77777777" w:rsidTr="1C8EE79D">
        <w:tc>
          <w:tcPr>
            <w:tcW w:w="1812" w:type="dxa"/>
          </w:tcPr>
          <w:p w14:paraId="0C31AE96" w14:textId="7CCE10D5" w:rsidR="000E1257" w:rsidRPr="000E1257" w:rsidRDefault="00E044F8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ins w:id="160" w:author="Autor">
              <w:r w:rsidRPr="00E044F8">
                <w:rPr>
                  <w:rFonts w:cstheme="minorHAnsi"/>
                  <w:color w:val="000000"/>
                  <w:sz w:val="20"/>
                  <w:szCs w:val="20"/>
                </w:rPr>
                <w:t>zgłoszeniePodmiotMiejsceKodJed</w:t>
              </w:r>
            </w:ins>
            <w:proofErr w:type="spellEnd"/>
            <w:del w:id="161" w:author="Autor">
              <w:r w:rsidR="000E1257" w:rsidRPr="000E1257" w:rsidDel="00E044F8">
                <w:rPr>
                  <w:rFonts w:cstheme="minorHAnsi"/>
                  <w:color w:val="000000"/>
                  <w:sz w:val="20"/>
                  <w:szCs w:val="20"/>
                </w:rPr>
                <w:delText>zg[0xc5][0x82]oszeniePodmiotMiejsceKodJed</w:delText>
              </w:r>
            </w:del>
          </w:p>
        </w:tc>
        <w:tc>
          <w:tcPr>
            <w:tcW w:w="1349" w:type="dxa"/>
          </w:tcPr>
          <w:p w14:paraId="69035907" w14:textId="6B815AE5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407B45A6" w14:textId="5C8903EB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542BBE8E" w14:textId="54243CB7" w:rsidR="000E1257" w:rsidRPr="000E1257" w:rsidRDefault="00E044F8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62" w:author="Autor">
              <w:r>
                <w:rPr>
                  <w:rFonts w:cstheme="minorHAnsi"/>
                  <w:sz w:val="20"/>
                  <w:szCs w:val="20"/>
                  <w:lang w:eastAsia="pl-PL"/>
                </w:rPr>
                <w:t>01</w:t>
              </w:r>
            </w:ins>
          </w:p>
        </w:tc>
        <w:tc>
          <w:tcPr>
            <w:tcW w:w="3544" w:type="dxa"/>
          </w:tcPr>
          <w:p w14:paraId="2D3A31D7" w14:textId="42317261" w:rsidR="000E1257" w:rsidRPr="000E1257" w:rsidRDefault="00E044F8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63" w:author="Autor">
              <w:r w:rsidRPr="00E044F8">
                <w:rPr>
                  <w:rFonts w:cstheme="minorHAnsi"/>
                  <w:sz w:val="20"/>
                  <w:szCs w:val="20"/>
                  <w:lang w:eastAsia="pl-PL"/>
                </w:rPr>
                <w:t>Kod resortowy identyfikujący jednostkę organizacyjną w strukturze organizacyjnej zakładu leczniczego</w:t>
              </w:r>
            </w:ins>
          </w:p>
        </w:tc>
      </w:tr>
      <w:tr w:rsidR="000E1257" w:rsidRPr="000E1257" w14:paraId="6EE2F0A8" w14:textId="77777777" w:rsidTr="1C8EE79D">
        <w:tc>
          <w:tcPr>
            <w:tcW w:w="1812" w:type="dxa"/>
          </w:tcPr>
          <w:p w14:paraId="33277942" w14:textId="0F682A9C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leczenieSzpitalne</w:t>
            </w:r>
            <w:proofErr w:type="spellEnd"/>
          </w:p>
        </w:tc>
        <w:tc>
          <w:tcPr>
            <w:tcW w:w="1349" w:type="dxa"/>
          </w:tcPr>
          <w:p w14:paraId="0C63B4EB" w14:textId="2A376D2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370" w:type="dxa"/>
          </w:tcPr>
          <w:p w14:paraId="682049F9" w14:textId="7667AFEB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164" w:author="Autor">
              <w:r w:rsidRPr="000E1257" w:rsidDel="00220D31">
                <w:rPr>
                  <w:rFonts w:cstheme="minorHAnsi"/>
                  <w:color w:val="000000"/>
                  <w:sz w:val="20"/>
                  <w:szCs w:val="20"/>
                </w:rPr>
                <w:delText>Tak</w:delText>
              </w:r>
            </w:del>
            <w:ins w:id="165" w:author="Autor">
              <w:r w:rsidR="00220D31">
                <w:rPr>
                  <w:rFonts w:cstheme="minorHAnsi"/>
                  <w:color w:val="000000"/>
                  <w:sz w:val="20"/>
                  <w:szCs w:val="20"/>
                </w:rPr>
                <w:t>Nie</w:t>
              </w:r>
            </w:ins>
          </w:p>
        </w:tc>
        <w:tc>
          <w:tcPr>
            <w:tcW w:w="1134" w:type="dxa"/>
          </w:tcPr>
          <w:p w14:paraId="39C2D4E9" w14:textId="3460C73F" w:rsidR="000E1257" w:rsidRPr="000E1257" w:rsidRDefault="00220D31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ins w:id="166" w:author="Autor">
              <w:r>
                <w:rPr>
                  <w:rFonts w:cstheme="minorHAnsi"/>
                  <w:sz w:val="20"/>
                  <w:szCs w:val="20"/>
                  <w:lang w:eastAsia="pl-PL"/>
                </w:rPr>
                <w:t>true</w:t>
              </w:r>
            </w:ins>
            <w:proofErr w:type="spellEnd"/>
          </w:p>
        </w:tc>
        <w:tc>
          <w:tcPr>
            <w:tcW w:w="3544" w:type="dxa"/>
          </w:tcPr>
          <w:p w14:paraId="3C563BAC" w14:textId="77777777" w:rsidR="00220D31" w:rsidRPr="00220D31" w:rsidRDefault="00220D31" w:rsidP="00220D31">
            <w:pPr>
              <w:rPr>
                <w:ins w:id="167" w:author="Autor"/>
                <w:rFonts w:cstheme="minorHAnsi"/>
                <w:sz w:val="20"/>
                <w:szCs w:val="20"/>
                <w:lang w:eastAsia="pl-PL"/>
              </w:rPr>
            </w:pPr>
            <w:ins w:id="168" w:author="Autor">
              <w:r w:rsidRPr="00220D31">
                <w:rPr>
                  <w:rFonts w:cstheme="minorHAnsi"/>
                  <w:sz w:val="20"/>
                  <w:szCs w:val="20"/>
                  <w:lang w:eastAsia="pl-PL"/>
                </w:rPr>
                <w:t>Czy leczenie szpitalne</w:t>
              </w:r>
            </w:ins>
          </w:p>
          <w:p w14:paraId="026EC75D" w14:textId="7777777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0E1257" w:rsidRPr="000E1257" w14:paraId="6A7CDF61" w14:textId="77777777" w:rsidTr="1C8EE79D">
        <w:tc>
          <w:tcPr>
            <w:tcW w:w="1812" w:type="dxa"/>
          </w:tcPr>
          <w:p w14:paraId="13374DE1" w14:textId="18AC3B25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leczenieAmbulatoryjne</w:t>
            </w:r>
            <w:proofErr w:type="spellEnd"/>
          </w:p>
        </w:tc>
        <w:tc>
          <w:tcPr>
            <w:tcW w:w="1349" w:type="dxa"/>
          </w:tcPr>
          <w:p w14:paraId="4BB36A0F" w14:textId="2265C898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370" w:type="dxa"/>
          </w:tcPr>
          <w:p w14:paraId="3CF89991" w14:textId="6F53FBA8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169" w:author="Autor">
              <w:r w:rsidRPr="000E1257" w:rsidDel="00220D31">
                <w:rPr>
                  <w:rFonts w:cstheme="minorHAnsi"/>
                  <w:color w:val="000000"/>
                  <w:sz w:val="20"/>
                  <w:szCs w:val="20"/>
                </w:rPr>
                <w:delText>Tak</w:delText>
              </w:r>
            </w:del>
            <w:ins w:id="170" w:author="Autor">
              <w:r w:rsidR="00220D31">
                <w:rPr>
                  <w:rFonts w:cstheme="minorHAnsi"/>
                  <w:color w:val="000000"/>
                  <w:sz w:val="20"/>
                  <w:szCs w:val="20"/>
                </w:rPr>
                <w:t>Nie</w:t>
              </w:r>
            </w:ins>
          </w:p>
        </w:tc>
        <w:tc>
          <w:tcPr>
            <w:tcW w:w="1134" w:type="dxa"/>
          </w:tcPr>
          <w:p w14:paraId="28281A88" w14:textId="11A06031" w:rsidR="000E1257" w:rsidRPr="000E1257" w:rsidRDefault="00FD5310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ins w:id="171" w:author="Autor">
              <w:r>
                <w:rPr>
                  <w:rFonts w:cstheme="minorHAnsi"/>
                  <w:sz w:val="20"/>
                  <w:szCs w:val="20"/>
                  <w:lang w:eastAsia="pl-PL"/>
                </w:rPr>
                <w:t>false</w:t>
              </w:r>
            </w:ins>
            <w:proofErr w:type="spellEnd"/>
          </w:p>
        </w:tc>
        <w:tc>
          <w:tcPr>
            <w:tcW w:w="3544" w:type="dxa"/>
          </w:tcPr>
          <w:p w14:paraId="258E987E" w14:textId="5D288EC7" w:rsidR="000E1257" w:rsidRPr="000E1257" w:rsidRDefault="004B484A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72" w:author="Autor">
              <w:r w:rsidRPr="004B484A">
                <w:rPr>
                  <w:rFonts w:cstheme="minorHAnsi"/>
                  <w:sz w:val="20"/>
                  <w:szCs w:val="20"/>
                  <w:lang w:eastAsia="pl-PL"/>
                </w:rPr>
                <w:t>Czy leczenie ambulatoryjne</w:t>
              </w:r>
            </w:ins>
          </w:p>
        </w:tc>
      </w:tr>
      <w:tr w:rsidR="000E1257" w:rsidRPr="000E1257" w14:paraId="74A4B8DF" w14:textId="77777777" w:rsidTr="1C8EE79D">
        <w:tc>
          <w:tcPr>
            <w:tcW w:w="1812" w:type="dxa"/>
          </w:tcPr>
          <w:p w14:paraId="539282A0" w14:textId="1C50DA7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leczenieSzpitalneAdresSzpitala</w:t>
            </w:r>
            <w:proofErr w:type="spellEnd"/>
          </w:p>
        </w:tc>
        <w:tc>
          <w:tcPr>
            <w:tcW w:w="1349" w:type="dxa"/>
          </w:tcPr>
          <w:p w14:paraId="36AA0DAA" w14:textId="64D9C15F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34DB0EEC" w14:textId="10DC57EB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52D8373E" w14:textId="1CBB0F8B" w:rsidR="000E1257" w:rsidRPr="000E1257" w:rsidRDefault="00FD5310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73" w:author="Autor">
              <w:r w:rsidRPr="00FD5310">
                <w:rPr>
                  <w:rFonts w:cstheme="minorHAnsi"/>
                  <w:sz w:val="20"/>
                  <w:szCs w:val="20"/>
                  <w:lang w:eastAsia="pl-PL"/>
                </w:rPr>
                <w:t>67-200 Głogów, ul. Kościuszki 15</w:t>
              </w:r>
            </w:ins>
          </w:p>
        </w:tc>
        <w:tc>
          <w:tcPr>
            <w:tcW w:w="3544" w:type="dxa"/>
          </w:tcPr>
          <w:p w14:paraId="4BCC389D" w14:textId="70259641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Adres szpitala, w którym odbywało się leczenie szpitalne</w:t>
            </w:r>
          </w:p>
        </w:tc>
      </w:tr>
      <w:tr w:rsidR="000E1257" w:rsidRPr="000E1257" w14:paraId="030D1511" w14:textId="77777777" w:rsidTr="1C8EE79D">
        <w:tc>
          <w:tcPr>
            <w:tcW w:w="1812" w:type="dxa"/>
          </w:tcPr>
          <w:p w14:paraId="6E553B0B" w14:textId="6D022B2E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lastRenderedPageBreak/>
              <w:t>leczenieSzpitalneNazwaSzpitala</w:t>
            </w:r>
            <w:proofErr w:type="spellEnd"/>
          </w:p>
        </w:tc>
        <w:tc>
          <w:tcPr>
            <w:tcW w:w="1349" w:type="dxa"/>
          </w:tcPr>
          <w:p w14:paraId="56C714E6" w14:textId="073F6F63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2E7997CB" w14:textId="27A0DD31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09C1113A" w14:textId="43E3E393" w:rsidR="000E1257" w:rsidRPr="000E1257" w:rsidRDefault="00A84E34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74" w:author="Autor">
              <w:r w:rsidRPr="00A84E34">
                <w:rPr>
                  <w:rFonts w:cstheme="minorHAnsi"/>
                  <w:sz w:val="20"/>
                  <w:szCs w:val="20"/>
                  <w:lang w:eastAsia="pl-PL"/>
                </w:rPr>
                <w:t>Głogowski Szpital Powiatowy sp. z o.o.</w:t>
              </w:r>
            </w:ins>
          </w:p>
        </w:tc>
        <w:tc>
          <w:tcPr>
            <w:tcW w:w="3544" w:type="dxa"/>
          </w:tcPr>
          <w:p w14:paraId="4EBEA6AD" w14:textId="61526B6D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Nazwa szpitala, w którym odbywało się leczenie szpitalne</w:t>
            </w:r>
          </w:p>
        </w:tc>
      </w:tr>
      <w:tr w:rsidR="000E1257" w:rsidRPr="000E1257" w14:paraId="7447DC66" w14:textId="77777777" w:rsidTr="1C8EE79D">
        <w:tc>
          <w:tcPr>
            <w:tcW w:w="1812" w:type="dxa"/>
          </w:tcPr>
          <w:p w14:paraId="27EDD4F7" w14:textId="31F03181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zakazeniePrzypadekImportowanyIdent</w:t>
            </w:r>
            <w:proofErr w:type="spellEnd"/>
          </w:p>
        </w:tc>
        <w:tc>
          <w:tcPr>
            <w:tcW w:w="1349" w:type="dxa"/>
          </w:tcPr>
          <w:p w14:paraId="6A0FCC84" w14:textId="66A7F3D5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7B25CB0D" w14:textId="544227A4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73EBAF86" w14:textId="7777777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14:paraId="33B9A6FC" w14:textId="4692934F" w:rsidR="000E1257" w:rsidRPr="000E1257" w:rsidRDefault="00EF7E9C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ins w:id="175" w:author="Autor">
              <w:r w:rsidRPr="00EF7E9C">
                <w:rPr>
                  <w:rFonts w:cstheme="minorHAnsi"/>
                  <w:sz w:val="20"/>
                  <w:szCs w:val="20"/>
                  <w:lang w:eastAsia="pl-PL"/>
                </w:rPr>
                <w:t>IdString</w:t>
              </w:r>
              <w:proofErr w:type="spellEnd"/>
              <w:r w:rsidRPr="00EF7E9C">
                <w:rPr>
                  <w:rFonts w:cstheme="minorHAnsi"/>
                  <w:sz w:val="20"/>
                  <w:szCs w:val="20"/>
                  <w:lang w:eastAsia="pl-PL"/>
                </w:rPr>
                <w:t xml:space="preserve"> wartości słownikowej. Nazwa słownika 'Słownik tak, nie i inne'</w:t>
              </w:r>
            </w:ins>
          </w:p>
        </w:tc>
      </w:tr>
      <w:tr w:rsidR="000E1257" w:rsidRPr="000E1257" w14:paraId="099404C4" w14:textId="77777777" w:rsidTr="1C8EE79D">
        <w:tc>
          <w:tcPr>
            <w:tcW w:w="1812" w:type="dxa"/>
          </w:tcPr>
          <w:p w14:paraId="03DF2082" w14:textId="08F7A2B0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zakazenieSzpitalneIdent</w:t>
            </w:r>
            <w:proofErr w:type="spellEnd"/>
          </w:p>
        </w:tc>
        <w:tc>
          <w:tcPr>
            <w:tcW w:w="1349" w:type="dxa"/>
          </w:tcPr>
          <w:p w14:paraId="21EEBAA0" w14:textId="1F28E0D4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5E7A43B8" w14:textId="7E45E2E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1384E182" w14:textId="77777777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14:paraId="6BCBEEC6" w14:textId="3C815E77" w:rsidR="000E1257" w:rsidRPr="000E1257" w:rsidRDefault="00B41110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ins w:id="176" w:author="Autor">
              <w:r w:rsidRPr="00B41110">
                <w:rPr>
                  <w:rFonts w:cstheme="minorHAnsi"/>
                  <w:sz w:val="20"/>
                  <w:szCs w:val="20"/>
                  <w:lang w:eastAsia="pl-PL"/>
                </w:rPr>
                <w:t>IdString</w:t>
              </w:r>
              <w:proofErr w:type="spellEnd"/>
              <w:r w:rsidRPr="00B41110">
                <w:rPr>
                  <w:rFonts w:cstheme="minorHAnsi"/>
                  <w:sz w:val="20"/>
                  <w:szCs w:val="20"/>
                  <w:lang w:eastAsia="pl-PL"/>
                </w:rPr>
                <w:t xml:space="preserve"> wartości słownikowej. Nazwa słownika 'Słownik tak, nie i inne'</w:t>
              </w:r>
            </w:ins>
          </w:p>
        </w:tc>
      </w:tr>
      <w:tr w:rsidR="000E1257" w:rsidRPr="000E1257" w14:paraId="09966DD2" w14:textId="77777777" w:rsidTr="1C8EE79D">
        <w:tc>
          <w:tcPr>
            <w:tcW w:w="1812" w:type="dxa"/>
          </w:tcPr>
          <w:p w14:paraId="0E8776CC" w14:textId="5A1EB978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pracaNaukaAdres</w:t>
            </w:r>
            <w:proofErr w:type="spellEnd"/>
          </w:p>
        </w:tc>
        <w:tc>
          <w:tcPr>
            <w:tcW w:w="1349" w:type="dxa"/>
          </w:tcPr>
          <w:p w14:paraId="7DE52E4C" w14:textId="67BE0CAE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5C2E10AB" w14:textId="00F9521F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6E426216" w14:textId="3D99BCA6" w:rsidR="000E1257" w:rsidRPr="000E1257" w:rsidRDefault="00B41110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77" w:author="Autor">
              <w:r w:rsidRPr="00B41110">
                <w:rPr>
                  <w:rFonts w:cstheme="minorHAnsi"/>
                  <w:sz w:val="20"/>
                  <w:szCs w:val="20"/>
                  <w:lang w:eastAsia="pl-PL"/>
                </w:rPr>
                <w:t>67-200 Głogów, ul. Kościuszki 15</w:t>
              </w:r>
            </w:ins>
          </w:p>
        </w:tc>
        <w:tc>
          <w:tcPr>
            <w:tcW w:w="3544" w:type="dxa"/>
          </w:tcPr>
          <w:p w14:paraId="03B9CA66" w14:textId="1F582EF9" w:rsidR="000E1257" w:rsidRPr="000E1257" w:rsidRDefault="00B41110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78" w:author="Autor">
              <w:r w:rsidRPr="00B41110">
                <w:rPr>
                  <w:rFonts w:cstheme="minorHAnsi"/>
                  <w:sz w:val="20"/>
                  <w:szCs w:val="20"/>
                  <w:lang w:eastAsia="pl-PL"/>
                </w:rPr>
                <w:t>Adres miejsca pracy lub nauki (dla dzieci: żłobek, przedszkole, szkoła)</w:t>
              </w:r>
            </w:ins>
          </w:p>
        </w:tc>
      </w:tr>
      <w:tr w:rsidR="000E1257" w:rsidRPr="000E1257" w14:paraId="4B177D00" w14:textId="77777777" w:rsidTr="1C8EE79D">
        <w:tc>
          <w:tcPr>
            <w:tcW w:w="1812" w:type="dxa"/>
          </w:tcPr>
          <w:p w14:paraId="6AFFBEB1" w14:textId="77D019BE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pracaNaukaNazwa</w:t>
            </w:r>
            <w:proofErr w:type="spellEnd"/>
          </w:p>
        </w:tc>
        <w:tc>
          <w:tcPr>
            <w:tcW w:w="1349" w:type="dxa"/>
          </w:tcPr>
          <w:p w14:paraId="70438F59" w14:textId="05788DDB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6ADF3DB2" w14:textId="7CE6C4ED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114EB2F4" w14:textId="56B89840" w:rsidR="000E1257" w:rsidRPr="000E1257" w:rsidRDefault="00B41110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79" w:author="Autor">
              <w:r w:rsidRPr="00B41110">
                <w:rPr>
                  <w:rFonts w:cstheme="minorHAnsi"/>
                  <w:sz w:val="20"/>
                  <w:szCs w:val="20"/>
                  <w:lang w:eastAsia="pl-PL"/>
                </w:rPr>
                <w:t>NIZP PZH</w:t>
              </w:r>
            </w:ins>
          </w:p>
        </w:tc>
        <w:tc>
          <w:tcPr>
            <w:tcW w:w="3544" w:type="dxa"/>
          </w:tcPr>
          <w:p w14:paraId="1333F3AA" w14:textId="1E1E85C3" w:rsidR="000E1257" w:rsidRPr="000E1257" w:rsidRDefault="009313F1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80" w:author="Autor">
              <w:r w:rsidRPr="009313F1">
                <w:rPr>
                  <w:rFonts w:cstheme="minorHAnsi"/>
                  <w:sz w:val="20"/>
                  <w:szCs w:val="20"/>
                  <w:lang w:eastAsia="pl-PL"/>
                </w:rPr>
                <w:t>Nazwa miejsca pracy lub nauki (dla dzieci: żłobek, przedszkole, szkoła)</w:t>
              </w:r>
            </w:ins>
          </w:p>
        </w:tc>
      </w:tr>
      <w:tr w:rsidR="000E1257" w:rsidRPr="000E1257" w14:paraId="0335F42E" w14:textId="77777777" w:rsidTr="1C8EE79D">
        <w:tc>
          <w:tcPr>
            <w:tcW w:w="1812" w:type="dxa"/>
          </w:tcPr>
          <w:p w14:paraId="5F234456" w14:textId="3C1DA50B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szczepienie</w:t>
            </w:r>
          </w:p>
        </w:tc>
        <w:tc>
          <w:tcPr>
            <w:tcW w:w="1349" w:type="dxa"/>
          </w:tcPr>
          <w:p w14:paraId="67018130" w14:textId="6B34B7DB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181" w:author="Autor">
              <w:r w:rsidRPr="000E1257" w:rsidDel="009313F1">
                <w:rPr>
                  <w:rFonts w:cstheme="minorHAnsi"/>
                  <w:color w:val="000000"/>
                  <w:sz w:val="20"/>
                  <w:szCs w:val="20"/>
                </w:rPr>
                <w:delText>String</w:delText>
              </w:r>
            </w:del>
            <w:proofErr w:type="spellStart"/>
            <w:ins w:id="182" w:author="Autor">
              <w:r w:rsidR="009313F1">
                <w:rPr>
                  <w:rFonts w:cstheme="minorHAnsi"/>
                  <w:color w:val="000000"/>
                  <w:sz w:val="20"/>
                  <w:szCs w:val="20"/>
                </w:rPr>
                <w:t>Boolean</w:t>
              </w:r>
            </w:ins>
            <w:proofErr w:type="spellEnd"/>
          </w:p>
        </w:tc>
        <w:tc>
          <w:tcPr>
            <w:tcW w:w="1370" w:type="dxa"/>
          </w:tcPr>
          <w:p w14:paraId="3FC6087F" w14:textId="48038C2C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2B40C5DB" w14:textId="5237F064" w:rsidR="000E1257" w:rsidRPr="000E1257" w:rsidRDefault="009313F1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ins w:id="183" w:author="Autor">
              <w:r>
                <w:rPr>
                  <w:rFonts w:cstheme="minorHAnsi"/>
                  <w:sz w:val="20"/>
                  <w:szCs w:val="20"/>
                  <w:lang w:eastAsia="pl-PL"/>
                </w:rPr>
                <w:t>true</w:t>
              </w:r>
            </w:ins>
            <w:proofErr w:type="spellEnd"/>
          </w:p>
        </w:tc>
        <w:tc>
          <w:tcPr>
            <w:tcW w:w="3544" w:type="dxa"/>
          </w:tcPr>
          <w:p w14:paraId="6EF3349A" w14:textId="210EBF8D" w:rsidR="000E1257" w:rsidRPr="000E1257" w:rsidRDefault="009313F1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84" w:author="Autor">
              <w:r w:rsidRPr="009313F1">
                <w:rPr>
                  <w:rFonts w:cstheme="minorHAnsi"/>
                  <w:sz w:val="20"/>
                  <w:szCs w:val="20"/>
                  <w:lang w:eastAsia="pl-PL"/>
                </w:rPr>
                <w:t>Czy było szczepienie</w:t>
              </w:r>
            </w:ins>
          </w:p>
        </w:tc>
      </w:tr>
      <w:tr w:rsidR="000E1257" w:rsidRPr="000E1257" w14:paraId="137A0FD6" w14:textId="77777777" w:rsidTr="1C8EE79D">
        <w:tc>
          <w:tcPr>
            <w:tcW w:w="1812" w:type="dxa"/>
          </w:tcPr>
          <w:p w14:paraId="47E5427B" w14:textId="4B254CC6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szczepienieLiczbaDawek</w:t>
            </w:r>
            <w:proofErr w:type="spellEnd"/>
          </w:p>
        </w:tc>
        <w:tc>
          <w:tcPr>
            <w:tcW w:w="1349" w:type="dxa"/>
          </w:tcPr>
          <w:p w14:paraId="41344440" w14:textId="488EAB80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185" w:author="Autor">
              <w:r w:rsidRPr="000E1257" w:rsidDel="009313F1">
                <w:rPr>
                  <w:rFonts w:cstheme="minorHAnsi"/>
                  <w:color w:val="000000"/>
                  <w:sz w:val="20"/>
                  <w:szCs w:val="20"/>
                </w:rPr>
                <w:delText>String</w:delText>
              </w:r>
            </w:del>
            <w:proofErr w:type="spellStart"/>
            <w:ins w:id="186" w:author="Autor">
              <w:r w:rsidR="009313F1">
                <w:rPr>
                  <w:rFonts w:cstheme="minorHAnsi"/>
                  <w:color w:val="000000"/>
                  <w:sz w:val="20"/>
                  <w:szCs w:val="20"/>
                </w:rPr>
                <w:t>Integer</w:t>
              </w:r>
            </w:ins>
            <w:proofErr w:type="spellEnd"/>
          </w:p>
        </w:tc>
        <w:tc>
          <w:tcPr>
            <w:tcW w:w="1370" w:type="dxa"/>
          </w:tcPr>
          <w:p w14:paraId="0D2B1462" w14:textId="0826A414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48B9B1DE" w14:textId="470E142E" w:rsidR="000E1257" w:rsidRPr="000E1257" w:rsidRDefault="009313F1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87" w:author="Autor">
              <w:r>
                <w:rPr>
                  <w:rFonts w:cstheme="minorHAnsi"/>
                  <w:sz w:val="20"/>
                  <w:szCs w:val="20"/>
                  <w:lang w:eastAsia="pl-PL"/>
                </w:rPr>
                <w:t>1</w:t>
              </w:r>
            </w:ins>
          </w:p>
        </w:tc>
        <w:tc>
          <w:tcPr>
            <w:tcW w:w="3544" w:type="dxa"/>
          </w:tcPr>
          <w:p w14:paraId="16E96951" w14:textId="601C5E2E" w:rsidR="000E1257" w:rsidRPr="000E1257" w:rsidRDefault="00005790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88" w:author="Autor">
              <w:r w:rsidRPr="00005790">
                <w:rPr>
                  <w:rFonts w:cstheme="minorHAnsi"/>
                  <w:sz w:val="20"/>
                  <w:szCs w:val="20"/>
                  <w:lang w:eastAsia="pl-PL"/>
                </w:rPr>
                <w:t>Liczba dawek szczepienia</w:t>
              </w:r>
            </w:ins>
          </w:p>
        </w:tc>
      </w:tr>
      <w:tr w:rsidR="000E1257" w:rsidRPr="000E1257" w14:paraId="05FAFAE5" w14:textId="77777777" w:rsidTr="1C8EE79D">
        <w:tc>
          <w:tcPr>
            <w:tcW w:w="1812" w:type="dxa"/>
          </w:tcPr>
          <w:p w14:paraId="4CBE3C30" w14:textId="4D7135F5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dataOstatniegoSzczepieniaIdent</w:t>
            </w:r>
            <w:proofErr w:type="spellEnd"/>
          </w:p>
        </w:tc>
        <w:tc>
          <w:tcPr>
            <w:tcW w:w="1349" w:type="dxa"/>
          </w:tcPr>
          <w:p w14:paraId="3917E729" w14:textId="3D84B221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189" w:author="Autor">
              <w:r w:rsidRPr="000E1257" w:rsidDel="00005790">
                <w:rPr>
                  <w:rFonts w:cstheme="minorHAnsi"/>
                  <w:color w:val="000000"/>
                  <w:sz w:val="20"/>
                  <w:szCs w:val="20"/>
                </w:rPr>
                <w:delText>String</w:delText>
              </w:r>
            </w:del>
            <w:proofErr w:type="spellStart"/>
            <w:ins w:id="190" w:author="Autor">
              <w:r w:rsidR="00005790">
                <w:rPr>
                  <w:rFonts w:cstheme="minorHAnsi"/>
                  <w:color w:val="000000"/>
                  <w:sz w:val="20"/>
                  <w:szCs w:val="20"/>
                </w:rPr>
                <w:t>Integer</w:t>
              </w:r>
            </w:ins>
            <w:proofErr w:type="spellEnd"/>
          </w:p>
        </w:tc>
        <w:tc>
          <w:tcPr>
            <w:tcW w:w="1370" w:type="dxa"/>
          </w:tcPr>
          <w:p w14:paraId="650BF50C" w14:textId="4524B68C" w:rsidR="000E1257" w:rsidRPr="000E1257" w:rsidRDefault="000E1257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16C4AF71" w14:textId="26B26738" w:rsidR="000E1257" w:rsidRPr="000E1257" w:rsidRDefault="00005790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91" w:author="Autor">
              <w:r>
                <w:rPr>
                  <w:rFonts w:cstheme="minorHAnsi"/>
                  <w:sz w:val="20"/>
                  <w:szCs w:val="20"/>
                  <w:lang w:eastAsia="pl-PL"/>
                </w:rPr>
                <w:t>1</w:t>
              </w:r>
            </w:ins>
          </w:p>
        </w:tc>
        <w:tc>
          <w:tcPr>
            <w:tcW w:w="3544" w:type="dxa"/>
          </w:tcPr>
          <w:p w14:paraId="128B52FA" w14:textId="55F77CE6" w:rsidR="000E1257" w:rsidRPr="000E1257" w:rsidRDefault="00005790" w:rsidP="000E1257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92" w:author="Autor">
              <w:r w:rsidRPr="00005790">
                <w:rPr>
                  <w:rFonts w:cstheme="minorHAnsi"/>
                  <w:sz w:val="20"/>
                  <w:szCs w:val="20"/>
                  <w:lang w:eastAsia="pl-PL"/>
                </w:rPr>
                <w:t>ID wartości słownikowej. Nazwa słownika 'Słownik - typ pola data'</w:t>
              </w:r>
            </w:ins>
          </w:p>
        </w:tc>
      </w:tr>
      <w:tr w:rsidR="003B153C" w:rsidRPr="000E1257" w14:paraId="7270B142" w14:textId="77777777" w:rsidTr="1C8EE79D">
        <w:tc>
          <w:tcPr>
            <w:tcW w:w="1812" w:type="dxa"/>
          </w:tcPr>
          <w:p w14:paraId="0877CDE7" w14:textId="2C7BDFE5" w:rsidR="003B153C" w:rsidRPr="000E1257" w:rsidRDefault="003B153C" w:rsidP="003B153C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dataOstatniegoSzczepienia</w:t>
            </w:r>
            <w:proofErr w:type="spellEnd"/>
          </w:p>
        </w:tc>
        <w:tc>
          <w:tcPr>
            <w:tcW w:w="1349" w:type="dxa"/>
          </w:tcPr>
          <w:p w14:paraId="7722DEEC" w14:textId="0D2E6DC4" w:rsidR="003B153C" w:rsidRPr="000E1257" w:rsidRDefault="003B153C" w:rsidP="003B153C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93" w:author="Autor">
              <w:r w:rsidRPr="000E1257">
                <w:rPr>
                  <w:rFonts w:cstheme="minorHAnsi"/>
                  <w:color w:val="000000"/>
                  <w:sz w:val="20"/>
                  <w:szCs w:val="20"/>
                </w:rPr>
                <w:t>Tablica JSON</w:t>
              </w:r>
            </w:ins>
            <w:del w:id="194" w:author="Autor">
              <w:r w:rsidRPr="000E1257" w:rsidDel="006F5D76">
                <w:rPr>
                  <w:rFonts w:cstheme="minorHAnsi"/>
                  <w:color w:val="000000"/>
                  <w:sz w:val="20"/>
                  <w:szCs w:val="20"/>
                </w:rPr>
                <w:delText>String</w:delText>
              </w:r>
            </w:del>
          </w:p>
        </w:tc>
        <w:tc>
          <w:tcPr>
            <w:tcW w:w="1370" w:type="dxa"/>
          </w:tcPr>
          <w:p w14:paraId="0FCEF2EE" w14:textId="38D76FDC" w:rsidR="003B153C" w:rsidRPr="000E1257" w:rsidRDefault="003B153C" w:rsidP="003B153C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114A5D38" w14:textId="55E37DD5" w:rsidR="003B153C" w:rsidRPr="000E1257" w:rsidRDefault="003B153C" w:rsidP="003B153C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95" w:author="Autor">
              <w:r>
                <w:rPr>
                  <w:rFonts w:cstheme="minorHAnsi"/>
                  <w:sz w:val="20"/>
                  <w:szCs w:val="20"/>
                  <w:lang w:eastAsia="pl-PL"/>
                </w:rPr>
                <w:t>[2022,</w:t>
              </w:r>
              <w:del w:id="196" w:author="Autor">
                <w:r w:rsidDel="00AE6804">
                  <w:rPr>
                    <w:rFonts w:cstheme="minorHAnsi"/>
                    <w:sz w:val="20"/>
                    <w:szCs w:val="20"/>
                    <w:lang w:eastAsia="pl-PL"/>
                  </w:rPr>
                  <w:delText>0</w:delText>
                </w:r>
              </w:del>
              <w:r>
                <w:rPr>
                  <w:rFonts w:cstheme="minorHAnsi"/>
                  <w:sz w:val="20"/>
                  <w:szCs w:val="20"/>
                  <w:lang w:eastAsia="pl-PL"/>
                </w:rPr>
                <w:t>5,10]</w:t>
              </w:r>
            </w:ins>
          </w:p>
        </w:tc>
        <w:tc>
          <w:tcPr>
            <w:tcW w:w="3544" w:type="dxa"/>
          </w:tcPr>
          <w:p w14:paraId="6CE6EF21" w14:textId="33E9998B" w:rsidR="003B153C" w:rsidRPr="000E1257" w:rsidRDefault="003B153C" w:rsidP="003B153C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197" w:author="Autor">
              <w:r w:rsidRPr="003B153C">
                <w:rPr>
                  <w:rFonts w:cstheme="minorHAnsi"/>
                  <w:sz w:val="20"/>
                  <w:szCs w:val="20"/>
                  <w:lang w:eastAsia="pl-PL"/>
                </w:rPr>
                <w:t>Data ostatniego szczepienia</w:t>
              </w:r>
            </w:ins>
          </w:p>
        </w:tc>
      </w:tr>
      <w:tr w:rsidR="003B153C" w:rsidRPr="000E1257" w14:paraId="62FA96AF" w14:textId="77777777" w:rsidTr="1C8EE79D">
        <w:tc>
          <w:tcPr>
            <w:tcW w:w="1812" w:type="dxa"/>
          </w:tcPr>
          <w:p w14:paraId="684D1CF2" w14:textId="3BEB2E34" w:rsidR="003B153C" w:rsidRPr="000E1257" w:rsidRDefault="003B153C" w:rsidP="003B153C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pobytZagranica</w:t>
            </w:r>
            <w:proofErr w:type="spellEnd"/>
          </w:p>
        </w:tc>
        <w:tc>
          <w:tcPr>
            <w:tcW w:w="1349" w:type="dxa"/>
          </w:tcPr>
          <w:p w14:paraId="715C665F" w14:textId="5FAB5344" w:rsidR="003B153C" w:rsidRPr="000E1257" w:rsidRDefault="003B153C" w:rsidP="003B153C">
            <w:pPr>
              <w:rPr>
                <w:rFonts w:cstheme="minorHAnsi"/>
                <w:sz w:val="20"/>
                <w:szCs w:val="20"/>
                <w:lang w:eastAsia="pl-PL"/>
              </w:rPr>
            </w:pPr>
            <w:del w:id="198" w:author="Autor">
              <w:r w:rsidRPr="000E1257" w:rsidDel="00D01BA9">
                <w:rPr>
                  <w:rFonts w:cstheme="minorHAnsi"/>
                  <w:color w:val="000000"/>
                  <w:sz w:val="20"/>
                  <w:szCs w:val="20"/>
                </w:rPr>
                <w:delText>String</w:delText>
              </w:r>
            </w:del>
            <w:proofErr w:type="spellStart"/>
            <w:ins w:id="199" w:author="Autor">
              <w:r w:rsidR="00D01BA9">
                <w:rPr>
                  <w:rFonts w:cstheme="minorHAnsi"/>
                  <w:color w:val="000000"/>
                  <w:sz w:val="20"/>
                  <w:szCs w:val="20"/>
                </w:rPr>
                <w:t>Boolean</w:t>
              </w:r>
            </w:ins>
            <w:proofErr w:type="spellEnd"/>
          </w:p>
        </w:tc>
        <w:tc>
          <w:tcPr>
            <w:tcW w:w="1370" w:type="dxa"/>
          </w:tcPr>
          <w:p w14:paraId="00D05163" w14:textId="7EBD7F33" w:rsidR="003B153C" w:rsidRPr="000E1257" w:rsidRDefault="003B153C" w:rsidP="003B153C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52CEF4A4" w14:textId="4A82F87E" w:rsidR="003B153C" w:rsidRPr="000E1257" w:rsidRDefault="00D01BA9" w:rsidP="003B153C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ins w:id="200" w:author="Autor">
              <w:r>
                <w:rPr>
                  <w:rFonts w:cstheme="minorHAnsi"/>
                  <w:sz w:val="20"/>
                  <w:szCs w:val="20"/>
                  <w:lang w:eastAsia="pl-PL"/>
                </w:rPr>
                <w:t>False</w:t>
              </w:r>
            </w:ins>
            <w:proofErr w:type="spellEnd"/>
          </w:p>
        </w:tc>
        <w:tc>
          <w:tcPr>
            <w:tcW w:w="3544" w:type="dxa"/>
          </w:tcPr>
          <w:p w14:paraId="688C21D3" w14:textId="767451D4" w:rsidR="003B153C" w:rsidRPr="000E1257" w:rsidRDefault="00D01BA9" w:rsidP="003B153C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201" w:author="Autor">
              <w:r w:rsidRPr="00D01BA9">
                <w:rPr>
                  <w:rFonts w:cstheme="minorHAnsi"/>
                  <w:sz w:val="20"/>
                  <w:szCs w:val="20"/>
                  <w:lang w:eastAsia="pl-PL"/>
                </w:rPr>
                <w:t>Pobyt za granicą w okresie narażenia</w:t>
              </w:r>
            </w:ins>
          </w:p>
        </w:tc>
      </w:tr>
      <w:tr w:rsidR="003B153C" w:rsidRPr="000E1257" w14:paraId="451D660D" w14:textId="77777777" w:rsidTr="1C8EE79D">
        <w:tc>
          <w:tcPr>
            <w:tcW w:w="1812" w:type="dxa"/>
          </w:tcPr>
          <w:p w14:paraId="42739B27" w14:textId="541F9216" w:rsidR="003B153C" w:rsidRPr="000E1257" w:rsidRDefault="003B153C" w:rsidP="003B153C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t>pobytyZagranica</w:t>
            </w:r>
            <w:proofErr w:type="spellEnd"/>
          </w:p>
        </w:tc>
        <w:tc>
          <w:tcPr>
            <w:tcW w:w="1349" w:type="dxa"/>
          </w:tcPr>
          <w:p w14:paraId="6814105D" w14:textId="3344D137" w:rsidR="003B153C" w:rsidRPr="000E1257" w:rsidRDefault="00FD0607" w:rsidP="003B153C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202" w:author="Autor">
              <w:r>
                <w:rPr>
                  <w:rFonts w:cstheme="minorHAnsi"/>
                  <w:color w:val="000000"/>
                  <w:sz w:val="20"/>
                  <w:szCs w:val="20"/>
                </w:rPr>
                <w:t>Tablica obiektów JSON</w:t>
              </w:r>
            </w:ins>
            <w:del w:id="203" w:author="Autor">
              <w:r w:rsidR="003B153C" w:rsidRPr="000E1257" w:rsidDel="00FD0607">
                <w:rPr>
                  <w:rFonts w:cstheme="minorHAnsi"/>
                  <w:color w:val="000000"/>
                  <w:sz w:val="20"/>
                  <w:szCs w:val="20"/>
                </w:rPr>
                <w:delText>String</w:delText>
              </w:r>
            </w:del>
          </w:p>
        </w:tc>
        <w:tc>
          <w:tcPr>
            <w:tcW w:w="1370" w:type="dxa"/>
          </w:tcPr>
          <w:p w14:paraId="64C4C0E2" w14:textId="120D49EA" w:rsidR="003B153C" w:rsidRPr="000E1257" w:rsidRDefault="003B153C" w:rsidP="003B153C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1134" w:type="dxa"/>
          </w:tcPr>
          <w:p w14:paraId="6B289D07" w14:textId="77777777" w:rsidR="003B153C" w:rsidRPr="000E1257" w:rsidRDefault="003B153C" w:rsidP="003B153C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14:paraId="101D0A36" w14:textId="0E1D2B54" w:rsidR="003B153C" w:rsidRPr="000E1257" w:rsidRDefault="00FD0607" w:rsidP="003B153C">
            <w:pPr>
              <w:rPr>
                <w:rFonts w:cstheme="minorHAnsi"/>
                <w:sz w:val="20"/>
                <w:szCs w:val="20"/>
                <w:lang w:eastAsia="pl-PL"/>
              </w:rPr>
            </w:pPr>
            <w:ins w:id="204" w:author="Autor">
              <w:r>
                <w:rPr>
                  <w:rFonts w:cstheme="minorHAnsi"/>
                  <w:sz w:val="20"/>
                  <w:szCs w:val="20"/>
                  <w:lang w:eastAsia="pl-PL"/>
                </w:rPr>
                <w:t xml:space="preserve">Obiekt opisany w tabeli </w:t>
              </w:r>
              <w:r w:rsidR="00EE2517">
                <w:rPr>
                  <w:rFonts w:cstheme="minorHAnsi"/>
                  <w:sz w:val="20"/>
                  <w:szCs w:val="20"/>
                  <w:lang w:eastAsia="pl-PL"/>
                </w:rPr>
                <w:t>nr 4</w:t>
              </w:r>
            </w:ins>
          </w:p>
        </w:tc>
      </w:tr>
      <w:tr w:rsidR="003B153C" w:rsidRPr="000E1257" w14:paraId="702FB812" w14:textId="77777777" w:rsidTr="1C8EE79D">
        <w:tc>
          <w:tcPr>
            <w:tcW w:w="1812" w:type="dxa"/>
          </w:tcPr>
          <w:p w14:paraId="13E0CF8D" w14:textId="01BA7689" w:rsidR="003B153C" w:rsidRPr="000E1257" w:rsidRDefault="003B153C" w:rsidP="003B153C">
            <w:pPr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E1257">
              <w:rPr>
                <w:rFonts w:cstheme="minorHAnsi"/>
                <w:color w:val="000000"/>
                <w:sz w:val="20"/>
                <w:szCs w:val="20"/>
              </w:rPr>
              <w:lastRenderedPageBreak/>
              <w:t>wersjaFormularza</w:t>
            </w:r>
            <w:proofErr w:type="spellEnd"/>
          </w:p>
        </w:tc>
        <w:tc>
          <w:tcPr>
            <w:tcW w:w="1349" w:type="dxa"/>
          </w:tcPr>
          <w:p w14:paraId="32870AFF" w14:textId="69621B1E" w:rsidR="003B153C" w:rsidRPr="000E1257" w:rsidRDefault="003B153C" w:rsidP="003B153C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370" w:type="dxa"/>
          </w:tcPr>
          <w:p w14:paraId="01BDAA03" w14:textId="73B73453" w:rsidR="003B153C" w:rsidRPr="000E1257" w:rsidRDefault="003B153C" w:rsidP="003B153C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134" w:type="dxa"/>
          </w:tcPr>
          <w:p w14:paraId="642FF29B" w14:textId="565F509B" w:rsidR="003B153C" w:rsidRPr="000E1257" w:rsidRDefault="003B153C" w:rsidP="003B153C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14:paraId="1E7B0306" w14:textId="21A43F46" w:rsidR="003B153C" w:rsidRPr="000E1257" w:rsidRDefault="003B153C" w:rsidP="003B153C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0E1257">
              <w:rPr>
                <w:rFonts w:cstheme="minorHAnsi"/>
                <w:color w:val="000000"/>
                <w:sz w:val="20"/>
                <w:szCs w:val="20"/>
              </w:rPr>
              <w:t>Wersja wypełnionego formularza</w:t>
            </w:r>
          </w:p>
        </w:tc>
      </w:tr>
    </w:tbl>
    <w:p w14:paraId="178AA196" w14:textId="3E7502EE" w:rsidR="00D40C3C" w:rsidRDefault="00D40C3C" w:rsidP="00D40C3C">
      <w:pPr>
        <w:pStyle w:val="Legenda"/>
      </w:pPr>
      <w:r>
        <w:t>Tabela 3 Tabela opisów parametrów w metodzie /</w:t>
      </w:r>
      <w:proofErr w:type="spellStart"/>
      <w:r>
        <w:t>ext</w:t>
      </w:r>
      <w:proofErr w:type="spellEnd"/>
      <w:r>
        <w:t>/</w:t>
      </w:r>
      <w:proofErr w:type="spellStart"/>
      <w:r>
        <w:t>epi</w:t>
      </w:r>
      <w:proofErr w:type="spellEnd"/>
      <w:r>
        <w:t>/</w:t>
      </w:r>
      <w:proofErr w:type="spellStart"/>
      <w:r>
        <w:t>zlk</w:t>
      </w:r>
      <w:proofErr w:type="spellEnd"/>
      <w:r>
        <w:t>/zlk1</w:t>
      </w:r>
    </w:p>
    <w:tbl>
      <w:tblPr>
        <w:tblW w:w="0" w:type="auto"/>
        <w:tblBorders>
          <w:top w:val="single" w:sz="18" w:space="0" w:color="7F7F7F" w:themeColor="background1" w:themeShade="7F"/>
          <w:left w:val="single" w:sz="18" w:space="0" w:color="7F7F7F" w:themeColor="background1" w:themeShade="7F"/>
          <w:bottom w:val="single" w:sz="18" w:space="0" w:color="7F7F7F" w:themeColor="background1" w:themeShade="7F"/>
          <w:right w:val="single" w:sz="18" w:space="0" w:color="7F7F7F" w:themeColor="background1" w:themeShade="7F"/>
          <w:insideH w:val="single" w:sz="4" w:space="0" w:color="7F7F7F" w:themeColor="background1" w:themeShade="7F"/>
          <w:insideV w:val="single" w:sz="4" w:space="0" w:color="7F7F7F" w:themeColor="background1" w:themeShade="7F"/>
        </w:tblBorders>
        <w:tblLook w:val="04A0" w:firstRow="1" w:lastRow="0" w:firstColumn="1" w:lastColumn="0" w:noHBand="0" w:noVBand="1"/>
      </w:tblPr>
      <w:tblGrid>
        <w:gridCol w:w="1565"/>
        <w:gridCol w:w="1880"/>
        <w:gridCol w:w="1391"/>
        <w:gridCol w:w="1791"/>
        <w:gridCol w:w="2417"/>
        <w:tblGridChange w:id="205">
          <w:tblGrid>
            <w:gridCol w:w="1565"/>
            <w:gridCol w:w="1880"/>
            <w:gridCol w:w="1391"/>
            <w:gridCol w:w="1791"/>
            <w:gridCol w:w="2417"/>
          </w:tblGrid>
        </w:tblGridChange>
      </w:tblGrid>
      <w:tr w:rsidR="005A16A7" w14:paraId="194A7449" w14:textId="77777777" w:rsidTr="00EE2517">
        <w:tc>
          <w:tcPr>
            <w:tcW w:w="1565" w:type="dxa"/>
            <w:tcBorders>
              <w:top w:val="single" w:sz="18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</w:tcPr>
          <w:p w14:paraId="1F1A03C4" w14:textId="310FCA80" w:rsidR="00FD0607" w:rsidRDefault="00FD0607" w:rsidP="00FD0607">
            <w:pPr>
              <w:pStyle w:val="Tabelanagwekdolewej"/>
            </w:pPr>
            <w:r w:rsidRPr="000E1257">
              <w:rPr>
                <w:rFonts w:cstheme="minorHAnsi"/>
                <w:color w:val="FFFFFF" w:themeColor="background1"/>
              </w:rPr>
              <w:t>Nazwa parametru</w:t>
            </w:r>
          </w:p>
        </w:tc>
        <w:tc>
          <w:tcPr>
            <w:tcW w:w="1880" w:type="dxa"/>
            <w:tcBorders>
              <w:top w:val="single" w:sz="18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</w:tcPr>
          <w:p w14:paraId="440F3D03" w14:textId="2128B0B5" w:rsidR="00FD0607" w:rsidRDefault="00FD0607" w:rsidP="00FD0607">
            <w:pPr>
              <w:pStyle w:val="Tabelanagwekdolewej"/>
            </w:pPr>
            <w:r w:rsidRPr="000E1257">
              <w:rPr>
                <w:rFonts w:cstheme="minorHAnsi"/>
                <w:color w:val="FFFFFF" w:themeColor="background1"/>
              </w:rPr>
              <w:t>Typ</w:t>
            </w:r>
          </w:p>
        </w:tc>
        <w:tc>
          <w:tcPr>
            <w:tcW w:w="1391" w:type="dxa"/>
            <w:tcBorders>
              <w:top w:val="single" w:sz="18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</w:tcPr>
          <w:p w14:paraId="7D1B03FD" w14:textId="4F7CD968" w:rsidR="00FD0607" w:rsidRDefault="00FD0607" w:rsidP="00FD0607">
            <w:pPr>
              <w:pStyle w:val="Tabelanagwekdolewej"/>
            </w:pPr>
            <w:r w:rsidRPr="000E1257">
              <w:rPr>
                <w:rFonts w:cstheme="minorHAnsi"/>
                <w:color w:val="FFFFFF" w:themeColor="background1"/>
              </w:rPr>
              <w:t>Wymagalność</w:t>
            </w:r>
          </w:p>
        </w:tc>
        <w:tc>
          <w:tcPr>
            <w:tcW w:w="1791" w:type="dxa"/>
            <w:tcBorders>
              <w:top w:val="single" w:sz="18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</w:tcPr>
          <w:p w14:paraId="4D4C1485" w14:textId="03AD400E" w:rsidR="00FD0607" w:rsidRDefault="00FD0607" w:rsidP="00FD0607">
            <w:pPr>
              <w:pStyle w:val="Tabelanagwekdolewej"/>
            </w:pPr>
            <w:r w:rsidRPr="000E1257">
              <w:rPr>
                <w:rFonts w:cstheme="minorHAnsi"/>
                <w:color w:val="FFFFFF" w:themeColor="background1"/>
              </w:rPr>
              <w:t>Przykładowa wartość</w:t>
            </w:r>
          </w:p>
        </w:tc>
        <w:tc>
          <w:tcPr>
            <w:tcW w:w="2417" w:type="dxa"/>
            <w:tcBorders>
              <w:top w:val="single" w:sz="18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</w:tcPr>
          <w:p w14:paraId="17A46885" w14:textId="45D85390" w:rsidR="00FD0607" w:rsidRDefault="00FD0607" w:rsidP="00FD0607">
            <w:pPr>
              <w:pStyle w:val="Tabelanagwekdolewej"/>
              <w:rPr>
                <w:rFonts w:eastAsia="Arial"/>
              </w:rPr>
            </w:pPr>
            <w:r w:rsidRPr="000E1257">
              <w:rPr>
                <w:rFonts w:cstheme="minorHAnsi"/>
                <w:color w:val="FFFFFF" w:themeColor="background1"/>
              </w:rPr>
              <w:t>Opis</w:t>
            </w:r>
          </w:p>
        </w:tc>
      </w:tr>
      <w:tr w:rsidR="005A16A7" w14:paraId="7D7B2216" w14:textId="77777777" w:rsidTr="00EE2517">
        <w:tblPrEx>
          <w:tblW w:w="0" w:type="auto"/>
          <w:tblBorders>
            <w:top w:val="single" w:sz="18" w:space="0" w:color="7F7F7F" w:themeColor="background1" w:themeShade="7F"/>
            <w:left w:val="single" w:sz="18" w:space="0" w:color="7F7F7F" w:themeColor="background1" w:themeShade="7F"/>
            <w:bottom w:val="single" w:sz="18" w:space="0" w:color="7F7F7F" w:themeColor="background1" w:themeShade="7F"/>
            <w:right w:val="single" w:sz="18" w:space="0" w:color="7F7F7F" w:themeColor="background1" w:themeShade="7F"/>
            <w:insideH w:val="single" w:sz="4" w:space="0" w:color="7F7F7F" w:themeColor="background1" w:themeShade="7F"/>
            <w:insideV w:val="single" w:sz="4" w:space="0" w:color="7F7F7F" w:themeColor="background1" w:themeShade="7F"/>
          </w:tblBorders>
          <w:tblPrExChange w:id="206" w:author="Autor">
            <w:tblPrEx>
              <w:tblW w:w="0" w:type="auto"/>
              <w:tblBorders>
                <w:top w:val="single" w:sz="18" w:space="0" w:color="7F7F7F" w:themeColor="background1" w:themeShade="7F"/>
                <w:left w:val="single" w:sz="18" w:space="0" w:color="7F7F7F" w:themeColor="background1" w:themeShade="7F"/>
                <w:bottom w:val="single" w:sz="18" w:space="0" w:color="7F7F7F" w:themeColor="background1" w:themeShade="7F"/>
                <w:right w:val="single" w:sz="18" w:space="0" w:color="7F7F7F" w:themeColor="background1" w:themeShade="7F"/>
                <w:insideH w:val="single" w:sz="4" w:space="0" w:color="7F7F7F" w:themeColor="background1" w:themeShade="7F"/>
                <w:insideV w:val="single" w:sz="4" w:space="0" w:color="7F7F7F" w:themeColor="background1" w:themeShade="7F"/>
              </w:tblBorders>
            </w:tblPrEx>
          </w:tblPrExChange>
        </w:tblPrEx>
        <w:tc>
          <w:tcPr>
            <w:tcW w:w="1565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07" w:author="Autor">
              <w:tcPr>
                <w:tcW w:w="1181" w:type="dxa"/>
                <w:tcBorders>
                  <w:top w:val="single" w:sz="4" w:space="0" w:color="7F7F7F" w:themeColor="text1" w:themeTint="80" w:themeShade="00"/>
                  <w:left w:val="single" w:sz="18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  <w:vAlign w:val="center"/>
              </w:tcPr>
            </w:tcPrChange>
          </w:tcPr>
          <w:p w14:paraId="585BD050" w14:textId="71ED91C5" w:rsidR="00FD0607" w:rsidRDefault="00596B7F" w:rsidP="00EE2517">
            <w:pPr>
              <w:pStyle w:val="tabelanormalny"/>
            </w:pPr>
            <w:proofErr w:type="spellStart"/>
            <w:ins w:id="208" w:author="Autor">
              <w:r w:rsidRPr="00596B7F">
                <w:t>krajIdent</w:t>
              </w:r>
            </w:ins>
            <w:proofErr w:type="spellEnd"/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09" w:author="Autor">
              <w:tcPr>
                <w:tcW w:w="2050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  <w:vAlign w:val="center"/>
              </w:tcPr>
            </w:tcPrChange>
          </w:tcPr>
          <w:p w14:paraId="555364F4" w14:textId="2F69CD29" w:rsidR="00FD0607" w:rsidRPr="3FAD5774" w:rsidRDefault="005A16A7" w:rsidP="00EE2517">
            <w:pPr>
              <w:pStyle w:val="tabelanormalny"/>
            </w:pPr>
            <w:proofErr w:type="spellStart"/>
            <w:ins w:id="210" w:author="Autor">
              <w:r>
                <w:t>Integer</w:t>
              </w:r>
            </w:ins>
            <w:proofErr w:type="spellEnd"/>
          </w:p>
        </w:tc>
        <w:tc>
          <w:tcPr>
            <w:tcW w:w="1391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11" w:author="Autor">
              <w:tcPr>
                <w:tcW w:w="1394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072A68B2" w14:textId="539070E3" w:rsidR="00FD0607" w:rsidRDefault="00FB147C" w:rsidP="00EE2517">
            <w:pPr>
              <w:pStyle w:val="tabelanormalny"/>
              <w:rPr>
                <w:ins w:id="212" w:author="Autor"/>
              </w:rPr>
            </w:pPr>
            <w:ins w:id="213" w:author="Autor">
              <w:r>
                <w:t>Nie</w:t>
              </w:r>
            </w:ins>
          </w:p>
        </w:tc>
        <w:tc>
          <w:tcPr>
            <w:tcW w:w="1791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14" w:author="Autor">
              <w:tcPr>
                <w:tcW w:w="1858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154DC004" w14:textId="61D801C0" w:rsidR="00FD0607" w:rsidRDefault="005A16A7" w:rsidP="005868B9">
            <w:pPr>
              <w:pStyle w:val="tabelanormalny"/>
            </w:pPr>
            <w:ins w:id="215" w:author="Autor">
              <w:r w:rsidRPr="005A16A7">
                <w:t>ID wartości słownikowej. Nazwa słownika 'Słownik kraj'</w:t>
              </w:r>
            </w:ins>
          </w:p>
        </w:tc>
        <w:tc>
          <w:tcPr>
            <w:tcW w:w="2417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16" w:author="Autor">
              <w:tcPr>
                <w:tcW w:w="2561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  <w:vAlign w:val="center"/>
              </w:tcPr>
            </w:tcPrChange>
          </w:tcPr>
          <w:p w14:paraId="7B54C0F3" w14:textId="57EF6049" w:rsidR="00FD0607" w:rsidRDefault="00FD0607" w:rsidP="005A1249">
            <w:pPr>
              <w:pStyle w:val="tabelanormalny"/>
            </w:pPr>
            <w:r>
              <w:t>Podano nieprawidłowe parametry żądania.</w:t>
            </w:r>
          </w:p>
        </w:tc>
      </w:tr>
      <w:tr w:rsidR="005A16A7" w14:paraId="4010DAC1" w14:textId="77777777" w:rsidTr="00EE2517">
        <w:tblPrEx>
          <w:tblW w:w="0" w:type="auto"/>
          <w:tblBorders>
            <w:top w:val="single" w:sz="18" w:space="0" w:color="7F7F7F" w:themeColor="background1" w:themeShade="7F"/>
            <w:left w:val="single" w:sz="18" w:space="0" w:color="7F7F7F" w:themeColor="background1" w:themeShade="7F"/>
            <w:bottom w:val="single" w:sz="18" w:space="0" w:color="7F7F7F" w:themeColor="background1" w:themeShade="7F"/>
            <w:right w:val="single" w:sz="18" w:space="0" w:color="7F7F7F" w:themeColor="background1" w:themeShade="7F"/>
            <w:insideH w:val="single" w:sz="4" w:space="0" w:color="7F7F7F" w:themeColor="background1" w:themeShade="7F"/>
            <w:insideV w:val="single" w:sz="4" w:space="0" w:color="7F7F7F" w:themeColor="background1" w:themeShade="7F"/>
          </w:tblBorders>
          <w:tblPrExChange w:id="217" w:author="Autor">
            <w:tblPrEx>
              <w:tblW w:w="0" w:type="auto"/>
              <w:tblBorders>
                <w:top w:val="single" w:sz="18" w:space="0" w:color="7F7F7F" w:themeColor="background1" w:themeShade="7F"/>
                <w:left w:val="single" w:sz="18" w:space="0" w:color="7F7F7F" w:themeColor="background1" w:themeShade="7F"/>
                <w:bottom w:val="single" w:sz="18" w:space="0" w:color="7F7F7F" w:themeColor="background1" w:themeShade="7F"/>
                <w:right w:val="single" w:sz="18" w:space="0" w:color="7F7F7F" w:themeColor="background1" w:themeShade="7F"/>
                <w:insideH w:val="single" w:sz="4" w:space="0" w:color="7F7F7F" w:themeColor="background1" w:themeShade="7F"/>
                <w:insideV w:val="single" w:sz="4" w:space="0" w:color="7F7F7F" w:themeColor="background1" w:themeShade="7F"/>
              </w:tblBorders>
            </w:tblPrEx>
          </w:tblPrExChange>
        </w:tblPrEx>
        <w:tc>
          <w:tcPr>
            <w:tcW w:w="1565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18" w:author="Autor">
              <w:tcPr>
                <w:tcW w:w="1181" w:type="dxa"/>
                <w:tcBorders>
                  <w:top w:val="single" w:sz="4" w:space="0" w:color="7F7F7F" w:themeColor="text1" w:themeTint="80" w:themeShade="00"/>
                  <w:left w:val="single" w:sz="18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  <w:vAlign w:val="center"/>
              </w:tcPr>
            </w:tcPrChange>
          </w:tcPr>
          <w:p w14:paraId="77D790E9" w14:textId="4F75B9EF" w:rsidR="00FD0607" w:rsidRDefault="00596B7F" w:rsidP="00EE2517">
            <w:pPr>
              <w:pStyle w:val="tabelanormalny"/>
            </w:pPr>
            <w:proofErr w:type="spellStart"/>
            <w:ins w:id="219" w:author="Autor">
              <w:r w:rsidRPr="00596B7F">
                <w:t>wyjazdOdIdent</w:t>
              </w:r>
            </w:ins>
            <w:proofErr w:type="spellEnd"/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20" w:author="Autor">
              <w:tcPr>
                <w:tcW w:w="2050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  <w:vAlign w:val="center"/>
              </w:tcPr>
            </w:tcPrChange>
          </w:tcPr>
          <w:p w14:paraId="23DF42A4" w14:textId="22053AD6" w:rsidR="00FD0607" w:rsidRPr="3FAD5774" w:rsidRDefault="00FB147C" w:rsidP="00EE2517">
            <w:pPr>
              <w:pStyle w:val="tabelanormalny"/>
            </w:pPr>
            <w:proofErr w:type="spellStart"/>
            <w:ins w:id="221" w:author="Autor">
              <w:r>
                <w:t>Integer</w:t>
              </w:r>
            </w:ins>
            <w:proofErr w:type="spellEnd"/>
          </w:p>
        </w:tc>
        <w:tc>
          <w:tcPr>
            <w:tcW w:w="1391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22" w:author="Autor">
              <w:tcPr>
                <w:tcW w:w="1394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2F021366" w14:textId="4DC151C4" w:rsidR="00FD0607" w:rsidRDefault="00FB147C" w:rsidP="00EE2517">
            <w:pPr>
              <w:pStyle w:val="tabelanormalny"/>
              <w:rPr>
                <w:ins w:id="223" w:author="Autor"/>
              </w:rPr>
            </w:pPr>
            <w:ins w:id="224" w:author="Autor">
              <w:r>
                <w:t>Nie</w:t>
              </w:r>
            </w:ins>
          </w:p>
        </w:tc>
        <w:tc>
          <w:tcPr>
            <w:tcW w:w="1791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25" w:author="Autor">
              <w:tcPr>
                <w:tcW w:w="1858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595A8972" w14:textId="683C1BE2" w:rsidR="00FD0607" w:rsidRDefault="00FB147C" w:rsidP="005868B9">
            <w:pPr>
              <w:pStyle w:val="tabelanormalny"/>
              <w:rPr>
                <w:ins w:id="226" w:author="Autor"/>
              </w:rPr>
            </w:pPr>
            <w:ins w:id="227" w:author="Autor">
              <w:r>
                <w:t>1</w:t>
              </w:r>
            </w:ins>
          </w:p>
        </w:tc>
        <w:tc>
          <w:tcPr>
            <w:tcW w:w="2417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28" w:author="Autor">
              <w:tcPr>
                <w:tcW w:w="2561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  <w:vAlign w:val="center"/>
              </w:tcPr>
            </w:tcPrChange>
          </w:tcPr>
          <w:p w14:paraId="470C5B21" w14:textId="6DF5C7F1" w:rsidR="00FD0607" w:rsidRDefault="00FB147C" w:rsidP="005A1249">
            <w:pPr>
              <w:pStyle w:val="tabelanormalny"/>
            </w:pPr>
            <w:ins w:id="229" w:author="Autor">
              <w:r w:rsidRPr="00FB147C">
                <w:t>ID wartości słownikowej. Nazwa słownika 'Słownik - typ pola data'</w:t>
              </w:r>
            </w:ins>
          </w:p>
        </w:tc>
      </w:tr>
      <w:tr w:rsidR="005A16A7" w14:paraId="54016A68" w14:textId="77777777" w:rsidTr="00EE2517">
        <w:tblPrEx>
          <w:tblW w:w="0" w:type="auto"/>
          <w:tblBorders>
            <w:top w:val="single" w:sz="18" w:space="0" w:color="7F7F7F" w:themeColor="background1" w:themeShade="7F"/>
            <w:left w:val="single" w:sz="18" w:space="0" w:color="7F7F7F" w:themeColor="background1" w:themeShade="7F"/>
            <w:bottom w:val="single" w:sz="18" w:space="0" w:color="7F7F7F" w:themeColor="background1" w:themeShade="7F"/>
            <w:right w:val="single" w:sz="18" w:space="0" w:color="7F7F7F" w:themeColor="background1" w:themeShade="7F"/>
            <w:insideH w:val="single" w:sz="4" w:space="0" w:color="7F7F7F" w:themeColor="background1" w:themeShade="7F"/>
            <w:insideV w:val="single" w:sz="4" w:space="0" w:color="7F7F7F" w:themeColor="background1" w:themeShade="7F"/>
          </w:tblBorders>
          <w:tblPrExChange w:id="230" w:author="Autor">
            <w:tblPrEx>
              <w:tblW w:w="0" w:type="auto"/>
              <w:tblBorders>
                <w:top w:val="single" w:sz="18" w:space="0" w:color="7F7F7F" w:themeColor="background1" w:themeShade="7F"/>
                <w:left w:val="single" w:sz="18" w:space="0" w:color="7F7F7F" w:themeColor="background1" w:themeShade="7F"/>
                <w:bottom w:val="single" w:sz="18" w:space="0" w:color="7F7F7F" w:themeColor="background1" w:themeShade="7F"/>
                <w:right w:val="single" w:sz="18" w:space="0" w:color="7F7F7F" w:themeColor="background1" w:themeShade="7F"/>
                <w:insideH w:val="single" w:sz="4" w:space="0" w:color="7F7F7F" w:themeColor="background1" w:themeShade="7F"/>
                <w:insideV w:val="single" w:sz="4" w:space="0" w:color="7F7F7F" w:themeColor="background1" w:themeShade="7F"/>
              </w:tblBorders>
            </w:tblPrEx>
          </w:tblPrExChange>
        </w:tblPrEx>
        <w:tc>
          <w:tcPr>
            <w:tcW w:w="1565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31" w:author="Autor">
              <w:tcPr>
                <w:tcW w:w="1181" w:type="dxa"/>
                <w:tcBorders>
                  <w:top w:val="single" w:sz="4" w:space="0" w:color="7F7F7F" w:themeColor="text1" w:themeTint="80" w:themeShade="00"/>
                  <w:left w:val="single" w:sz="18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  <w:vAlign w:val="center"/>
              </w:tcPr>
            </w:tcPrChange>
          </w:tcPr>
          <w:p w14:paraId="61A4E8D1" w14:textId="71AA9624" w:rsidR="00FD0607" w:rsidRDefault="00F525A4" w:rsidP="00EE2517">
            <w:pPr>
              <w:pStyle w:val="tabelanormalny"/>
            </w:pPr>
            <w:proofErr w:type="spellStart"/>
            <w:ins w:id="232" w:author="Autor">
              <w:r w:rsidRPr="00F525A4">
                <w:t>wyjazdOd</w:t>
              </w:r>
            </w:ins>
            <w:proofErr w:type="spellEnd"/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33" w:author="Autor">
              <w:tcPr>
                <w:tcW w:w="2050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  <w:vAlign w:val="center"/>
              </w:tcPr>
            </w:tcPrChange>
          </w:tcPr>
          <w:p w14:paraId="0E847771" w14:textId="079713C9" w:rsidR="00FD0607" w:rsidRPr="3FAD5774" w:rsidRDefault="00994C03" w:rsidP="00EE2517">
            <w:pPr>
              <w:pStyle w:val="tabelanormalny"/>
            </w:pPr>
            <w:ins w:id="234" w:author="Autor">
              <w:r>
                <w:t>Tablica JSON</w:t>
              </w:r>
            </w:ins>
          </w:p>
        </w:tc>
        <w:tc>
          <w:tcPr>
            <w:tcW w:w="1391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35" w:author="Autor">
              <w:tcPr>
                <w:tcW w:w="1394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15ABD740" w14:textId="60879D52" w:rsidR="00FD0607" w:rsidRDefault="00994C03" w:rsidP="00EE2517">
            <w:pPr>
              <w:pStyle w:val="tabelanormalny"/>
              <w:rPr>
                <w:ins w:id="236" w:author="Autor"/>
              </w:rPr>
            </w:pPr>
            <w:ins w:id="237" w:author="Autor">
              <w:r>
                <w:t>Nie</w:t>
              </w:r>
            </w:ins>
          </w:p>
        </w:tc>
        <w:tc>
          <w:tcPr>
            <w:tcW w:w="1791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38" w:author="Autor">
              <w:tcPr>
                <w:tcW w:w="1858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3A7BFF5C" w14:textId="7D23FA09" w:rsidR="00FD0607" w:rsidRDefault="00FB147C" w:rsidP="005868B9">
            <w:pPr>
              <w:pStyle w:val="tabelanormalny"/>
              <w:rPr>
                <w:ins w:id="239" w:author="Autor"/>
              </w:rPr>
            </w:pPr>
            <w:ins w:id="240" w:author="Autor">
              <w:r>
                <w:t>[2022,05,10]</w:t>
              </w:r>
            </w:ins>
          </w:p>
        </w:tc>
        <w:tc>
          <w:tcPr>
            <w:tcW w:w="2417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41" w:author="Autor">
              <w:tcPr>
                <w:tcW w:w="2561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  <w:vAlign w:val="center"/>
              </w:tcPr>
            </w:tcPrChange>
          </w:tcPr>
          <w:p w14:paraId="0AE6D18B" w14:textId="12777852" w:rsidR="00FD0607" w:rsidRDefault="00994C03" w:rsidP="005A1249">
            <w:pPr>
              <w:pStyle w:val="tabelanormalny"/>
            </w:pPr>
            <w:ins w:id="242" w:author="Autor">
              <w:r w:rsidRPr="00994C03">
                <w:t>Data wyjazdu od</w:t>
              </w:r>
            </w:ins>
          </w:p>
        </w:tc>
      </w:tr>
      <w:tr w:rsidR="005A16A7" w14:paraId="189E5DF5" w14:textId="77777777" w:rsidTr="00EE2517">
        <w:tblPrEx>
          <w:tblW w:w="0" w:type="auto"/>
          <w:tblBorders>
            <w:top w:val="single" w:sz="18" w:space="0" w:color="7F7F7F" w:themeColor="background1" w:themeShade="7F"/>
            <w:left w:val="single" w:sz="18" w:space="0" w:color="7F7F7F" w:themeColor="background1" w:themeShade="7F"/>
            <w:bottom w:val="single" w:sz="18" w:space="0" w:color="7F7F7F" w:themeColor="background1" w:themeShade="7F"/>
            <w:right w:val="single" w:sz="18" w:space="0" w:color="7F7F7F" w:themeColor="background1" w:themeShade="7F"/>
            <w:insideH w:val="single" w:sz="4" w:space="0" w:color="7F7F7F" w:themeColor="background1" w:themeShade="7F"/>
            <w:insideV w:val="single" w:sz="4" w:space="0" w:color="7F7F7F" w:themeColor="background1" w:themeShade="7F"/>
          </w:tblBorders>
          <w:tblPrExChange w:id="243" w:author="Autor">
            <w:tblPrEx>
              <w:tblW w:w="0" w:type="auto"/>
              <w:tblBorders>
                <w:top w:val="single" w:sz="18" w:space="0" w:color="7F7F7F" w:themeColor="background1" w:themeShade="7F"/>
                <w:left w:val="single" w:sz="18" w:space="0" w:color="7F7F7F" w:themeColor="background1" w:themeShade="7F"/>
                <w:bottom w:val="single" w:sz="18" w:space="0" w:color="7F7F7F" w:themeColor="background1" w:themeShade="7F"/>
                <w:right w:val="single" w:sz="18" w:space="0" w:color="7F7F7F" w:themeColor="background1" w:themeShade="7F"/>
                <w:insideH w:val="single" w:sz="4" w:space="0" w:color="7F7F7F" w:themeColor="background1" w:themeShade="7F"/>
                <w:insideV w:val="single" w:sz="4" w:space="0" w:color="7F7F7F" w:themeColor="background1" w:themeShade="7F"/>
              </w:tblBorders>
            </w:tblPrEx>
          </w:tblPrExChange>
        </w:tblPrEx>
        <w:tc>
          <w:tcPr>
            <w:tcW w:w="1565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44" w:author="Autor">
              <w:tcPr>
                <w:tcW w:w="1181" w:type="dxa"/>
                <w:tcBorders>
                  <w:top w:val="single" w:sz="4" w:space="0" w:color="7F7F7F" w:themeColor="text1" w:themeTint="80" w:themeShade="00"/>
                  <w:left w:val="single" w:sz="18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  <w:vAlign w:val="center"/>
              </w:tcPr>
            </w:tcPrChange>
          </w:tcPr>
          <w:p w14:paraId="555BF85D" w14:textId="0D6483ED" w:rsidR="00FD0607" w:rsidRDefault="00F525A4" w:rsidP="00EE2517">
            <w:pPr>
              <w:pStyle w:val="tabelanormalny"/>
            </w:pPr>
            <w:proofErr w:type="spellStart"/>
            <w:r w:rsidRPr="00F525A4">
              <w:t>wyjazdDoIdent</w:t>
            </w:r>
            <w:proofErr w:type="spellEnd"/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45" w:author="Autor">
              <w:tcPr>
                <w:tcW w:w="2050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  <w:vAlign w:val="center"/>
              </w:tcPr>
            </w:tcPrChange>
          </w:tcPr>
          <w:p w14:paraId="4453E6CB" w14:textId="395CBEFE" w:rsidR="00FD0607" w:rsidRPr="3FAD5774" w:rsidRDefault="00B05A4B" w:rsidP="00EE2517">
            <w:pPr>
              <w:pStyle w:val="tabelanormalny"/>
            </w:pPr>
            <w:proofErr w:type="spellStart"/>
            <w:ins w:id="246" w:author="Autor">
              <w:r>
                <w:t>Integer</w:t>
              </w:r>
            </w:ins>
            <w:proofErr w:type="spellEnd"/>
          </w:p>
        </w:tc>
        <w:tc>
          <w:tcPr>
            <w:tcW w:w="1391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47" w:author="Autor">
              <w:tcPr>
                <w:tcW w:w="1394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62624914" w14:textId="08BDFB8F" w:rsidR="00FD0607" w:rsidRDefault="00B05A4B" w:rsidP="00EE2517">
            <w:pPr>
              <w:pStyle w:val="tabelanormalny"/>
              <w:rPr>
                <w:ins w:id="248" w:author="Autor"/>
              </w:rPr>
            </w:pPr>
            <w:ins w:id="249" w:author="Autor">
              <w:r>
                <w:t>Nie</w:t>
              </w:r>
            </w:ins>
          </w:p>
        </w:tc>
        <w:tc>
          <w:tcPr>
            <w:tcW w:w="1791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50" w:author="Autor">
              <w:tcPr>
                <w:tcW w:w="1858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71083479" w14:textId="55DFB22A" w:rsidR="00FD0607" w:rsidRDefault="00994C03" w:rsidP="005868B9">
            <w:pPr>
              <w:pStyle w:val="tabelanormalny"/>
              <w:rPr>
                <w:ins w:id="251" w:author="Autor"/>
              </w:rPr>
            </w:pPr>
            <w:ins w:id="252" w:author="Autor">
              <w:r>
                <w:t>1</w:t>
              </w:r>
            </w:ins>
          </w:p>
        </w:tc>
        <w:tc>
          <w:tcPr>
            <w:tcW w:w="2417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53" w:author="Autor">
              <w:tcPr>
                <w:tcW w:w="2561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  <w:vAlign w:val="center"/>
              </w:tcPr>
            </w:tcPrChange>
          </w:tcPr>
          <w:p w14:paraId="61C9DFDF" w14:textId="5729BE6F" w:rsidR="00FD0607" w:rsidRDefault="00B05A4B" w:rsidP="005A1249">
            <w:pPr>
              <w:pStyle w:val="tabelanormalny"/>
            </w:pPr>
            <w:ins w:id="254" w:author="Autor">
              <w:r w:rsidRPr="00B05A4B">
                <w:t>ID wartości słownikowej. Nazwa słownika 'Słownik - typ pola data'</w:t>
              </w:r>
            </w:ins>
          </w:p>
        </w:tc>
      </w:tr>
      <w:tr w:rsidR="00F525A4" w14:paraId="3A61483B" w14:textId="77777777" w:rsidTr="00EE2517">
        <w:tblPrEx>
          <w:tblW w:w="0" w:type="auto"/>
          <w:tblBorders>
            <w:top w:val="single" w:sz="18" w:space="0" w:color="7F7F7F" w:themeColor="background1" w:themeShade="7F"/>
            <w:left w:val="single" w:sz="18" w:space="0" w:color="7F7F7F" w:themeColor="background1" w:themeShade="7F"/>
            <w:bottom w:val="single" w:sz="18" w:space="0" w:color="7F7F7F" w:themeColor="background1" w:themeShade="7F"/>
            <w:right w:val="single" w:sz="18" w:space="0" w:color="7F7F7F" w:themeColor="background1" w:themeShade="7F"/>
            <w:insideH w:val="single" w:sz="4" w:space="0" w:color="7F7F7F" w:themeColor="background1" w:themeShade="7F"/>
            <w:insideV w:val="single" w:sz="4" w:space="0" w:color="7F7F7F" w:themeColor="background1" w:themeShade="7F"/>
          </w:tblBorders>
          <w:tblPrExChange w:id="255" w:author="Autor">
            <w:tblPrEx>
              <w:tblW w:w="0" w:type="auto"/>
              <w:tblBorders>
                <w:top w:val="single" w:sz="18" w:space="0" w:color="7F7F7F" w:themeColor="background1" w:themeShade="7F"/>
                <w:left w:val="single" w:sz="18" w:space="0" w:color="7F7F7F" w:themeColor="background1" w:themeShade="7F"/>
                <w:bottom w:val="single" w:sz="18" w:space="0" w:color="7F7F7F" w:themeColor="background1" w:themeShade="7F"/>
                <w:right w:val="single" w:sz="18" w:space="0" w:color="7F7F7F" w:themeColor="background1" w:themeShade="7F"/>
                <w:insideH w:val="single" w:sz="4" w:space="0" w:color="7F7F7F" w:themeColor="background1" w:themeShade="7F"/>
                <w:insideV w:val="single" w:sz="4" w:space="0" w:color="7F7F7F" w:themeColor="background1" w:themeShade="7F"/>
              </w:tblBorders>
            </w:tblPrEx>
          </w:tblPrExChange>
        </w:tblPrEx>
        <w:tc>
          <w:tcPr>
            <w:tcW w:w="1565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56" w:author="Autor">
              <w:tcPr>
                <w:tcW w:w="1181" w:type="dxa"/>
                <w:tcBorders>
                  <w:top w:val="single" w:sz="4" w:space="0" w:color="7F7F7F" w:themeColor="text1" w:themeTint="80" w:themeShade="00"/>
                  <w:left w:val="single" w:sz="18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  <w:vAlign w:val="center"/>
              </w:tcPr>
            </w:tcPrChange>
          </w:tcPr>
          <w:p w14:paraId="7E713ACB" w14:textId="49DDC146" w:rsidR="00F525A4" w:rsidRPr="00F525A4" w:rsidRDefault="00F525A4" w:rsidP="00EE2517">
            <w:pPr>
              <w:pStyle w:val="tabelanormalny"/>
            </w:pPr>
            <w:proofErr w:type="spellStart"/>
            <w:ins w:id="257" w:author="Autor">
              <w:r w:rsidRPr="00F525A4">
                <w:t>wyjazdDo</w:t>
              </w:r>
            </w:ins>
            <w:proofErr w:type="spellEnd"/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58" w:author="Autor">
              <w:tcPr>
                <w:tcW w:w="2050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  <w:vAlign w:val="center"/>
              </w:tcPr>
            </w:tcPrChange>
          </w:tcPr>
          <w:p w14:paraId="58E98B22" w14:textId="02653507" w:rsidR="00F525A4" w:rsidRDefault="006B4866" w:rsidP="00EE2517">
            <w:pPr>
              <w:pStyle w:val="tabelanormalny"/>
            </w:pPr>
            <w:ins w:id="259" w:author="Autor">
              <w:r>
                <w:t>Tablica JSON</w:t>
              </w:r>
            </w:ins>
          </w:p>
        </w:tc>
        <w:tc>
          <w:tcPr>
            <w:tcW w:w="1391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60" w:author="Autor">
              <w:tcPr>
                <w:tcW w:w="1394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128B8E44" w14:textId="77219BF9" w:rsidR="00F525A4" w:rsidRDefault="006B4866" w:rsidP="00EE2517">
            <w:pPr>
              <w:pStyle w:val="tabelanormalny"/>
            </w:pPr>
            <w:ins w:id="261" w:author="Autor">
              <w:r>
                <w:t>Nie</w:t>
              </w:r>
            </w:ins>
          </w:p>
        </w:tc>
        <w:tc>
          <w:tcPr>
            <w:tcW w:w="1791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62" w:author="Autor">
              <w:tcPr>
                <w:tcW w:w="1858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0EDD844C" w14:textId="0AB7135E" w:rsidR="00F525A4" w:rsidRDefault="006B4866" w:rsidP="005868B9">
            <w:pPr>
              <w:pStyle w:val="tabelanormalny"/>
            </w:pPr>
            <w:ins w:id="263" w:author="Autor">
              <w:r>
                <w:t>[2022,05,10]</w:t>
              </w:r>
            </w:ins>
          </w:p>
        </w:tc>
        <w:tc>
          <w:tcPr>
            <w:tcW w:w="2417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64" w:author="Autor">
              <w:tcPr>
                <w:tcW w:w="2561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  <w:vAlign w:val="center"/>
              </w:tcPr>
            </w:tcPrChange>
          </w:tcPr>
          <w:p w14:paraId="632916EC" w14:textId="2E8900CF" w:rsidR="00F525A4" w:rsidRDefault="006B4866" w:rsidP="005A1249">
            <w:pPr>
              <w:pStyle w:val="tabelanormalny"/>
            </w:pPr>
            <w:ins w:id="265" w:author="Autor">
              <w:r w:rsidRPr="006B4866">
                <w:t>Data wyjazdu do</w:t>
              </w:r>
            </w:ins>
          </w:p>
        </w:tc>
      </w:tr>
    </w:tbl>
    <w:p w14:paraId="2350E0D7" w14:textId="54337C7B" w:rsidR="00CD4A61" w:rsidRDefault="00EE2517">
      <w:pPr>
        <w:jc w:val="center"/>
        <w:rPr>
          <w:lang w:eastAsia="pl-PL"/>
        </w:rPr>
        <w:pPrChange w:id="266" w:author="Autor">
          <w:pPr/>
        </w:pPrChange>
      </w:pPr>
      <w:ins w:id="267" w:author="Autor">
        <w:r>
          <w:t xml:space="preserve">Tabela 4 Tabela opisu obiektu </w:t>
        </w:r>
        <w:proofErr w:type="spellStart"/>
        <w:r>
          <w:t>pobytyZagranica</w:t>
        </w:r>
      </w:ins>
      <w:proofErr w:type="spellEnd"/>
    </w:p>
    <w:p w14:paraId="770A9F7F" w14:textId="77777777" w:rsidR="00CD4A61" w:rsidRPr="00CD4A61" w:rsidRDefault="00CD4A61" w:rsidP="00CD4A61">
      <w:pPr>
        <w:rPr>
          <w:lang w:eastAsia="pl-PL"/>
        </w:rPr>
      </w:pPr>
    </w:p>
    <w:p w14:paraId="5FAEC97E" w14:textId="0CD080D5" w:rsidR="00270017" w:rsidRDefault="00270017" w:rsidP="00EA2C7C">
      <w:pPr>
        <w:rPr>
          <w:b/>
          <w:u w:val="single"/>
        </w:rPr>
      </w:pPr>
      <w:r>
        <w:rPr>
          <w:b/>
          <w:u w:val="single"/>
        </w:rPr>
        <w:t>Przykładowe żądanie:</w:t>
      </w:r>
    </w:p>
    <w:p w14:paraId="25372856" w14:textId="70DA6223" w:rsidR="00270017" w:rsidRDefault="00270017" w:rsidP="00EA2C7C">
      <w:r>
        <w:t xml:space="preserve">POST </w:t>
      </w:r>
      <w:r w:rsidR="003C38E4">
        <w:t>/</w:t>
      </w:r>
      <w:proofErr w:type="spellStart"/>
      <w:r w:rsidR="00F1272C">
        <w:t>ext</w:t>
      </w:r>
      <w:proofErr w:type="spellEnd"/>
      <w:r w:rsidR="00F1272C">
        <w:t>/</w:t>
      </w:r>
      <w:proofErr w:type="spellStart"/>
      <w:r w:rsidR="00F1272C">
        <w:t>epi</w:t>
      </w:r>
      <w:proofErr w:type="spellEnd"/>
      <w:r w:rsidR="00F1272C">
        <w:t>/</w:t>
      </w:r>
      <w:proofErr w:type="spellStart"/>
      <w:r w:rsidR="00F1272C">
        <w:t>zlk</w:t>
      </w:r>
      <w:proofErr w:type="spellEnd"/>
      <w:r w:rsidR="00F1272C">
        <w:t>/zlk1</w:t>
      </w:r>
      <w:r>
        <w:t xml:space="preserve"> HTTP/1.1</w:t>
      </w:r>
    </w:p>
    <w:p w14:paraId="740D1D90" w14:textId="61D202FA" w:rsidR="00270017" w:rsidRPr="007531DA" w:rsidRDefault="00270017" w:rsidP="00EA2C7C">
      <w:pPr>
        <w:rPr>
          <w:lang w:val="en-US"/>
        </w:rPr>
      </w:pPr>
      <w:r w:rsidRPr="007531DA">
        <w:rPr>
          <w:lang w:val="en-US"/>
        </w:rPr>
        <w:t xml:space="preserve">Accept-Encoding: </w:t>
      </w:r>
      <w:proofErr w:type="spellStart"/>
      <w:r w:rsidRPr="007531DA">
        <w:rPr>
          <w:lang w:val="en-US"/>
        </w:rPr>
        <w:t>gzip,deflate</w:t>
      </w:r>
      <w:proofErr w:type="spellEnd"/>
    </w:p>
    <w:p w14:paraId="00DCA34C" w14:textId="27A9860C" w:rsidR="00270017" w:rsidRPr="007531DA" w:rsidRDefault="00270017" w:rsidP="00EA2C7C">
      <w:pPr>
        <w:rPr>
          <w:lang w:val="en-US"/>
        </w:rPr>
      </w:pPr>
      <w:r w:rsidRPr="007531DA">
        <w:rPr>
          <w:lang w:val="en-US"/>
        </w:rPr>
        <w:t>Authorization: Bearer {TOKEN_DOSTEPOWY}</w:t>
      </w:r>
    </w:p>
    <w:p w14:paraId="2D883C86" w14:textId="1894A09F" w:rsidR="00184AD9" w:rsidRPr="007531DA" w:rsidRDefault="00184AD9" w:rsidP="00EA2C7C">
      <w:pPr>
        <w:rPr>
          <w:lang w:val="en-US"/>
        </w:rPr>
      </w:pPr>
      <w:r w:rsidRPr="007531DA">
        <w:rPr>
          <w:lang w:val="en-US"/>
        </w:rPr>
        <w:t>Content-Type: application/json</w:t>
      </w:r>
    </w:p>
    <w:p w14:paraId="18E2A85D" w14:textId="6A33918D" w:rsidR="00387481" w:rsidRPr="007531DA" w:rsidRDefault="00387481" w:rsidP="00EA2C7C">
      <w:pPr>
        <w:rPr>
          <w:lang w:val="en-US"/>
        </w:rPr>
      </w:pPr>
      <w:proofErr w:type="spellStart"/>
      <w:r w:rsidRPr="007531DA">
        <w:rPr>
          <w:lang w:val="en-US"/>
        </w:rPr>
        <w:t>Kontekst-uuidZdarzeniaInicjujacego</w:t>
      </w:r>
      <w:proofErr w:type="spellEnd"/>
      <w:r w:rsidRPr="007531DA">
        <w:rPr>
          <w:lang w:val="en-US"/>
        </w:rPr>
        <w:t>: 0d8aa4b1-816d-4186-84a2-923e50f7e561</w:t>
      </w:r>
    </w:p>
    <w:p w14:paraId="556D680F" w14:textId="77777777" w:rsidR="00FA2411" w:rsidRDefault="00270017" w:rsidP="00F1272C">
      <w:pPr>
        <w:rPr>
          <w:u w:val="single"/>
          <w:lang w:val="en-US"/>
        </w:rPr>
      </w:pPr>
      <w:r w:rsidRPr="007531DA">
        <w:rPr>
          <w:u w:val="single"/>
          <w:lang w:val="en-US"/>
        </w:rPr>
        <w:t>Body:</w:t>
      </w:r>
    </w:p>
    <w:p w14:paraId="42C58280" w14:textId="50009364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>{</w:t>
      </w:r>
    </w:p>
    <w:p w14:paraId="2E2C2F29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  <w:t>"zlk1Body": {</w:t>
      </w:r>
    </w:p>
    <w:p w14:paraId="7019F662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imie</w:t>
      </w:r>
      <w:proofErr w:type="spellEnd"/>
      <w:r w:rsidRPr="00F1272C">
        <w:rPr>
          <w:lang w:val="en-US"/>
        </w:rPr>
        <w:t>": "Antoni",</w:t>
      </w:r>
    </w:p>
    <w:p w14:paraId="2F0DFA2D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lastRenderedPageBreak/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nazwisko</w:t>
      </w:r>
      <w:proofErr w:type="spellEnd"/>
      <w:r w:rsidRPr="00F1272C">
        <w:rPr>
          <w:lang w:val="en-US"/>
        </w:rPr>
        <w:t>": "Krakowski",</w:t>
      </w:r>
    </w:p>
    <w:p w14:paraId="46434B77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"icd10Ident": 43196,</w:t>
      </w:r>
    </w:p>
    <w:p w14:paraId="1EB2FA23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"email": null,</w:t>
      </w:r>
    </w:p>
    <w:p w14:paraId="5332C563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pesel</w:t>
      </w:r>
      <w:proofErr w:type="spellEnd"/>
      <w:r w:rsidRPr="00F1272C">
        <w:rPr>
          <w:lang w:val="en-US"/>
        </w:rPr>
        <w:t>": "48101086738",</w:t>
      </w:r>
    </w:p>
    <w:p w14:paraId="5DCB5B67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osobaBezdomna</w:t>
      </w:r>
      <w:proofErr w:type="spellEnd"/>
      <w:r w:rsidRPr="00F1272C">
        <w:rPr>
          <w:lang w:val="en-US"/>
        </w:rPr>
        <w:t>": true,</w:t>
      </w:r>
    </w:p>
    <w:p w14:paraId="5D7E6298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telefon</w:t>
      </w:r>
      <w:proofErr w:type="spellEnd"/>
      <w:r w:rsidRPr="00F1272C">
        <w:rPr>
          <w:lang w:val="en-US"/>
        </w:rPr>
        <w:t>": null,</w:t>
      </w:r>
    </w:p>
    <w:p w14:paraId="54995BCD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plecIdent</w:t>
      </w:r>
      <w:proofErr w:type="spellEnd"/>
      <w:r w:rsidRPr="00F1272C">
        <w:rPr>
          <w:lang w:val="en-US"/>
        </w:rPr>
        <w:t>": 1,</w:t>
      </w:r>
    </w:p>
    <w:p w14:paraId="1A63A79C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nrDomu</w:t>
      </w:r>
      <w:proofErr w:type="spellEnd"/>
      <w:r w:rsidRPr="00F1272C">
        <w:rPr>
          <w:lang w:val="en-US"/>
        </w:rPr>
        <w:t>": null,</w:t>
      </w:r>
    </w:p>
    <w:p w14:paraId="7C21C0DE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nrLokalu</w:t>
      </w:r>
      <w:proofErr w:type="spellEnd"/>
      <w:r w:rsidRPr="00F1272C">
        <w:rPr>
          <w:lang w:val="en-US"/>
        </w:rPr>
        <w:t>": null,</w:t>
      </w:r>
    </w:p>
    <w:p w14:paraId="35F10381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ulica</w:t>
      </w:r>
      <w:proofErr w:type="spellEnd"/>
      <w:r w:rsidRPr="00F1272C">
        <w:rPr>
          <w:lang w:val="en-US"/>
        </w:rPr>
        <w:t>": null,</w:t>
      </w:r>
    </w:p>
    <w:p w14:paraId="7A203344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kodPocztowy</w:t>
      </w:r>
      <w:proofErr w:type="spellEnd"/>
      <w:r w:rsidRPr="00F1272C">
        <w:rPr>
          <w:lang w:val="en-US"/>
        </w:rPr>
        <w:t>": "22-222",</w:t>
      </w:r>
    </w:p>
    <w:p w14:paraId="405BBBE0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miejscowoscIdent</w:t>
      </w:r>
      <w:proofErr w:type="spellEnd"/>
      <w:r w:rsidRPr="00F1272C">
        <w:rPr>
          <w:lang w:val="en-US"/>
        </w:rPr>
        <w:t>": "0945930",</w:t>
      </w:r>
    </w:p>
    <w:p w14:paraId="1A436A1A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dodatkowyNrDomu</w:t>
      </w:r>
      <w:proofErr w:type="spellEnd"/>
      <w:r w:rsidRPr="00F1272C">
        <w:rPr>
          <w:lang w:val="en-US"/>
        </w:rPr>
        <w:t>": null,</w:t>
      </w:r>
    </w:p>
    <w:p w14:paraId="274A263D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dodatkowyNrLokalu</w:t>
      </w:r>
      <w:proofErr w:type="spellEnd"/>
      <w:r w:rsidRPr="00F1272C">
        <w:rPr>
          <w:lang w:val="en-US"/>
        </w:rPr>
        <w:t>": null,</w:t>
      </w:r>
    </w:p>
    <w:p w14:paraId="62A9ADE0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dodatkowyUlica</w:t>
      </w:r>
      <w:proofErr w:type="spellEnd"/>
      <w:r w:rsidRPr="00F1272C">
        <w:rPr>
          <w:lang w:val="en-US"/>
        </w:rPr>
        <w:t>": null,</w:t>
      </w:r>
    </w:p>
    <w:p w14:paraId="228061AA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dodatkowyKodPocztowy</w:t>
      </w:r>
      <w:proofErr w:type="spellEnd"/>
      <w:r w:rsidRPr="00F1272C">
        <w:rPr>
          <w:lang w:val="en-US"/>
        </w:rPr>
        <w:t>": null,</w:t>
      </w:r>
    </w:p>
    <w:p w14:paraId="322F70D4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dodatkowyMiejscowoscIdent</w:t>
      </w:r>
      <w:proofErr w:type="spellEnd"/>
      <w:r w:rsidRPr="00F1272C">
        <w:rPr>
          <w:lang w:val="en-US"/>
        </w:rPr>
        <w:t>": null,</w:t>
      </w:r>
    </w:p>
    <w:p w14:paraId="61084616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innyDokumentNazwa</w:t>
      </w:r>
      <w:proofErr w:type="spellEnd"/>
      <w:r w:rsidRPr="00F1272C">
        <w:rPr>
          <w:lang w:val="en-US"/>
        </w:rPr>
        <w:t>": null,</w:t>
      </w:r>
    </w:p>
    <w:p w14:paraId="1575A85D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innyDokumentNr</w:t>
      </w:r>
      <w:proofErr w:type="spellEnd"/>
      <w:r w:rsidRPr="00F1272C">
        <w:rPr>
          <w:lang w:val="en-US"/>
        </w:rPr>
        <w:t>": null,</w:t>
      </w:r>
    </w:p>
    <w:p w14:paraId="5DC8C09D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obywatelstwoIdent</w:t>
      </w:r>
      <w:proofErr w:type="spellEnd"/>
      <w:r w:rsidRPr="00F1272C">
        <w:rPr>
          <w:lang w:val="en-US"/>
        </w:rPr>
        <w:t>": 179,</w:t>
      </w:r>
    </w:p>
    <w:p w14:paraId="79923627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dataUrodzeniaIdent</w:t>
      </w:r>
      <w:proofErr w:type="spellEnd"/>
      <w:r w:rsidRPr="00F1272C">
        <w:rPr>
          <w:lang w:val="en-US"/>
        </w:rPr>
        <w:t>": 2,</w:t>
      </w:r>
    </w:p>
    <w:p w14:paraId="79345E51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dataUrodzenia</w:t>
      </w:r>
      <w:proofErr w:type="spellEnd"/>
      <w:r w:rsidRPr="00F1272C">
        <w:rPr>
          <w:lang w:val="en-US"/>
        </w:rPr>
        <w:t>": [</w:t>
      </w:r>
    </w:p>
    <w:p w14:paraId="691335D8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</w:r>
      <w:r w:rsidRPr="00F1272C">
        <w:rPr>
          <w:lang w:val="en-US"/>
        </w:rPr>
        <w:tab/>
        <w:t>1948,</w:t>
      </w:r>
    </w:p>
    <w:p w14:paraId="21059961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</w:r>
      <w:r w:rsidRPr="00F1272C">
        <w:rPr>
          <w:lang w:val="en-US"/>
        </w:rPr>
        <w:tab/>
        <w:t>10,</w:t>
      </w:r>
    </w:p>
    <w:p w14:paraId="6ED9E604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</w:r>
      <w:r w:rsidRPr="00F1272C">
        <w:rPr>
          <w:lang w:val="en-US"/>
        </w:rPr>
        <w:tab/>
        <w:t>10</w:t>
      </w:r>
    </w:p>
    <w:p w14:paraId="385A281B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lastRenderedPageBreak/>
        <w:tab/>
      </w:r>
      <w:r w:rsidRPr="00F1272C">
        <w:rPr>
          <w:lang w:val="en-US"/>
        </w:rPr>
        <w:tab/>
        <w:t>],</w:t>
      </w:r>
    </w:p>
    <w:p w14:paraId="75C16900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"innyKodIcd10": null,</w:t>
      </w:r>
    </w:p>
    <w:p w14:paraId="17E612FF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"icd10Zn4Ident": 43198,</w:t>
      </w:r>
    </w:p>
    <w:p w14:paraId="70738CFC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"icd10Dodatkowy": [],</w:t>
      </w:r>
    </w:p>
    <w:p w14:paraId="1BF4A346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rozpoznaniePodejrzenieIdent</w:t>
      </w:r>
      <w:proofErr w:type="spellEnd"/>
      <w:r w:rsidRPr="00F1272C">
        <w:rPr>
          <w:lang w:val="en-US"/>
        </w:rPr>
        <w:t>": 1,</w:t>
      </w:r>
    </w:p>
    <w:p w14:paraId="1328747F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rozpoznaniePodejrzenieData</w:t>
      </w:r>
      <w:proofErr w:type="spellEnd"/>
      <w:r w:rsidRPr="00F1272C">
        <w:rPr>
          <w:lang w:val="en-US"/>
        </w:rPr>
        <w:t>": [</w:t>
      </w:r>
    </w:p>
    <w:p w14:paraId="1209EB3B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</w:r>
      <w:r w:rsidRPr="00F1272C">
        <w:rPr>
          <w:lang w:val="en-US"/>
        </w:rPr>
        <w:tab/>
        <w:t>2020,</w:t>
      </w:r>
    </w:p>
    <w:p w14:paraId="2191E7AA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</w:r>
      <w:r w:rsidRPr="00F1272C">
        <w:rPr>
          <w:lang w:val="en-US"/>
        </w:rPr>
        <w:tab/>
        <w:t>7,</w:t>
      </w:r>
    </w:p>
    <w:p w14:paraId="75712531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</w:r>
      <w:r w:rsidRPr="00F1272C">
        <w:rPr>
          <w:lang w:val="en-US"/>
        </w:rPr>
        <w:tab/>
        <w:t>1</w:t>
      </w:r>
    </w:p>
    <w:p w14:paraId="10ACD119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],</w:t>
      </w:r>
    </w:p>
    <w:p w14:paraId="50DE6F24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rozpoznaniePodejrzenieObjawyKliniczne</w:t>
      </w:r>
      <w:proofErr w:type="spellEnd"/>
      <w:r w:rsidRPr="00F1272C">
        <w:rPr>
          <w:lang w:val="en-US"/>
        </w:rPr>
        <w:t>": "</w:t>
      </w:r>
      <w:proofErr w:type="spellStart"/>
      <w:r w:rsidRPr="00F1272C">
        <w:rPr>
          <w:lang w:val="en-US"/>
        </w:rPr>
        <w:t>sdfsfdsf</w:t>
      </w:r>
      <w:proofErr w:type="spellEnd"/>
      <w:r w:rsidRPr="00F1272C">
        <w:rPr>
          <w:lang w:val="en-US"/>
        </w:rPr>
        <w:t>",</w:t>
      </w:r>
    </w:p>
    <w:p w14:paraId="005AA7BA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rozpoznaniePodejrzenieBadaniaSerologiczne</w:t>
      </w:r>
      <w:proofErr w:type="spellEnd"/>
      <w:r w:rsidRPr="00F1272C">
        <w:rPr>
          <w:lang w:val="en-US"/>
        </w:rPr>
        <w:t>": null,</w:t>
      </w:r>
    </w:p>
    <w:p w14:paraId="30E13069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rozpoznaniePodejrzenieBadaniaMikrobiologiczne</w:t>
      </w:r>
      <w:proofErr w:type="spellEnd"/>
      <w:r w:rsidRPr="00F1272C">
        <w:rPr>
          <w:lang w:val="en-US"/>
        </w:rPr>
        <w:t>": null,</w:t>
      </w:r>
    </w:p>
    <w:p w14:paraId="4A0AFB92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rozpoznaniePodejrzenieBadaniaMolekularne</w:t>
      </w:r>
      <w:proofErr w:type="spellEnd"/>
      <w:r w:rsidRPr="00F1272C">
        <w:rPr>
          <w:lang w:val="en-US"/>
        </w:rPr>
        <w:t>": null,</w:t>
      </w:r>
    </w:p>
    <w:p w14:paraId="2261E695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rozpoznaniePodejrzenieInneBadaniaLaboratoryjne</w:t>
      </w:r>
      <w:proofErr w:type="spellEnd"/>
      <w:r w:rsidRPr="00F1272C">
        <w:rPr>
          <w:lang w:val="en-US"/>
        </w:rPr>
        <w:t>": null,</w:t>
      </w:r>
    </w:p>
    <w:p w14:paraId="20D7B41A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rozpoznaniePodejrzeniePrzeslankiEpidemiologiczne</w:t>
      </w:r>
      <w:proofErr w:type="spellEnd"/>
      <w:r w:rsidRPr="00F1272C">
        <w:rPr>
          <w:lang w:val="en-US"/>
        </w:rPr>
        <w:t>": null,</w:t>
      </w:r>
    </w:p>
    <w:p w14:paraId="0E251859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rozpoznaniePodejrzenieInnaPodstawaRozpozn</w:t>
      </w:r>
      <w:proofErr w:type="spellEnd"/>
      <w:r w:rsidRPr="00F1272C">
        <w:rPr>
          <w:lang w:val="en-US"/>
        </w:rPr>
        <w:t>": null,</w:t>
      </w:r>
    </w:p>
    <w:p w14:paraId="4023CC13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rozpoznaniePodejrzenieDataPierwszeObjawyIdent</w:t>
      </w:r>
      <w:proofErr w:type="spellEnd"/>
      <w:r w:rsidRPr="00F1272C">
        <w:rPr>
          <w:lang w:val="en-US"/>
        </w:rPr>
        <w:t>": 2,</w:t>
      </w:r>
    </w:p>
    <w:p w14:paraId="3858C227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rozpoznaniePodejrzenieDataPierwszeObjawy</w:t>
      </w:r>
      <w:proofErr w:type="spellEnd"/>
      <w:r w:rsidRPr="00F1272C">
        <w:rPr>
          <w:lang w:val="en-US"/>
        </w:rPr>
        <w:t>": [</w:t>
      </w:r>
    </w:p>
    <w:p w14:paraId="401D366C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</w:r>
      <w:r w:rsidRPr="00F1272C">
        <w:rPr>
          <w:lang w:val="en-US"/>
        </w:rPr>
        <w:tab/>
        <w:t>2020,</w:t>
      </w:r>
    </w:p>
    <w:p w14:paraId="3BBDA86C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</w:r>
      <w:r w:rsidRPr="00F1272C">
        <w:rPr>
          <w:lang w:val="en-US"/>
        </w:rPr>
        <w:tab/>
        <w:t>7,</w:t>
      </w:r>
    </w:p>
    <w:p w14:paraId="75F3133E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</w:r>
      <w:r w:rsidRPr="00F1272C">
        <w:rPr>
          <w:lang w:val="en-US"/>
        </w:rPr>
        <w:tab/>
        <w:t>1</w:t>
      </w:r>
    </w:p>
    <w:p w14:paraId="093633D4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],</w:t>
      </w:r>
    </w:p>
    <w:p w14:paraId="7F6EFAB1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dataZgloszenia</w:t>
      </w:r>
      <w:proofErr w:type="spellEnd"/>
      <w:r w:rsidRPr="00F1272C">
        <w:rPr>
          <w:lang w:val="en-US"/>
        </w:rPr>
        <w:t>": [</w:t>
      </w:r>
    </w:p>
    <w:p w14:paraId="5F945EB8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</w:r>
      <w:r w:rsidRPr="00F1272C">
        <w:rPr>
          <w:lang w:val="en-US"/>
        </w:rPr>
        <w:tab/>
        <w:t>2020,</w:t>
      </w:r>
    </w:p>
    <w:p w14:paraId="5A02B3F3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lastRenderedPageBreak/>
        <w:tab/>
      </w:r>
      <w:r w:rsidRPr="00F1272C">
        <w:rPr>
          <w:lang w:val="en-US"/>
        </w:rPr>
        <w:tab/>
      </w:r>
      <w:r w:rsidRPr="00F1272C">
        <w:rPr>
          <w:lang w:val="en-US"/>
        </w:rPr>
        <w:tab/>
        <w:t>7,</w:t>
      </w:r>
    </w:p>
    <w:p w14:paraId="34BE5BD4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</w:r>
      <w:r w:rsidRPr="00F1272C">
        <w:rPr>
          <w:lang w:val="en-US"/>
        </w:rPr>
        <w:tab/>
        <w:t>16</w:t>
      </w:r>
    </w:p>
    <w:p w14:paraId="05D592BC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],</w:t>
      </w:r>
    </w:p>
    <w:p w14:paraId="6D6AEB0B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zglaszajacyZgloszenieImie</w:t>
      </w:r>
      <w:proofErr w:type="spellEnd"/>
      <w:r w:rsidRPr="00F1272C">
        <w:rPr>
          <w:lang w:val="en-US"/>
        </w:rPr>
        <w:t>": "Adam",</w:t>
      </w:r>
    </w:p>
    <w:p w14:paraId="39C80067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zglaszajacyZgloszenieNazwisko</w:t>
      </w:r>
      <w:proofErr w:type="spellEnd"/>
      <w:r w:rsidRPr="00F1272C">
        <w:rPr>
          <w:lang w:val="en-US"/>
        </w:rPr>
        <w:t>": "Nowak",</w:t>
      </w:r>
    </w:p>
    <w:p w14:paraId="48C44F8D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zglaszajacyZgloszenieEmail</w:t>
      </w:r>
      <w:proofErr w:type="spellEnd"/>
      <w:r w:rsidRPr="00F1272C">
        <w:rPr>
          <w:lang w:val="en-US"/>
        </w:rPr>
        <w:t>": null,</w:t>
      </w:r>
    </w:p>
    <w:p w14:paraId="2E2CAFC9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zglaszajacyZgloszenieTelefon</w:t>
      </w:r>
      <w:proofErr w:type="spellEnd"/>
      <w:r w:rsidRPr="00F1272C">
        <w:rPr>
          <w:lang w:val="en-US"/>
        </w:rPr>
        <w:t>": "+48883994842",</w:t>
      </w:r>
    </w:p>
    <w:p w14:paraId="03608A84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zglaszajacyZgloszenieNrPWZ</w:t>
      </w:r>
      <w:proofErr w:type="spellEnd"/>
      <w:r w:rsidRPr="00F1272C">
        <w:rPr>
          <w:lang w:val="en-US"/>
        </w:rPr>
        <w:t>": "12345678",</w:t>
      </w:r>
    </w:p>
    <w:p w14:paraId="29AE8AEC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zgloszeniePodmiotNip</w:t>
      </w:r>
      <w:proofErr w:type="spellEnd"/>
      <w:r w:rsidRPr="00F1272C">
        <w:rPr>
          <w:lang w:val="en-US"/>
        </w:rPr>
        <w:t>": "5581737755",</w:t>
      </w:r>
    </w:p>
    <w:p w14:paraId="28145694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zgloszeniePodmiotNazwa</w:t>
      </w:r>
      <w:proofErr w:type="spellEnd"/>
      <w:r w:rsidRPr="00F1272C">
        <w:rPr>
          <w:lang w:val="en-US"/>
        </w:rPr>
        <w:t>": "Adam Nowak",</w:t>
      </w:r>
    </w:p>
    <w:p w14:paraId="2F4A3340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zgloszeniePodmiotTypOrg</w:t>
      </w:r>
      <w:proofErr w:type="spellEnd"/>
      <w:r w:rsidRPr="00F1272C">
        <w:rPr>
          <w:lang w:val="en-US"/>
        </w:rPr>
        <w:t xml:space="preserve">": "L - </w:t>
      </w:r>
      <w:proofErr w:type="spellStart"/>
      <w:r w:rsidRPr="00F1272C">
        <w:rPr>
          <w:lang w:val="en-US"/>
        </w:rPr>
        <w:t>Okr</w:t>
      </w:r>
      <w:proofErr w:type="spellEnd"/>
      <w:r w:rsidRPr="00F1272C">
        <w:rPr>
          <w:lang w:val="en-US"/>
        </w:rPr>
        <w:t>[0xc4][0x99]</w:t>
      </w:r>
      <w:proofErr w:type="spellStart"/>
      <w:r w:rsidRPr="00F1272C">
        <w:rPr>
          <w:lang w:val="en-US"/>
        </w:rPr>
        <w:t>gowa</w:t>
      </w:r>
      <w:proofErr w:type="spellEnd"/>
      <w:r w:rsidRPr="00F1272C">
        <w:rPr>
          <w:lang w:val="en-US"/>
        </w:rPr>
        <w:t xml:space="preserve"> </w:t>
      </w:r>
      <w:proofErr w:type="spellStart"/>
      <w:r w:rsidRPr="00F1272C">
        <w:rPr>
          <w:lang w:val="en-US"/>
        </w:rPr>
        <w:t>rada</w:t>
      </w:r>
      <w:proofErr w:type="spellEnd"/>
      <w:r w:rsidRPr="00F1272C">
        <w:rPr>
          <w:lang w:val="en-US"/>
        </w:rPr>
        <w:t xml:space="preserve"> </w:t>
      </w:r>
      <w:proofErr w:type="spellStart"/>
      <w:r w:rsidRPr="00F1272C">
        <w:rPr>
          <w:lang w:val="en-US"/>
        </w:rPr>
        <w:t>lekarska</w:t>
      </w:r>
      <w:proofErr w:type="spellEnd"/>
      <w:r w:rsidRPr="00F1272C">
        <w:rPr>
          <w:lang w:val="en-US"/>
        </w:rPr>
        <w:t>",</w:t>
      </w:r>
    </w:p>
    <w:p w14:paraId="4C9CDCAA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zgloszeniePodmiotNrKsRej</w:t>
      </w:r>
      <w:proofErr w:type="spellEnd"/>
      <w:r w:rsidRPr="00F1272C">
        <w:rPr>
          <w:lang w:val="en-US"/>
        </w:rPr>
        <w:t>": "000000038908",</w:t>
      </w:r>
    </w:p>
    <w:p w14:paraId="38CA4B5D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zgloszeniePodmiotAdresDom</w:t>
      </w:r>
      <w:proofErr w:type="spellEnd"/>
      <w:r w:rsidRPr="00F1272C">
        <w:rPr>
          <w:lang w:val="en-US"/>
        </w:rPr>
        <w:t>": "8",</w:t>
      </w:r>
    </w:p>
    <w:p w14:paraId="43B9EDF3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zgloszeniePodmiotAdresLokal</w:t>
      </w:r>
      <w:proofErr w:type="spellEnd"/>
      <w:r w:rsidRPr="00F1272C">
        <w:rPr>
          <w:lang w:val="en-US"/>
        </w:rPr>
        <w:t>": "",</w:t>
      </w:r>
    </w:p>
    <w:p w14:paraId="4EEA61D6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zgloszeniePodmiotAdresUlica</w:t>
      </w:r>
      <w:proofErr w:type="spellEnd"/>
      <w:r w:rsidRPr="00F1272C">
        <w:rPr>
          <w:lang w:val="en-US"/>
        </w:rPr>
        <w:t>": "</w:t>
      </w:r>
      <w:proofErr w:type="spellStart"/>
      <w:r w:rsidRPr="00F1272C">
        <w:rPr>
          <w:lang w:val="en-US"/>
        </w:rPr>
        <w:t>Szpitalna</w:t>
      </w:r>
      <w:proofErr w:type="spellEnd"/>
      <w:r w:rsidRPr="00F1272C">
        <w:rPr>
          <w:lang w:val="en-US"/>
        </w:rPr>
        <w:t>",</w:t>
      </w:r>
    </w:p>
    <w:p w14:paraId="10B8316D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zgloszeniePodmiotAdresMiejsc</w:t>
      </w:r>
      <w:proofErr w:type="spellEnd"/>
      <w:r w:rsidRPr="00F1272C">
        <w:rPr>
          <w:lang w:val="en-US"/>
        </w:rPr>
        <w:t>": "</w:t>
      </w:r>
      <w:proofErr w:type="spellStart"/>
      <w:r w:rsidRPr="00F1272C">
        <w:rPr>
          <w:lang w:val="en-US"/>
        </w:rPr>
        <w:t>Siemiatycze</w:t>
      </w:r>
      <w:proofErr w:type="spellEnd"/>
      <w:r w:rsidRPr="00F1272C">
        <w:rPr>
          <w:lang w:val="en-US"/>
        </w:rPr>
        <w:t>",</w:t>
      </w:r>
    </w:p>
    <w:p w14:paraId="054CDE8B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zgloszeniePodmiotAdresKodPoczt</w:t>
      </w:r>
      <w:proofErr w:type="spellEnd"/>
      <w:r w:rsidRPr="00F1272C">
        <w:rPr>
          <w:lang w:val="en-US"/>
        </w:rPr>
        <w:t>": "17-300",</w:t>
      </w:r>
    </w:p>
    <w:p w14:paraId="710239F5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zgloszeniePodmiotKodOrgRej</w:t>
      </w:r>
      <w:proofErr w:type="spellEnd"/>
      <w:r w:rsidRPr="00F1272C">
        <w:rPr>
          <w:lang w:val="en-US"/>
        </w:rPr>
        <w:t>": "50",</w:t>
      </w:r>
    </w:p>
    <w:p w14:paraId="7D76666F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zgloszeniePodmiotMiejsceTeryt</w:t>
      </w:r>
      <w:proofErr w:type="spellEnd"/>
      <w:r w:rsidRPr="00F1272C">
        <w:rPr>
          <w:lang w:val="en-US"/>
        </w:rPr>
        <w:t>": null,</w:t>
      </w:r>
    </w:p>
    <w:p w14:paraId="4244A909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zgloszeniePodmiotMiejsceTel</w:t>
      </w:r>
      <w:proofErr w:type="spellEnd"/>
      <w:r w:rsidRPr="00F1272C">
        <w:rPr>
          <w:lang w:val="en-US"/>
        </w:rPr>
        <w:t>": "+48123456789",</w:t>
      </w:r>
    </w:p>
    <w:p w14:paraId="5F1589B9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zgloszeniePodmiotMiejsceAdres</w:t>
      </w:r>
      <w:proofErr w:type="spellEnd"/>
      <w:r w:rsidRPr="00F1272C">
        <w:rPr>
          <w:lang w:val="en-US"/>
        </w:rPr>
        <w:t>": null,</w:t>
      </w:r>
    </w:p>
    <w:p w14:paraId="585154AC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zgloszeniePodmiotMiejsceEmail</w:t>
      </w:r>
      <w:proofErr w:type="spellEnd"/>
      <w:r w:rsidRPr="00F1272C">
        <w:rPr>
          <w:lang w:val="en-US"/>
        </w:rPr>
        <w:t>": null,</w:t>
      </w:r>
    </w:p>
    <w:p w14:paraId="432A3BDA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zgloszeniePodmiotMiejsceNazwa</w:t>
      </w:r>
      <w:proofErr w:type="spellEnd"/>
      <w:r w:rsidRPr="00F1272C">
        <w:rPr>
          <w:lang w:val="en-US"/>
        </w:rPr>
        <w:t>": null,</w:t>
      </w:r>
    </w:p>
    <w:p w14:paraId="4646ED37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zgloszeniePodmiotMiejsceKodKom</w:t>
      </w:r>
      <w:proofErr w:type="spellEnd"/>
      <w:r w:rsidRPr="00F1272C">
        <w:rPr>
          <w:lang w:val="en-US"/>
        </w:rPr>
        <w:t>": null,</w:t>
      </w:r>
    </w:p>
    <w:p w14:paraId="2A073AB6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zg</w:t>
      </w:r>
      <w:proofErr w:type="spellEnd"/>
      <w:r w:rsidRPr="00F1272C">
        <w:rPr>
          <w:lang w:val="en-US"/>
        </w:rPr>
        <w:t>[0xc5][0x82]</w:t>
      </w:r>
      <w:proofErr w:type="spellStart"/>
      <w:r w:rsidRPr="00F1272C">
        <w:rPr>
          <w:lang w:val="en-US"/>
        </w:rPr>
        <w:t>oszeniePodmiotMiejsceKodJed</w:t>
      </w:r>
      <w:proofErr w:type="spellEnd"/>
      <w:r w:rsidRPr="00F1272C">
        <w:rPr>
          <w:lang w:val="en-US"/>
        </w:rPr>
        <w:t>": null,</w:t>
      </w:r>
    </w:p>
    <w:p w14:paraId="726428E3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lastRenderedPageBreak/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leczenieSzpitalne</w:t>
      </w:r>
      <w:proofErr w:type="spellEnd"/>
      <w:r w:rsidRPr="00F1272C">
        <w:rPr>
          <w:lang w:val="en-US"/>
        </w:rPr>
        <w:t>": false,</w:t>
      </w:r>
    </w:p>
    <w:p w14:paraId="07818554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leczenieAmbulatoryjne</w:t>
      </w:r>
      <w:proofErr w:type="spellEnd"/>
      <w:r w:rsidRPr="00F1272C">
        <w:rPr>
          <w:lang w:val="en-US"/>
        </w:rPr>
        <w:t>": false,</w:t>
      </w:r>
    </w:p>
    <w:p w14:paraId="0EE49A8C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leczenieSzpitalneAdresSzpitala</w:t>
      </w:r>
      <w:proofErr w:type="spellEnd"/>
      <w:r w:rsidRPr="00F1272C">
        <w:rPr>
          <w:lang w:val="en-US"/>
        </w:rPr>
        <w:t>": null,</w:t>
      </w:r>
    </w:p>
    <w:p w14:paraId="730994B8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leczenieSzpitalneNazwaSzpitala</w:t>
      </w:r>
      <w:proofErr w:type="spellEnd"/>
      <w:r w:rsidRPr="00F1272C">
        <w:rPr>
          <w:lang w:val="en-US"/>
        </w:rPr>
        <w:t>": null,</w:t>
      </w:r>
    </w:p>
    <w:p w14:paraId="519B48F5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zakazeniePrzypadekImportowanyIdent</w:t>
      </w:r>
      <w:proofErr w:type="spellEnd"/>
      <w:r w:rsidRPr="00F1272C">
        <w:rPr>
          <w:lang w:val="en-US"/>
        </w:rPr>
        <w:t>": "B",</w:t>
      </w:r>
    </w:p>
    <w:p w14:paraId="4D4AD16B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zakazenieSzpitalneIdent</w:t>
      </w:r>
      <w:proofErr w:type="spellEnd"/>
      <w:r w:rsidRPr="00F1272C">
        <w:rPr>
          <w:lang w:val="en-US"/>
        </w:rPr>
        <w:t>": "B",</w:t>
      </w:r>
    </w:p>
    <w:p w14:paraId="4A50DDB9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pracaNaukaAdres</w:t>
      </w:r>
      <w:proofErr w:type="spellEnd"/>
      <w:r w:rsidRPr="00F1272C">
        <w:rPr>
          <w:lang w:val="en-US"/>
        </w:rPr>
        <w:t>": null,</w:t>
      </w:r>
    </w:p>
    <w:p w14:paraId="1B56D29C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pracaNaukaNazwa</w:t>
      </w:r>
      <w:proofErr w:type="spellEnd"/>
      <w:r w:rsidRPr="00F1272C">
        <w:rPr>
          <w:lang w:val="en-US"/>
        </w:rPr>
        <w:t>": null,</w:t>
      </w:r>
    </w:p>
    <w:p w14:paraId="6CDA5A53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szczepienie</w:t>
      </w:r>
      <w:proofErr w:type="spellEnd"/>
      <w:r w:rsidRPr="00F1272C">
        <w:rPr>
          <w:lang w:val="en-US"/>
        </w:rPr>
        <w:t>": false,</w:t>
      </w:r>
    </w:p>
    <w:p w14:paraId="0FC81013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szczepienieLiczbaDawek</w:t>
      </w:r>
      <w:proofErr w:type="spellEnd"/>
      <w:r w:rsidRPr="00F1272C">
        <w:rPr>
          <w:lang w:val="en-US"/>
        </w:rPr>
        <w:t>": null,</w:t>
      </w:r>
    </w:p>
    <w:p w14:paraId="091D6E5D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dataOstatniegoSzczepieniaIdent</w:t>
      </w:r>
      <w:proofErr w:type="spellEnd"/>
      <w:r w:rsidRPr="00F1272C">
        <w:rPr>
          <w:lang w:val="en-US"/>
        </w:rPr>
        <w:t>": null,</w:t>
      </w:r>
    </w:p>
    <w:p w14:paraId="491FA7DF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dataOstatniegoSzczepienia</w:t>
      </w:r>
      <w:proofErr w:type="spellEnd"/>
      <w:r w:rsidRPr="00F1272C">
        <w:rPr>
          <w:lang w:val="en-US"/>
        </w:rPr>
        <w:t>": null,</w:t>
      </w:r>
    </w:p>
    <w:p w14:paraId="5E77F7CB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pobytZagranica</w:t>
      </w:r>
      <w:proofErr w:type="spellEnd"/>
      <w:r w:rsidRPr="00F1272C">
        <w:rPr>
          <w:lang w:val="en-US"/>
        </w:rPr>
        <w:t>": null,</w:t>
      </w:r>
    </w:p>
    <w:p w14:paraId="3B6A0229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</w: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pobytyZagranica</w:t>
      </w:r>
      <w:proofErr w:type="spellEnd"/>
      <w:r w:rsidRPr="00F1272C">
        <w:rPr>
          <w:lang w:val="en-US"/>
        </w:rPr>
        <w:t>": []</w:t>
      </w:r>
    </w:p>
    <w:p w14:paraId="6CE1A972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  <w:t>},</w:t>
      </w:r>
    </w:p>
    <w:p w14:paraId="282E705A" w14:textId="77777777" w:rsidR="00F1272C" w:rsidRPr="00F1272C" w:rsidRDefault="00F1272C" w:rsidP="00F1272C">
      <w:pPr>
        <w:rPr>
          <w:lang w:val="en-US"/>
        </w:rPr>
      </w:pPr>
      <w:r w:rsidRPr="00F1272C">
        <w:rPr>
          <w:lang w:val="en-US"/>
        </w:rPr>
        <w:tab/>
        <w:t>"</w:t>
      </w:r>
      <w:proofErr w:type="spellStart"/>
      <w:r w:rsidRPr="00F1272C">
        <w:rPr>
          <w:lang w:val="en-US"/>
        </w:rPr>
        <w:t>wersjaFormularza</w:t>
      </w:r>
      <w:proofErr w:type="spellEnd"/>
      <w:r w:rsidRPr="00F1272C">
        <w:rPr>
          <w:lang w:val="en-US"/>
        </w:rPr>
        <w:t>": "1"</w:t>
      </w:r>
    </w:p>
    <w:p w14:paraId="7FD0F8AF" w14:textId="0713F658" w:rsidR="00F1272C" w:rsidRDefault="00F1272C" w:rsidP="00F1272C">
      <w:pPr>
        <w:rPr>
          <w:ins w:id="268" w:author="Autor"/>
          <w:lang w:val="en-US"/>
        </w:rPr>
      </w:pPr>
      <w:r w:rsidRPr="00F1272C">
        <w:rPr>
          <w:lang w:val="en-US"/>
        </w:rPr>
        <w:t>}</w:t>
      </w:r>
    </w:p>
    <w:p w14:paraId="23DE4185" w14:textId="140FB394" w:rsidR="00874FF2" w:rsidRDefault="00874FF2" w:rsidP="00F1272C">
      <w:pPr>
        <w:rPr>
          <w:lang w:val="en-US"/>
        </w:rPr>
      </w:pPr>
    </w:p>
    <w:p w14:paraId="30CC8307" w14:textId="2986F9E2" w:rsidR="00874FF2" w:rsidRDefault="00874FF2" w:rsidP="00874FF2">
      <w:pPr>
        <w:rPr>
          <w:b/>
          <w:u w:val="single"/>
        </w:rPr>
      </w:pPr>
      <w:r>
        <w:rPr>
          <w:b/>
          <w:u w:val="single"/>
        </w:rPr>
        <w:t>Przykładowa odpowiedź:</w:t>
      </w:r>
    </w:p>
    <w:p w14:paraId="765B61D5" w14:textId="135F321E" w:rsidR="00F1272C" w:rsidDel="00874FF2" w:rsidRDefault="00874FF2" w:rsidP="00F1272C">
      <w:pPr>
        <w:rPr>
          <w:del w:id="269" w:author="Autor"/>
          <w:lang w:val="en-US"/>
        </w:rPr>
      </w:pPr>
      <w:del w:id="270" w:author="Autor">
        <w:r w:rsidDel="00AE6804">
          <w:rPr>
            <w:lang w:val="en-US"/>
          </w:rPr>
          <w:delText>{</w:delText>
        </w:r>
      </w:del>
      <w:r w:rsidR="001C19E4" w:rsidRPr="00F1272C">
        <w:rPr>
          <w:lang w:val="en-US"/>
        </w:rPr>
        <w:t>"</w:t>
      </w:r>
      <w:r w:rsidR="001C19E4" w:rsidRPr="001C19E4">
        <w:rPr>
          <w:lang w:val="en-US"/>
        </w:rPr>
        <w:t>9910b74a-2b3e-4cfd-a415-b6c7e0a81fe4</w:t>
      </w:r>
      <w:r w:rsidR="001C19E4" w:rsidRPr="00F1272C">
        <w:rPr>
          <w:lang w:val="en-US"/>
        </w:rPr>
        <w:t>"</w:t>
      </w:r>
      <w:del w:id="271" w:author="Autor">
        <w:r w:rsidDel="00AE6804">
          <w:rPr>
            <w:lang w:val="en-US"/>
          </w:rPr>
          <w:delText>}</w:delText>
        </w:r>
      </w:del>
    </w:p>
    <w:p w14:paraId="45097652" w14:textId="77777777" w:rsidR="002865A8" w:rsidRPr="002865A8" w:rsidDel="00874FF2" w:rsidRDefault="002865A8" w:rsidP="002865A8">
      <w:pPr>
        <w:rPr>
          <w:del w:id="272" w:author="Autor"/>
          <w:lang w:eastAsia="pl-PL"/>
        </w:rPr>
      </w:pPr>
    </w:p>
    <w:p w14:paraId="430EC37B" w14:textId="364FEB2F" w:rsidR="00F76EFB" w:rsidRDefault="00F76EFB" w:rsidP="00F76EFB">
      <w:pPr>
        <w:pStyle w:val="Nagwek1"/>
        <w:ind w:left="709"/>
        <w:rPr>
          <w:ins w:id="273" w:author="Autor"/>
        </w:rPr>
      </w:pPr>
      <w:ins w:id="274" w:author="Autor">
        <w:r>
          <w:lastRenderedPageBreak/>
          <w:t>Słowniki</w:t>
        </w:r>
      </w:ins>
    </w:p>
    <w:p w14:paraId="5EF08025" w14:textId="673BA06D" w:rsidR="001A5E2A" w:rsidRDefault="001A5E2A" w:rsidP="001A5E2A">
      <w:pPr>
        <w:pStyle w:val="Nagwek1"/>
        <w:numPr>
          <w:ilvl w:val="1"/>
          <w:numId w:val="18"/>
        </w:numPr>
        <w:rPr>
          <w:ins w:id="275" w:author="Autor"/>
        </w:rPr>
      </w:pPr>
      <w:ins w:id="276" w:author="Autor">
        <w:r>
          <w:lastRenderedPageBreak/>
          <w:t>Słownik typów dat</w:t>
        </w:r>
      </w:ins>
    </w:p>
    <w:tbl>
      <w:tblPr>
        <w:tblW w:w="0" w:type="auto"/>
        <w:tblBorders>
          <w:top w:val="single" w:sz="18" w:space="0" w:color="7F7F7F" w:themeColor="background1" w:themeShade="7F"/>
          <w:left w:val="single" w:sz="18" w:space="0" w:color="7F7F7F" w:themeColor="background1" w:themeShade="7F"/>
          <w:bottom w:val="single" w:sz="18" w:space="0" w:color="7F7F7F" w:themeColor="background1" w:themeShade="7F"/>
          <w:right w:val="single" w:sz="18" w:space="0" w:color="7F7F7F" w:themeColor="background1" w:themeShade="7F"/>
          <w:insideH w:val="single" w:sz="4" w:space="0" w:color="7F7F7F" w:themeColor="background1" w:themeShade="7F"/>
          <w:insideV w:val="single" w:sz="4" w:space="0" w:color="7F7F7F" w:themeColor="background1" w:themeShade="7F"/>
        </w:tblBorders>
        <w:tblLook w:val="04A0" w:firstRow="1" w:lastRow="0" w:firstColumn="1" w:lastColumn="0" w:noHBand="0" w:noVBand="1"/>
        <w:tblPrChange w:id="277" w:author="Autor">
          <w:tblPr>
            <w:tblW w:w="0" w:type="auto"/>
            <w:tblBorders>
              <w:top w:val="single" w:sz="18" w:space="0" w:color="7F7F7F" w:themeColor="background1" w:themeShade="7F"/>
              <w:left w:val="single" w:sz="18" w:space="0" w:color="7F7F7F" w:themeColor="background1" w:themeShade="7F"/>
              <w:bottom w:val="single" w:sz="18" w:space="0" w:color="7F7F7F" w:themeColor="background1" w:themeShade="7F"/>
              <w:right w:val="single" w:sz="18" w:space="0" w:color="7F7F7F" w:themeColor="background1" w:themeShade="7F"/>
              <w:insideH w:val="single" w:sz="4" w:space="0" w:color="7F7F7F" w:themeColor="background1" w:themeShade="7F"/>
              <w:insideV w:val="single" w:sz="4" w:space="0" w:color="7F7F7F" w:themeColor="background1" w:themeShade="7F"/>
            </w:tblBorders>
            <w:tblLook w:val="04A0" w:firstRow="1" w:lastRow="0" w:firstColumn="1" w:lastColumn="0" w:noHBand="0" w:noVBand="1"/>
          </w:tblPr>
        </w:tblPrChange>
      </w:tblPr>
      <w:tblGrid>
        <w:gridCol w:w="1676"/>
        <w:gridCol w:w="1880"/>
        <w:gridCol w:w="1391"/>
        <w:tblGridChange w:id="278">
          <w:tblGrid>
            <w:gridCol w:w="1676"/>
            <w:gridCol w:w="1880"/>
            <w:gridCol w:w="1391"/>
          </w:tblGrid>
        </w:tblGridChange>
      </w:tblGrid>
      <w:tr w:rsidR="00390DAE" w:rsidRPr="00E32B1D" w14:paraId="0DC3B2F0" w14:textId="77777777" w:rsidTr="00987931">
        <w:tc>
          <w:tcPr>
            <w:tcW w:w="1676" w:type="dxa"/>
            <w:tcBorders>
              <w:top w:val="single" w:sz="18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  <w:tcPrChange w:id="279" w:author="Autor">
              <w:tcPr>
                <w:tcW w:w="1565" w:type="dxa"/>
                <w:tcBorders>
                  <w:top w:val="single" w:sz="18" w:space="0" w:color="7F7F7F" w:themeColor="text1" w:themeTint="80" w:themeShade="00"/>
                  <w:left w:val="single" w:sz="18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  <w:shd w:val="clear" w:color="auto" w:fill="17365D" w:themeFill="text2" w:themeFillShade="BF"/>
              </w:tcPr>
            </w:tcPrChange>
          </w:tcPr>
          <w:p w14:paraId="18BB5398" w14:textId="3B85D883" w:rsidR="00390DAE" w:rsidRPr="00E32B1D" w:rsidRDefault="00390DAE" w:rsidP="00E32B1D">
            <w:pPr>
              <w:spacing w:beforeLines="20" w:before="48" w:afterLines="20" w:after="48" w:line="240" w:lineRule="auto"/>
              <w:jc w:val="left"/>
              <w:rPr>
                <w:b/>
                <w:color w:val="FFFFFF"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eastAsia="pl-PL"/>
              </w:rPr>
              <w:t>idString</w:t>
            </w:r>
          </w:p>
        </w:tc>
        <w:tc>
          <w:tcPr>
            <w:tcW w:w="1880" w:type="dxa"/>
            <w:tcBorders>
              <w:top w:val="single" w:sz="18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  <w:tcPrChange w:id="280" w:author="Autor">
              <w:tcPr>
                <w:tcW w:w="1880" w:type="dxa"/>
                <w:tcBorders>
                  <w:top w:val="single" w:sz="18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  <w:shd w:val="clear" w:color="auto" w:fill="17365D" w:themeFill="text2" w:themeFillShade="BF"/>
              </w:tcPr>
            </w:tcPrChange>
          </w:tcPr>
          <w:p w14:paraId="6582B254" w14:textId="28FFD83D" w:rsidR="00390DAE" w:rsidRPr="00E32B1D" w:rsidRDefault="00390DAE" w:rsidP="00E32B1D">
            <w:pPr>
              <w:spacing w:beforeLines="20" w:before="48" w:afterLines="20" w:after="48" w:line="240" w:lineRule="auto"/>
              <w:jc w:val="left"/>
              <w:rPr>
                <w:b/>
                <w:color w:val="FFFFFF"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391" w:type="dxa"/>
            <w:tcBorders>
              <w:top w:val="single" w:sz="18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  <w:tcPrChange w:id="281" w:author="Autor">
              <w:tcPr>
                <w:tcW w:w="1391" w:type="dxa"/>
                <w:tcBorders>
                  <w:top w:val="single" w:sz="18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  <w:shd w:val="clear" w:color="auto" w:fill="17365D" w:themeFill="text2" w:themeFillShade="BF"/>
              </w:tcPr>
            </w:tcPrChange>
          </w:tcPr>
          <w:p w14:paraId="62001EA0" w14:textId="3EBEDED5" w:rsidR="00390DAE" w:rsidRPr="00E32B1D" w:rsidRDefault="00390DAE" w:rsidP="00E32B1D">
            <w:pPr>
              <w:spacing w:beforeLines="20" w:before="48" w:afterLines="20" w:after="48" w:line="240" w:lineRule="auto"/>
              <w:jc w:val="left"/>
              <w:rPr>
                <w:b/>
                <w:color w:val="FFFFFF"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eastAsia="pl-PL"/>
              </w:rPr>
              <w:t>Nazwa</w:t>
            </w:r>
          </w:p>
        </w:tc>
      </w:tr>
      <w:tr w:rsidR="00390DAE" w:rsidRPr="00E32B1D" w14:paraId="3CEDA214" w14:textId="77777777" w:rsidTr="00987931"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82" w:author="Autor">
              <w:tcPr>
                <w:tcW w:w="1565" w:type="dxa"/>
                <w:tcBorders>
                  <w:top w:val="single" w:sz="4" w:space="0" w:color="7F7F7F" w:themeColor="text1" w:themeTint="80" w:themeShade="00"/>
                  <w:left w:val="single" w:sz="18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27B46406" w14:textId="12644107" w:rsidR="00390DAE" w:rsidRPr="00E32B1D" w:rsidRDefault="00390DAE" w:rsidP="00E32B1D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83" w:author="Autor">
              <w:tcPr>
                <w:tcW w:w="1880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4E6E14EB" w14:textId="46EEA54C" w:rsidR="00390DAE" w:rsidRPr="00E32B1D" w:rsidRDefault="00390DAE" w:rsidP="00E32B1D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  <w:tc>
          <w:tcPr>
            <w:tcW w:w="1391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84" w:author="Autor">
              <w:tcPr>
                <w:tcW w:w="1391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702553EF" w14:textId="4349BE35" w:rsidR="00390DAE" w:rsidRPr="00E32B1D" w:rsidRDefault="00390DAE" w:rsidP="00E32B1D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 w:rsidRPr="00390DAE">
              <w:rPr>
                <w:bCs/>
                <w:szCs w:val="20"/>
              </w:rPr>
              <w:t>Nieznana</w:t>
            </w:r>
          </w:p>
        </w:tc>
      </w:tr>
      <w:tr w:rsidR="00390DAE" w:rsidRPr="00E32B1D" w14:paraId="0A8082C7" w14:textId="77777777" w:rsidTr="00987931"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85" w:author="Autor">
              <w:tcPr>
                <w:tcW w:w="1565" w:type="dxa"/>
                <w:tcBorders>
                  <w:top w:val="single" w:sz="4" w:space="0" w:color="7F7F7F" w:themeColor="text1" w:themeTint="80" w:themeShade="00"/>
                  <w:left w:val="single" w:sz="18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036FB668" w14:textId="680AC827" w:rsidR="00390DAE" w:rsidRPr="00E32B1D" w:rsidRDefault="00987931" w:rsidP="00E32B1D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ins w:id="286" w:author="Autor">
              <w:r>
                <w:rPr>
                  <w:bCs/>
                  <w:szCs w:val="20"/>
                </w:rPr>
                <w:t>2</w:t>
              </w:r>
            </w:ins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87" w:author="Autor">
              <w:tcPr>
                <w:tcW w:w="1880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6FB55ECA" w14:textId="1AC69253" w:rsidR="00390DAE" w:rsidRPr="00E32B1D" w:rsidRDefault="00987931" w:rsidP="00E32B1D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ins w:id="288" w:author="Autor">
              <w:r>
                <w:rPr>
                  <w:bCs/>
                  <w:szCs w:val="20"/>
                </w:rPr>
                <w:t>2</w:t>
              </w:r>
            </w:ins>
          </w:p>
        </w:tc>
        <w:tc>
          <w:tcPr>
            <w:tcW w:w="1391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89" w:author="Autor">
              <w:tcPr>
                <w:tcW w:w="1391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1C024F44" w14:textId="4EE83DF7" w:rsidR="00390DAE" w:rsidRPr="00E32B1D" w:rsidRDefault="00987931" w:rsidP="00E32B1D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ins w:id="290" w:author="Autor">
              <w:r>
                <w:rPr>
                  <w:bCs/>
                  <w:szCs w:val="20"/>
                </w:rPr>
                <w:t>Pełna</w:t>
              </w:r>
            </w:ins>
          </w:p>
        </w:tc>
      </w:tr>
      <w:tr w:rsidR="00390DAE" w:rsidRPr="00E32B1D" w14:paraId="75EFCA52" w14:textId="77777777" w:rsidTr="00987931"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91" w:author="Autor">
              <w:tcPr>
                <w:tcW w:w="1565" w:type="dxa"/>
                <w:tcBorders>
                  <w:top w:val="single" w:sz="4" w:space="0" w:color="7F7F7F" w:themeColor="text1" w:themeTint="80" w:themeShade="00"/>
                  <w:left w:val="single" w:sz="18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7F25CCF4" w14:textId="5A42423A" w:rsidR="00390DAE" w:rsidRPr="00E32B1D" w:rsidRDefault="00987931" w:rsidP="00E32B1D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ins w:id="292" w:author="Autor">
              <w:r>
                <w:rPr>
                  <w:bCs/>
                  <w:szCs w:val="20"/>
                </w:rPr>
                <w:t>3</w:t>
              </w:r>
            </w:ins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93" w:author="Autor">
              <w:tcPr>
                <w:tcW w:w="1880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6834A37A" w14:textId="4D9EA58F" w:rsidR="00390DAE" w:rsidRPr="00E32B1D" w:rsidRDefault="00987931" w:rsidP="00E32B1D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ins w:id="294" w:author="Autor">
              <w:r>
                <w:rPr>
                  <w:bCs/>
                  <w:szCs w:val="20"/>
                </w:rPr>
                <w:t>3</w:t>
              </w:r>
            </w:ins>
          </w:p>
        </w:tc>
        <w:tc>
          <w:tcPr>
            <w:tcW w:w="1391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95" w:author="Autor">
              <w:tcPr>
                <w:tcW w:w="1391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46705C75" w14:textId="3E9DFA78" w:rsidR="00390DAE" w:rsidRPr="00E32B1D" w:rsidRDefault="00987931" w:rsidP="00E32B1D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ins w:id="296" w:author="Autor">
              <w:r>
                <w:rPr>
                  <w:bCs/>
                  <w:szCs w:val="20"/>
                </w:rPr>
                <w:t>Miesiąc i rok</w:t>
              </w:r>
            </w:ins>
          </w:p>
        </w:tc>
      </w:tr>
      <w:tr w:rsidR="00390DAE" w:rsidRPr="00E32B1D" w14:paraId="4CD811DA" w14:textId="77777777" w:rsidTr="00987931"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97" w:author="Autor">
              <w:tcPr>
                <w:tcW w:w="1565" w:type="dxa"/>
                <w:tcBorders>
                  <w:top w:val="single" w:sz="4" w:space="0" w:color="7F7F7F" w:themeColor="text1" w:themeTint="80" w:themeShade="00"/>
                  <w:left w:val="single" w:sz="18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0B319C69" w14:textId="3AF39EC3" w:rsidR="00390DAE" w:rsidRPr="00E32B1D" w:rsidRDefault="00987931" w:rsidP="00E32B1D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ins w:id="298" w:author="Autor">
              <w:r>
                <w:rPr>
                  <w:bCs/>
                  <w:szCs w:val="20"/>
                </w:rPr>
                <w:t>4</w:t>
              </w:r>
            </w:ins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299" w:author="Autor">
              <w:tcPr>
                <w:tcW w:w="1880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094A1BEC" w14:textId="2F1E63B3" w:rsidR="00390DAE" w:rsidRPr="00E32B1D" w:rsidRDefault="00987931" w:rsidP="00E32B1D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ins w:id="300" w:author="Autor">
              <w:r>
                <w:rPr>
                  <w:bCs/>
                  <w:szCs w:val="20"/>
                </w:rPr>
                <w:t>4</w:t>
              </w:r>
            </w:ins>
          </w:p>
        </w:tc>
        <w:tc>
          <w:tcPr>
            <w:tcW w:w="1391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01" w:author="Autor">
              <w:tcPr>
                <w:tcW w:w="1391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7B1DF3EA" w14:textId="26A7F21B" w:rsidR="00390DAE" w:rsidRPr="00E32B1D" w:rsidRDefault="00987931" w:rsidP="00E32B1D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ins w:id="302" w:author="Autor">
              <w:r>
                <w:rPr>
                  <w:bCs/>
                  <w:szCs w:val="20"/>
                </w:rPr>
                <w:t>Tylko rok</w:t>
              </w:r>
            </w:ins>
          </w:p>
        </w:tc>
      </w:tr>
    </w:tbl>
    <w:p w14:paraId="7586586D" w14:textId="77777777" w:rsidR="005A1249" w:rsidRPr="005A1249" w:rsidRDefault="005A1249" w:rsidP="00E32B1D">
      <w:pPr>
        <w:rPr>
          <w:ins w:id="303" w:author="Autor"/>
        </w:rPr>
      </w:pPr>
    </w:p>
    <w:p w14:paraId="7CE05795" w14:textId="5075A96B" w:rsidR="001A5E2A" w:rsidRDefault="001A5E2A" w:rsidP="001A5E2A">
      <w:pPr>
        <w:pStyle w:val="Nagwek1"/>
        <w:numPr>
          <w:ilvl w:val="1"/>
          <w:numId w:val="18"/>
        </w:numPr>
      </w:pPr>
      <w:ins w:id="304" w:author="Autor">
        <w:r>
          <w:lastRenderedPageBreak/>
          <w:t xml:space="preserve">Słownik </w:t>
        </w:r>
        <w:r w:rsidRPr="001A5E2A">
          <w:t>rozpoznania</w:t>
        </w:r>
        <w:r>
          <w:t xml:space="preserve"> i podejrzenia</w:t>
        </w:r>
      </w:ins>
    </w:p>
    <w:tbl>
      <w:tblPr>
        <w:tblW w:w="0" w:type="auto"/>
        <w:tblBorders>
          <w:top w:val="single" w:sz="18" w:space="0" w:color="7F7F7F" w:themeColor="background1" w:themeShade="7F"/>
          <w:left w:val="single" w:sz="18" w:space="0" w:color="7F7F7F" w:themeColor="background1" w:themeShade="7F"/>
          <w:bottom w:val="single" w:sz="18" w:space="0" w:color="7F7F7F" w:themeColor="background1" w:themeShade="7F"/>
          <w:right w:val="single" w:sz="18" w:space="0" w:color="7F7F7F" w:themeColor="background1" w:themeShade="7F"/>
          <w:insideH w:val="single" w:sz="4" w:space="0" w:color="7F7F7F" w:themeColor="background1" w:themeShade="7F"/>
          <w:insideV w:val="single" w:sz="4" w:space="0" w:color="7F7F7F" w:themeColor="background1" w:themeShade="7F"/>
        </w:tblBorders>
        <w:tblLook w:val="04A0" w:firstRow="1" w:lastRow="0" w:firstColumn="1" w:lastColumn="0" w:noHBand="0" w:noVBand="1"/>
      </w:tblPr>
      <w:tblGrid>
        <w:gridCol w:w="1676"/>
        <w:gridCol w:w="1880"/>
        <w:gridCol w:w="1391"/>
      </w:tblGrid>
      <w:tr w:rsidR="00987931" w:rsidRPr="00E32B1D" w14:paraId="1993F4DE" w14:textId="77777777" w:rsidTr="00D16EF6">
        <w:tc>
          <w:tcPr>
            <w:tcW w:w="1676" w:type="dxa"/>
            <w:tcBorders>
              <w:top w:val="single" w:sz="18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</w:tcPr>
          <w:p w14:paraId="6277FED6" w14:textId="77777777" w:rsidR="00987931" w:rsidRPr="00E32B1D" w:rsidRDefault="00987931" w:rsidP="00D16EF6">
            <w:pPr>
              <w:spacing w:beforeLines="20" w:before="48" w:afterLines="20" w:after="48" w:line="240" w:lineRule="auto"/>
              <w:jc w:val="left"/>
              <w:rPr>
                <w:b/>
                <w:color w:val="FFFFFF"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eastAsia="pl-PL"/>
              </w:rPr>
              <w:t>idString</w:t>
            </w:r>
          </w:p>
        </w:tc>
        <w:tc>
          <w:tcPr>
            <w:tcW w:w="1880" w:type="dxa"/>
            <w:tcBorders>
              <w:top w:val="single" w:sz="18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</w:tcPr>
          <w:p w14:paraId="30783661" w14:textId="77777777" w:rsidR="00987931" w:rsidRPr="00E32B1D" w:rsidRDefault="00987931" w:rsidP="00D16EF6">
            <w:pPr>
              <w:spacing w:beforeLines="20" w:before="48" w:afterLines="20" w:after="48" w:line="240" w:lineRule="auto"/>
              <w:jc w:val="left"/>
              <w:rPr>
                <w:b/>
                <w:color w:val="FFFFFF"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391" w:type="dxa"/>
            <w:tcBorders>
              <w:top w:val="single" w:sz="18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</w:tcPr>
          <w:p w14:paraId="0ECAEA87" w14:textId="77777777" w:rsidR="00987931" w:rsidRPr="00E32B1D" w:rsidRDefault="00987931" w:rsidP="00D16EF6">
            <w:pPr>
              <w:spacing w:beforeLines="20" w:before="48" w:afterLines="20" w:after="48" w:line="240" w:lineRule="auto"/>
              <w:jc w:val="left"/>
              <w:rPr>
                <w:b/>
                <w:color w:val="FFFFFF"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eastAsia="pl-PL"/>
              </w:rPr>
              <w:t>Nazwa</w:t>
            </w:r>
          </w:p>
        </w:tc>
      </w:tr>
      <w:tr w:rsidR="00987931" w:rsidRPr="00E32B1D" w14:paraId="5371F9AE" w14:textId="77777777" w:rsidTr="00D16EF6"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5C25A87C" w14:textId="511BDA4C" w:rsidR="00987931" w:rsidRPr="00E32B1D" w:rsidRDefault="00F2535E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ins w:id="305" w:author="Autor">
              <w:r>
                <w:rPr>
                  <w:bCs/>
                  <w:szCs w:val="20"/>
                </w:rPr>
                <w:t>1</w:t>
              </w:r>
            </w:ins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2BBD93F6" w14:textId="7259EE78" w:rsidR="00987931" w:rsidRPr="00E32B1D" w:rsidRDefault="00F2535E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ins w:id="306" w:author="Autor">
              <w:r>
                <w:rPr>
                  <w:bCs/>
                  <w:szCs w:val="20"/>
                </w:rPr>
                <w:t>R</w:t>
              </w:r>
            </w:ins>
          </w:p>
        </w:tc>
        <w:tc>
          <w:tcPr>
            <w:tcW w:w="1391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22E201F6" w14:textId="7EBF33D9" w:rsidR="00987931" w:rsidRPr="00E32B1D" w:rsidRDefault="00F2535E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ins w:id="307" w:author="Autor">
              <w:r>
                <w:rPr>
                  <w:bCs/>
                  <w:szCs w:val="20"/>
                </w:rPr>
                <w:t>Rozpoznanie</w:t>
              </w:r>
            </w:ins>
          </w:p>
        </w:tc>
      </w:tr>
      <w:tr w:rsidR="00F2535E" w:rsidRPr="00E32B1D" w14:paraId="16AB4994" w14:textId="77777777" w:rsidTr="00D16EF6"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574A0BB1" w14:textId="44327288" w:rsidR="00F2535E" w:rsidRDefault="00F2535E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ins w:id="308" w:author="Autor">
              <w:r>
                <w:rPr>
                  <w:bCs/>
                  <w:szCs w:val="20"/>
                </w:rPr>
                <w:t>2</w:t>
              </w:r>
            </w:ins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4EAF7AF0" w14:textId="5E6094FC" w:rsidR="00F2535E" w:rsidRDefault="00F2535E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ins w:id="309" w:author="Autor">
              <w:r>
                <w:rPr>
                  <w:bCs/>
                  <w:szCs w:val="20"/>
                </w:rPr>
                <w:t>P</w:t>
              </w:r>
            </w:ins>
          </w:p>
        </w:tc>
        <w:tc>
          <w:tcPr>
            <w:tcW w:w="1391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3D0C29C5" w14:textId="0F1810D3" w:rsidR="00F2535E" w:rsidRDefault="00F2535E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ins w:id="310" w:author="Autor">
              <w:r>
                <w:rPr>
                  <w:bCs/>
                  <w:szCs w:val="20"/>
                </w:rPr>
                <w:t>Podejrzenie</w:t>
              </w:r>
            </w:ins>
          </w:p>
        </w:tc>
      </w:tr>
    </w:tbl>
    <w:p w14:paraId="4CF15C8A" w14:textId="77777777" w:rsidR="00987931" w:rsidRPr="00987931" w:rsidRDefault="00987931">
      <w:pPr>
        <w:rPr>
          <w:ins w:id="311" w:author="Autor"/>
        </w:rPr>
        <w:pPrChange w:id="312" w:author="Autor">
          <w:pPr>
            <w:pStyle w:val="Nagwek1"/>
            <w:numPr>
              <w:ilvl w:val="1"/>
            </w:numPr>
            <w:ind w:left="1440" w:hanging="360"/>
          </w:pPr>
        </w:pPrChange>
      </w:pPr>
    </w:p>
    <w:p w14:paraId="5AECBCC1" w14:textId="4AD2BF5E" w:rsidR="004F4401" w:rsidRDefault="004F4401" w:rsidP="004F4401">
      <w:pPr>
        <w:pStyle w:val="Nagwek1"/>
        <w:numPr>
          <w:ilvl w:val="1"/>
          <w:numId w:val="18"/>
        </w:numPr>
      </w:pPr>
      <w:ins w:id="313" w:author="Autor">
        <w:r>
          <w:lastRenderedPageBreak/>
          <w:t>Słownik Tak, nie i inne</w:t>
        </w:r>
      </w:ins>
    </w:p>
    <w:tbl>
      <w:tblPr>
        <w:tblW w:w="0" w:type="auto"/>
        <w:tblBorders>
          <w:top w:val="single" w:sz="18" w:space="0" w:color="7F7F7F" w:themeColor="background1" w:themeShade="7F"/>
          <w:left w:val="single" w:sz="18" w:space="0" w:color="7F7F7F" w:themeColor="background1" w:themeShade="7F"/>
          <w:bottom w:val="single" w:sz="18" w:space="0" w:color="7F7F7F" w:themeColor="background1" w:themeShade="7F"/>
          <w:right w:val="single" w:sz="18" w:space="0" w:color="7F7F7F" w:themeColor="background1" w:themeShade="7F"/>
          <w:insideH w:val="single" w:sz="4" w:space="0" w:color="7F7F7F" w:themeColor="background1" w:themeShade="7F"/>
          <w:insideV w:val="single" w:sz="4" w:space="0" w:color="7F7F7F" w:themeColor="background1" w:themeShade="7F"/>
        </w:tblBorders>
        <w:tblLook w:val="04A0" w:firstRow="1" w:lastRow="0" w:firstColumn="1" w:lastColumn="0" w:noHBand="0" w:noVBand="1"/>
        <w:tblPrChange w:id="314" w:author="Autor">
          <w:tblPr>
            <w:tblW w:w="0" w:type="auto"/>
            <w:tblBorders>
              <w:top w:val="single" w:sz="18" w:space="0" w:color="7F7F7F" w:themeColor="background1" w:themeShade="7F"/>
              <w:left w:val="single" w:sz="18" w:space="0" w:color="7F7F7F" w:themeColor="background1" w:themeShade="7F"/>
              <w:bottom w:val="single" w:sz="18" w:space="0" w:color="7F7F7F" w:themeColor="background1" w:themeShade="7F"/>
              <w:right w:val="single" w:sz="18" w:space="0" w:color="7F7F7F" w:themeColor="background1" w:themeShade="7F"/>
              <w:insideH w:val="single" w:sz="4" w:space="0" w:color="7F7F7F" w:themeColor="background1" w:themeShade="7F"/>
              <w:insideV w:val="single" w:sz="4" w:space="0" w:color="7F7F7F" w:themeColor="background1" w:themeShade="7F"/>
            </w:tblBorders>
            <w:tblLook w:val="04A0" w:firstRow="1" w:lastRow="0" w:firstColumn="1" w:lastColumn="0" w:noHBand="0" w:noVBand="1"/>
          </w:tblPr>
        </w:tblPrChange>
      </w:tblPr>
      <w:tblGrid>
        <w:gridCol w:w="1676"/>
        <w:gridCol w:w="1880"/>
        <w:gridCol w:w="4076"/>
        <w:tblGridChange w:id="315">
          <w:tblGrid>
            <w:gridCol w:w="1676"/>
            <w:gridCol w:w="1880"/>
            <w:gridCol w:w="1391"/>
            <w:gridCol w:w="559"/>
            <w:gridCol w:w="2126"/>
          </w:tblGrid>
        </w:tblGridChange>
      </w:tblGrid>
      <w:tr w:rsidR="00F443C5" w:rsidRPr="00E32B1D" w14:paraId="4DA7F5E3" w14:textId="77777777" w:rsidTr="005F41FC">
        <w:trPr>
          <w:trPrChange w:id="316" w:author="Autor">
            <w:trPr>
              <w:gridAfter w:val="0"/>
            </w:trPr>
          </w:trPrChange>
        </w:trPr>
        <w:tc>
          <w:tcPr>
            <w:tcW w:w="1676" w:type="dxa"/>
            <w:tcBorders>
              <w:top w:val="single" w:sz="18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  <w:tcPrChange w:id="317" w:author="Autor">
              <w:tcPr>
                <w:tcW w:w="1676" w:type="dxa"/>
                <w:tcBorders>
                  <w:top w:val="single" w:sz="18" w:space="0" w:color="7F7F7F" w:themeColor="text1" w:themeTint="80" w:themeShade="00"/>
                  <w:left w:val="single" w:sz="18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  <w:shd w:val="clear" w:color="auto" w:fill="17365D" w:themeFill="text2" w:themeFillShade="BF"/>
              </w:tcPr>
            </w:tcPrChange>
          </w:tcPr>
          <w:p w14:paraId="12497666" w14:textId="77777777" w:rsidR="00F443C5" w:rsidRPr="00E32B1D" w:rsidRDefault="00F443C5" w:rsidP="00D16EF6">
            <w:pPr>
              <w:spacing w:beforeLines="20" w:before="48" w:afterLines="20" w:after="48" w:line="240" w:lineRule="auto"/>
              <w:jc w:val="left"/>
              <w:rPr>
                <w:b/>
                <w:color w:val="FFFFFF"/>
                <w:sz w:val="20"/>
                <w:szCs w:val="20"/>
                <w:lang w:eastAsia="pl-PL"/>
              </w:rPr>
            </w:pP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eastAsia="pl-PL"/>
              </w:rPr>
              <w:t>idString</w:t>
            </w:r>
            <w:proofErr w:type="spellEnd"/>
          </w:p>
        </w:tc>
        <w:tc>
          <w:tcPr>
            <w:tcW w:w="1880" w:type="dxa"/>
            <w:tcBorders>
              <w:top w:val="single" w:sz="18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  <w:tcPrChange w:id="318" w:author="Autor">
              <w:tcPr>
                <w:tcW w:w="1880" w:type="dxa"/>
                <w:tcBorders>
                  <w:top w:val="single" w:sz="18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  <w:shd w:val="clear" w:color="auto" w:fill="17365D" w:themeFill="text2" w:themeFillShade="BF"/>
              </w:tcPr>
            </w:tcPrChange>
          </w:tcPr>
          <w:p w14:paraId="274FD643" w14:textId="77777777" w:rsidR="00F443C5" w:rsidRPr="00E32B1D" w:rsidRDefault="00F443C5" w:rsidP="00D16EF6">
            <w:pPr>
              <w:spacing w:beforeLines="20" w:before="48" w:afterLines="20" w:after="48" w:line="240" w:lineRule="auto"/>
              <w:jc w:val="left"/>
              <w:rPr>
                <w:b/>
                <w:color w:val="FFFFFF"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076" w:type="dxa"/>
            <w:tcBorders>
              <w:top w:val="single" w:sz="18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  <w:tcPrChange w:id="319" w:author="Autor">
              <w:tcPr>
                <w:tcW w:w="1391" w:type="dxa"/>
                <w:tcBorders>
                  <w:top w:val="single" w:sz="18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  <w:shd w:val="clear" w:color="auto" w:fill="17365D" w:themeFill="text2" w:themeFillShade="BF"/>
              </w:tcPr>
            </w:tcPrChange>
          </w:tcPr>
          <w:p w14:paraId="3CDB8C73" w14:textId="77777777" w:rsidR="00F443C5" w:rsidRPr="00E32B1D" w:rsidRDefault="00F443C5" w:rsidP="00D16EF6">
            <w:pPr>
              <w:spacing w:beforeLines="20" w:before="48" w:afterLines="20" w:after="48" w:line="240" w:lineRule="auto"/>
              <w:jc w:val="left"/>
              <w:rPr>
                <w:b/>
                <w:color w:val="FFFFFF"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eastAsia="pl-PL"/>
              </w:rPr>
              <w:t>Nazwa</w:t>
            </w:r>
          </w:p>
        </w:tc>
      </w:tr>
      <w:tr w:rsidR="00F443C5" w:rsidRPr="00E32B1D" w14:paraId="653716B9" w14:textId="77777777" w:rsidTr="005F41FC">
        <w:trPr>
          <w:trPrChange w:id="320" w:author="Autor">
            <w:trPr>
              <w:gridAfter w:val="0"/>
            </w:trPr>
          </w:trPrChange>
        </w:trPr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21" w:author="Autor">
              <w:tcPr>
                <w:tcW w:w="1676" w:type="dxa"/>
                <w:tcBorders>
                  <w:top w:val="single" w:sz="4" w:space="0" w:color="7F7F7F" w:themeColor="text1" w:themeTint="80" w:themeShade="00"/>
                  <w:left w:val="single" w:sz="18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3F90E4B3" w14:textId="7A23E7A2" w:rsidR="00F443C5" w:rsidRPr="00E32B1D" w:rsidRDefault="00051CFB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ins w:id="322" w:author="Autor">
              <w:r>
                <w:rPr>
                  <w:bCs/>
                  <w:szCs w:val="20"/>
                </w:rPr>
                <w:t>B</w:t>
              </w:r>
            </w:ins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23" w:author="Autor">
              <w:tcPr>
                <w:tcW w:w="1880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34A27BB3" w14:textId="3DB75940" w:rsidR="00F443C5" w:rsidRPr="00E32B1D" w:rsidRDefault="00051CFB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ins w:id="324" w:author="Autor">
              <w:r>
                <w:rPr>
                  <w:bCs/>
                  <w:szCs w:val="20"/>
                </w:rPr>
                <w:t>B</w:t>
              </w:r>
            </w:ins>
          </w:p>
        </w:tc>
        <w:tc>
          <w:tcPr>
            <w:tcW w:w="4076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25" w:author="Autor">
              <w:tcPr>
                <w:tcW w:w="1391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58703F3E" w14:textId="7658CBF6" w:rsidR="00F443C5" w:rsidRPr="00E32B1D" w:rsidRDefault="00051CFB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ins w:id="326" w:author="Autor">
              <w:r>
                <w:rPr>
                  <w:bCs/>
                  <w:szCs w:val="20"/>
                </w:rPr>
                <w:t>Brak danych</w:t>
              </w:r>
            </w:ins>
          </w:p>
        </w:tc>
      </w:tr>
      <w:tr w:rsidR="00F443C5" w:rsidRPr="00E32B1D" w14:paraId="07243346" w14:textId="77777777" w:rsidTr="005F41FC">
        <w:trPr>
          <w:trPrChange w:id="327" w:author="Autor">
            <w:trPr>
              <w:gridAfter w:val="0"/>
            </w:trPr>
          </w:trPrChange>
        </w:trPr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28" w:author="Autor">
              <w:tcPr>
                <w:tcW w:w="1676" w:type="dxa"/>
                <w:tcBorders>
                  <w:top w:val="single" w:sz="4" w:space="0" w:color="7F7F7F" w:themeColor="text1" w:themeTint="80" w:themeShade="00"/>
                  <w:left w:val="single" w:sz="18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0D6F91F3" w14:textId="5023301D" w:rsidR="00F443C5" w:rsidRDefault="00051CFB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ins w:id="329" w:author="Autor">
              <w:r>
                <w:rPr>
                  <w:bCs/>
                  <w:szCs w:val="20"/>
                </w:rPr>
                <w:t>N</w:t>
              </w:r>
            </w:ins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30" w:author="Autor">
              <w:tcPr>
                <w:tcW w:w="1880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0C3EC97C" w14:textId="43B3A00B" w:rsidR="00F443C5" w:rsidRDefault="00051CFB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ins w:id="331" w:author="Autor">
              <w:r>
                <w:rPr>
                  <w:bCs/>
                  <w:szCs w:val="20"/>
                </w:rPr>
                <w:t>N</w:t>
              </w:r>
            </w:ins>
          </w:p>
        </w:tc>
        <w:tc>
          <w:tcPr>
            <w:tcW w:w="4076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32" w:author="Autor">
              <w:tcPr>
                <w:tcW w:w="1391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5FC441FB" w14:textId="3D80386E" w:rsidR="00F443C5" w:rsidRDefault="00051CFB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ins w:id="333" w:author="Autor">
              <w:r>
                <w:rPr>
                  <w:bCs/>
                  <w:szCs w:val="20"/>
                </w:rPr>
                <w:t>Nie</w:t>
              </w:r>
            </w:ins>
          </w:p>
        </w:tc>
      </w:tr>
      <w:tr w:rsidR="00051CFB" w:rsidRPr="00E32B1D" w14:paraId="0CE42695" w14:textId="77777777" w:rsidTr="005F41FC">
        <w:trPr>
          <w:trPrChange w:id="334" w:author="Autor">
            <w:trPr>
              <w:gridAfter w:val="0"/>
            </w:trPr>
          </w:trPrChange>
        </w:trPr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35" w:author="Autor">
              <w:tcPr>
                <w:tcW w:w="1676" w:type="dxa"/>
                <w:tcBorders>
                  <w:top w:val="single" w:sz="4" w:space="0" w:color="7F7F7F" w:themeColor="text1" w:themeTint="80" w:themeShade="00"/>
                  <w:left w:val="single" w:sz="18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30180496" w14:textId="3375B75F" w:rsidR="00051CFB" w:rsidRDefault="000708F8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ins w:id="336" w:author="Autor">
              <w:r>
                <w:rPr>
                  <w:bCs/>
                  <w:szCs w:val="20"/>
                </w:rPr>
                <w:t>NA</w:t>
              </w:r>
            </w:ins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37" w:author="Autor">
              <w:tcPr>
                <w:tcW w:w="1880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2474C6FC" w14:textId="50138E82" w:rsidR="00051CFB" w:rsidRDefault="000708F8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ins w:id="338" w:author="Autor">
              <w:r>
                <w:rPr>
                  <w:bCs/>
                  <w:szCs w:val="20"/>
                </w:rPr>
                <w:t>NA</w:t>
              </w:r>
            </w:ins>
          </w:p>
        </w:tc>
        <w:tc>
          <w:tcPr>
            <w:tcW w:w="4076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39" w:author="Autor">
              <w:tcPr>
                <w:tcW w:w="1391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2F0278E1" w14:textId="1F197D05" w:rsidR="00051CFB" w:rsidRDefault="000708F8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ins w:id="340" w:author="Autor">
              <w:r>
                <w:rPr>
                  <w:bCs/>
                  <w:szCs w:val="20"/>
                </w:rPr>
                <w:t>Nie pamięta</w:t>
              </w:r>
            </w:ins>
          </w:p>
        </w:tc>
      </w:tr>
      <w:tr w:rsidR="000708F8" w:rsidRPr="00E32B1D" w14:paraId="6AD63F1A" w14:textId="77777777" w:rsidTr="005F41FC">
        <w:trPr>
          <w:trPrChange w:id="341" w:author="Autor">
            <w:trPr>
              <w:gridAfter w:val="0"/>
            </w:trPr>
          </w:trPrChange>
        </w:trPr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42" w:author="Autor">
              <w:tcPr>
                <w:tcW w:w="1676" w:type="dxa"/>
                <w:tcBorders>
                  <w:top w:val="single" w:sz="4" w:space="0" w:color="7F7F7F" w:themeColor="text1" w:themeTint="80" w:themeShade="00"/>
                  <w:left w:val="single" w:sz="18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7CFEC4DC" w14:textId="7DB74B73" w:rsidR="000708F8" w:rsidRDefault="000708F8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ND</w:t>
            </w:r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43" w:author="Autor">
              <w:tcPr>
                <w:tcW w:w="1880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54D3320B" w14:textId="6F669346" w:rsidR="000708F8" w:rsidRDefault="000708F8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ND</w:t>
            </w:r>
          </w:p>
        </w:tc>
        <w:tc>
          <w:tcPr>
            <w:tcW w:w="4076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44" w:author="Autor">
              <w:tcPr>
                <w:tcW w:w="1391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4533AF3B" w14:textId="786C3516" w:rsidR="000708F8" w:rsidRDefault="000708F8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Nie </w:t>
            </w:r>
            <w:r w:rsidRPr="000708F8">
              <w:rPr>
                <w:bCs/>
                <w:szCs w:val="20"/>
              </w:rPr>
              <w:t>definiowany</w:t>
            </w:r>
          </w:p>
        </w:tc>
      </w:tr>
      <w:tr w:rsidR="000708F8" w:rsidRPr="00E32B1D" w14:paraId="2110CEFC" w14:textId="77777777" w:rsidTr="005F41FC">
        <w:trPr>
          <w:trPrChange w:id="345" w:author="Autor">
            <w:trPr>
              <w:gridAfter w:val="0"/>
            </w:trPr>
          </w:trPrChange>
        </w:trPr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46" w:author="Autor">
              <w:tcPr>
                <w:tcW w:w="1676" w:type="dxa"/>
                <w:tcBorders>
                  <w:top w:val="single" w:sz="4" w:space="0" w:color="7F7F7F" w:themeColor="text1" w:themeTint="80" w:themeShade="00"/>
                  <w:left w:val="single" w:sz="18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77B3F712" w14:textId="0C02F02F" w:rsidR="000708F8" w:rsidRDefault="000708F8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NG</w:t>
            </w:r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47" w:author="Autor">
              <w:tcPr>
                <w:tcW w:w="1880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4E1A66D9" w14:textId="6F86B85D" w:rsidR="000708F8" w:rsidRDefault="000708F8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NG</w:t>
            </w:r>
          </w:p>
        </w:tc>
        <w:tc>
          <w:tcPr>
            <w:tcW w:w="4076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48" w:author="Autor">
              <w:tcPr>
                <w:tcW w:w="1950" w:type="dxa"/>
                <w:gridSpan w:val="2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65E86FAB" w14:textId="7B07AA59" w:rsidR="000708F8" w:rsidRDefault="005F41FC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 w:rsidRPr="005F41FC">
              <w:rPr>
                <w:bCs/>
                <w:szCs w:val="20"/>
              </w:rPr>
              <w:t>Nie podlega zgłoszeniu</w:t>
            </w:r>
          </w:p>
        </w:tc>
      </w:tr>
      <w:tr w:rsidR="005F41FC" w:rsidRPr="00E32B1D" w14:paraId="5C60033C" w14:textId="77777777" w:rsidTr="005F41FC"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02C0D054" w14:textId="57F0A55E" w:rsidR="005F41FC" w:rsidRDefault="005F41FC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NW</w:t>
            </w:r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3A04C8E9" w14:textId="44C7D51E" w:rsidR="005F41FC" w:rsidRDefault="005F41FC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NW</w:t>
            </w:r>
          </w:p>
        </w:tc>
        <w:tc>
          <w:tcPr>
            <w:tcW w:w="4076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649C546F" w14:textId="0944465B" w:rsidR="005F41FC" w:rsidRPr="005F41FC" w:rsidRDefault="005F41FC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 w:rsidRPr="005F41FC">
              <w:rPr>
                <w:bCs/>
                <w:szCs w:val="20"/>
              </w:rPr>
              <w:t>Nie wie</w:t>
            </w:r>
          </w:p>
        </w:tc>
      </w:tr>
      <w:tr w:rsidR="005F41FC" w:rsidRPr="00E32B1D" w14:paraId="692FB014" w14:textId="77777777" w:rsidTr="005F41FC"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2B0BCC90" w14:textId="67B1683A" w:rsidR="005F41FC" w:rsidRDefault="005F41FC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NZ</w:t>
            </w:r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7EB3850E" w14:textId="219CDA4B" w:rsidR="005F41FC" w:rsidRDefault="005F41FC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NZ</w:t>
            </w:r>
          </w:p>
        </w:tc>
        <w:tc>
          <w:tcPr>
            <w:tcW w:w="4076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480454A2" w14:textId="5C2D387D" w:rsidR="005F41FC" w:rsidRPr="005F41FC" w:rsidRDefault="00854898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 w:rsidRPr="00854898">
              <w:rPr>
                <w:bCs/>
                <w:szCs w:val="20"/>
              </w:rPr>
              <w:t>Nie zauważył</w:t>
            </w:r>
          </w:p>
        </w:tc>
      </w:tr>
      <w:tr w:rsidR="00854898" w:rsidRPr="00E32B1D" w14:paraId="03F002B2" w14:textId="77777777" w:rsidTr="005F41FC"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51671305" w14:textId="29A41B91" w:rsidR="00854898" w:rsidRDefault="00854898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T</w:t>
            </w:r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7A519136" w14:textId="17C2464C" w:rsidR="00854898" w:rsidRDefault="00854898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T</w:t>
            </w:r>
          </w:p>
        </w:tc>
        <w:tc>
          <w:tcPr>
            <w:tcW w:w="4076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263CC220" w14:textId="5A421E19" w:rsidR="00854898" w:rsidRPr="00854898" w:rsidRDefault="00854898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Tak</w:t>
            </w:r>
          </w:p>
        </w:tc>
      </w:tr>
      <w:tr w:rsidR="00854898" w:rsidRPr="00E32B1D" w14:paraId="5D471FC9" w14:textId="77777777" w:rsidTr="005F41FC"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55B6A34C" w14:textId="399C40DF" w:rsidR="00854898" w:rsidRDefault="00854898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WT</w:t>
            </w:r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5AA38528" w14:textId="2F3939EC" w:rsidR="00854898" w:rsidRDefault="00854898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WT</w:t>
            </w:r>
          </w:p>
        </w:tc>
        <w:tc>
          <w:tcPr>
            <w:tcW w:w="4076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4E38349C" w14:textId="5E1F6278" w:rsidR="00854898" w:rsidRDefault="00854898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W trakcie</w:t>
            </w:r>
          </w:p>
        </w:tc>
      </w:tr>
      <w:tr w:rsidR="00854898" w:rsidRPr="00E32B1D" w14:paraId="58A79437" w14:textId="77777777" w:rsidTr="005F41FC"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4DBC3910" w14:textId="20839B1E" w:rsidR="00854898" w:rsidRDefault="00B90D64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NY</w:t>
            </w:r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48E5F94C" w14:textId="55199F92" w:rsidR="00854898" w:rsidRDefault="00B90D64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NY</w:t>
            </w:r>
          </w:p>
        </w:tc>
        <w:tc>
          <w:tcPr>
            <w:tcW w:w="4076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3999B453" w14:textId="4C82B13B" w:rsidR="00854898" w:rsidRDefault="00B90D64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Nie dotyczy</w:t>
            </w:r>
          </w:p>
        </w:tc>
      </w:tr>
      <w:tr w:rsidR="0010470C" w:rsidRPr="00E32B1D" w14:paraId="530CFAA1" w14:textId="77777777" w:rsidTr="005F41FC"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774183A6" w14:textId="6DCDFD8B" w:rsidR="0010470C" w:rsidRDefault="0010470C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NP</w:t>
            </w:r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27647DCE" w14:textId="3275D736" w:rsidR="0010470C" w:rsidRDefault="0010470C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NP</w:t>
            </w:r>
          </w:p>
        </w:tc>
        <w:tc>
          <w:tcPr>
            <w:tcW w:w="4076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553AFD1C" w14:textId="2AF5CAE7" w:rsidR="0010470C" w:rsidRDefault="001257E9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Nie pytano</w:t>
            </w:r>
          </w:p>
        </w:tc>
      </w:tr>
      <w:tr w:rsidR="001257E9" w:rsidRPr="00E32B1D" w14:paraId="58662536" w14:textId="77777777" w:rsidTr="005F41FC"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34EE8CAE" w14:textId="7C1A9C1E" w:rsidR="001257E9" w:rsidRDefault="001257E9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NI</w:t>
            </w:r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3E97B724" w14:textId="0361D5AE" w:rsidR="001257E9" w:rsidRDefault="001257E9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NI</w:t>
            </w:r>
          </w:p>
        </w:tc>
        <w:tc>
          <w:tcPr>
            <w:tcW w:w="4076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5D59C84D" w14:textId="75996434" w:rsidR="001257E9" w:rsidRDefault="001257E9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Nie wiadomo</w:t>
            </w:r>
          </w:p>
        </w:tc>
      </w:tr>
      <w:tr w:rsidR="001257E9" w:rsidRPr="00E32B1D" w14:paraId="3ACCD796" w14:textId="77777777" w:rsidTr="005F41FC"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0ABB4505" w14:textId="026A3367" w:rsidR="001257E9" w:rsidRDefault="001257E9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WW</w:t>
            </w:r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4D537CE0" w14:textId="7A689447" w:rsidR="001257E9" w:rsidRDefault="001257E9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WW</w:t>
            </w:r>
          </w:p>
        </w:tc>
        <w:tc>
          <w:tcPr>
            <w:tcW w:w="4076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16EA6FB9" w14:textId="104EE7BE" w:rsidR="001257E9" w:rsidRDefault="001257E9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Wynik wątpliwy</w:t>
            </w:r>
          </w:p>
        </w:tc>
      </w:tr>
      <w:tr w:rsidR="001257E9" w:rsidRPr="00E32B1D" w14:paraId="4C7327CA" w14:textId="77777777" w:rsidTr="005F41FC"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4FAF533D" w14:textId="209BC4E1" w:rsidR="001257E9" w:rsidRDefault="001257E9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 w:rsidRPr="001257E9">
              <w:rPr>
                <w:bCs/>
                <w:szCs w:val="20"/>
              </w:rPr>
              <w:t>OPV</w:t>
            </w:r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14193423" w14:textId="3DFF7877" w:rsidR="001257E9" w:rsidRDefault="001257E9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 w:rsidRPr="001257E9">
              <w:rPr>
                <w:bCs/>
                <w:szCs w:val="20"/>
              </w:rPr>
              <w:t>OPV</w:t>
            </w:r>
          </w:p>
        </w:tc>
        <w:tc>
          <w:tcPr>
            <w:tcW w:w="4076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25F1E88D" w14:textId="258AD024" w:rsidR="001257E9" w:rsidRDefault="001257E9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 w:rsidRPr="001257E9">
              <w:rPr>
                <w:bCs/>
                <w:szCs w:val="20"/>
              </w:rPr>
              <w:t>OPV</w:t>
            </w:r>
          </w:p>
        </w:tc>
      </w:tr>
      <w:tr w:rsidR="001257E9" w:rsidRPr="00E32B1D" w14:paraId="7D0ADD48" w14:textId="77777777" w:rsidTr="005F41FC"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2AB0994F" w14:textId="558E04A8" w:rsidR="001257E9" w:rsidRPr="001257E9" w:rsidRDefault="001257E9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 w:rsidRPr="001257E9">
              <w:rPr>
                <w:bCs/>
                <w:szCs w:val="20"/>
              </w:rPr>
              <w:t>IPV</w:t>
            </w:r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53F6228C" w14:textId="63EAF48A" w:rsidR="001257E9" w:rsidRPr="001257E9" w:rsidRDefault="001257E9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 w:rsidRPr="001257E9">
              <w:rPr>
                <w:bCs/>
                <w:szCs w:val="20"/>
              </w:rPr>
              <w:t>IPV</w:t>
            </w:r>
          </w:p>
        </w:tc>
        <w:tc>
          <w:tcPr>
            <w:tcW w:w="4076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24982D34" w14:textId="74263F19" w:rsidR="001257E9" w:rsidRPr="001257E9" w:rsidRDefault="001257E9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 w:rsidRPr="001257E9">
              <w:rPr>
                <w:bCs/>
                <w:szCs w:val="20"/>
              </w:rPr>
              <w:t>IPV</w:t>
            </w:r>
          </w:p>
        </w:tc>
      </w:tr>
    </w:tbl>
    <w:p w14:paraId="1204546A" w14:textId="77777777" w:rsidR="00F443C5" w:rsidRPr="00F443C5" w:rsidRDefault="00F443C5">
      <w:pPr>
        <w:pPrChange w:id="349" w:author="Autor">
          <w:pPr>
            <w:pStyle w:val="Nagwek1"/>
            <w:numPr>
              <w:ilvl w:val="1"/>
            </w:numPr>
            <w:ind w:left="1440" w:hanging="360"/>
          </w:pPr>
        </w:pPrChange>
      </w:pPr>
    </w:p>
    <w:p w14:paraId="6F9710E9" w14:textId="7EDEB912" w:rsidR="00AE030A" w:rsidRDefault="00AE030A" w:rsidP="00AE030A">
      <w:pPr>
        <w:pStyle w:val="Nagwek1"/>
        <w:numPr>
          <w:ilvl w:val="1"/>
          <w:numId w:val="18"/>
        </w:numPr>
      </w:pPr>
      <w:r>
        <w:lastRenderedPageBreak/>
        <w:t>Słownik płci</w:t>
      </w:r>
    </w:p>
    <w:tbl>
      <w:tblPr>
        <w:tblW w:w="0" w:type="auto"/>
        <w:tblBorders>
          <w:top w:val="single" w:sz="18" w:space="0" w:color="7F7F7F" w:themeColor="background1" w:themeShade="7F"/>
          <w:left w:val="single" w:sz="18" w:space="0" w:color="7F7F7F" w:themeColor="background1" w:themeShade="7F"/>
          <w:bottom w:val="single" w:sz="18" w:space="0" w:color="7F7F7F" w:themeColor="background1" w:themeShade="7F"/>
          <w:right w:val="single" w:sz="18" w:space="0" w:color="7F7F7F" w:themeColor="background1" w:themeShade="7F"/>
          <w:insideH w:val="single" w:sz="4" w:space="0" w:color="7F7F7F" w:themeColor="background1" w:themeShade="7F"/>
          <w:insideV w:val="single" w:sz="4" w:space="0" w:color="7F7F7F" w:themeColor="background1" w:themeShade="7F"/>
        </w:tblBorders>
        <w:tblLook w:val="04A0" w:firstRow="1" w:lastRow="0" w:firstColumn="1" w:lastColumn="0" w:noHBand="0" w:noVBand="1"/>
        <w:tblPrChange w:id="350" w:author="Autor">
          <w:tblPr>
            <w:tblW w:w="0" w:type="auto"/>
            <w:tblBorders>
              <w:top w:val="single" w:sz="18" w:space="0" w:color="7F7F7F" w:themeColor="background1" w:themeShade="7F"/>
              <w:left w:val="single" w:sz="18" w:space="0" w:color="7F7F7F" w:themeColor="background1" w:themeShade="7F"/>
              <w:bottom w:val="single" w:sz="18" w:space="0" w:color="7F7F7F" w:themeColor="background1" w:themeShade="7F"/>
              <w:right w:val="single" w:sz="18" w:space="0" w:color="7F7F7F" w:themeColor="background1" w:themeShade="7F"/>
              <w:insideH w:val="single" w:sz="4" w:space="0" w:color="7F7F7F" w:themeColor="background1" w:themeShade="7F"/>
              <w:insideV w:val="single" w:sz="4" w:space="0" w:color="7F7F7F" w:themeColor="background1" w:themeShade="7F"/>
            </w:tblBorders>
            <w:tblLook w:val="04A0" w:firstRow="1" w:lastRow="0" w:firstColumn="1" w:lastColumn="0" w:noHBand="0" w:noVBand="1"/>
          </w:tblPr>
        </w:tblPrChange>
      </w:tblPr>
      <w:tblGrid>
        <w:gridCol w:w="1676"/>
        <w:gridCol w:w="1880"/>
        <w:gridCol w:w="1667"/>
        <w:tblGridChange w:id="351">
          <w:tblGrid>
            <w:gridCol w:w="1676"/>
            <w:gridCol w:w="1880"/>
            <w:gridCol w:w="1667"/>
          </w:tblGrid>
        </w:tblGridChange>
      </w:tblGrid>
      <w:tr w:rsidR="00381109" w:rsidRPr="00E32B1D" w14:paraId="01690CA0" w14:textId="77777777" w:rsidTr="0029406F">
        <w:tc>
          <w:tcPr>
            <w:tcW w:w="1676" w:type="dxa"/>
            <w:tcBorders>
              <w:top w:val="single" w:sz="18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  <w:tcPrChange w:id="352" w:author="Autor">
              <w:tcPr>
                <w:tcW w:w="1676" w:type="dxa"/>
                <w:tcBorders>
                  <w:top w:val="single" w:sz="18" w:space="0" w:color="7F7F7F" w:themeColor="text1" w:themeTint="80" w:themeShade="00"/>
                  <w:left w:val="single" w:sz="18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  <w:shd w:val="clear" w:color="auto" w:fill="17365D" w:themeFill="text2" w:themeFillShade="BF"/>
              </w:tcPr>
            </w:tcPrChange>
          </w:tcPr>
          <w:p w14:paraId="554A6687" w14:textId="77777777" w:rsidR="00381109" w:rsidRPr="00E32B1D" w:rsidRDefault="00381109" w:rsidP="00D16EF6">
            <w:pPr>
              <w:spacing w:beforeLines="20" w:before="48" w:afterLines="20" w:after="48" w:line="240" w:lineRule="auto"/>
              <w:jc w:val="left"/>
              <w:rPr>
                <w:b/>
                <w:color w:val="FFFFFF"/>
                <w:sz w:val="20"/>
                <w:szCs w:val="20"/>
                <w:lang w:eastAsia="pl-PL"/>
              </w:rPr>
            </w:pP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eastAsia="pl-PL"/>
              </w:rPr>
              <w:t>idString</w:t>
            </w:r>
            <w:proofErr w:type="spellEnd"/>
          </w:p>
        </w:tc>
        <w:tc>
          <w:tcPr>
            <w:tcW w:w="1880" w:type="dxa"/>
            <w:tcBorders>
              <w:top w:val="single" w:sz="18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  <w:tcPrChange w:id="353" w:author="Autor">
              <w:tcPr>
                <w:tcW w:w="1880" w:type="dxa"/>
                <w:tcBorders>
                  <w:top w:val="single" w:sz="18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  <w:shd w:val="clear" w:color="auto" w:fill="17365D" w:themeFill="text2" w:themeFillShade="BF"/>
              </w:tcPr>
            </w:tcPrChange>
          </w:tcPr>
          <w:p w14:paraId="224C2AE7" w14:textId="77777777" w:rsidR="00381109" w:rsidRPr="00E32B1D" w:rsidRDefault="00381109" w:rsidP="00D16EF6">
            <w:pPr>
              <w:spacing w:beforeLines="20" w:before="48" w:afterLines="20" w:after="48" w:line="240" w:lineRule="auto"/>
              <w:jc w:val="left"/>
              <w:rPr>
                <w:b/>
                <w:color w:val="FFFFFF"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1667" w:type="dxa"/>
            <w:tcBorders>
              <w:top w:val="single" w:sz="18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  <w:tcPrChange w:id="354" w:author="Autor">
              <w:tcPr>
                <w:tcW w:w="1391" w:type="dxa"/>
                <w:tcBorders>
                  <w:top w:val="single" w:sz="18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  <w:shd w:val="clear" w:color="auto" w:fill="17365D" w:themeFill="text2" w:themeFillShade="BF"/>
              </w:tcPr>
            </w:tcPrChange>
          </w:tcPr>
          <w:p w14:paraId="5F169BEF" w14:textId="77777777" w:rsidR="00381109" w:rsidRPr="00E32B1D" w:rsidRDefault="00381109" w:rsidP="00D16EF6">
            <w:pPr>
              <w:spacing w:beforeLines="20" w:before="48" w:afterLines="20" w:after="48" w:line="240" w:lineRule="auto"/>
              <w:jc w:val="left"/>
              <w:rPr>
                <w:b/>
                <w:color w:val="FFFFFF"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  <w:lang w:eastAsia="pl-PL"/>
              </w:rPr>
              <w:t>Nazwa</w:t>
            </w:r>
          </w:p>
        </w:tc>
      </w:tr>
      <w:tr w:rsidR="0029406F" w:rsidRPr="00E32B1D" w14:paraId="3F3CEA26" w14:textId="77777777" w:rsidTr="0029406F"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00497AC8" w14:textId="1EEF7F56" w:rsidR="0029406F" w:rsidRDefault="0029406F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1DF8063A" w14:textId="64F4BD50" w:rsidR="0029406F" w:rsidRDefault="0029406F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  <w:tc>
          <w:tcPr>
            <w:tcW w:w="1667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</w:tcPr>
          <w:p w14:paraId="4F13A20F" w14:textId="2C416DFA" w:rsidR="0029406F" w:rsidRDefault="00B60BBF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 w:rsidRPr="00B60BBF">
              <w:rPr>
                <w:bCs/>
                <w:szCs w:val="20"/>
              </w:rPr>
              <w:t>Mężczyzna</w:t>
            </w:r>
          </w:p>
        </w:tc>
      </w:tr>
      <w:tr w:rsidR="00381109" w:rsidRPr="00E32B1D" w14:paraId="0C682D0F" w14:textId="77777777" w:rsidTr="0029406F"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55" w:author="Autor">
              <w:tcPr>
                <w:tcW w:w="1676" w:type="dxa"/>
                <w:tcBorders>
                  <w:top w:val="single" w:sz="4" w:space="0" w:color="7F7F7F" w:themeColor="text1" w:themeTint="80" w:themeShade="00"/>
                  <w:left w:val="single" w:sz="18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3615FFB6" w14:textId="72BB5F59" w:rsidR="00381109" w:rsidRPr="00E32B1D" w:rsidRDefault="00381109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2</w:t>
            </w:r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56" w:author="Autor">
              <w:tcPr>
                <w:tcW w:w="1880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04FFBBB1" w14:textId="27F94B9E" w:rsidR="00381109" w:rsidRPr="00E32B1D" w:rsidRDefault="00381109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2</w:t>
            </w:r>
          </w:p>
        </w:tc>
        <w:tc>
          <w:tcPr>
            <w:tcW w:w="1667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57" w:author="Autor">
              <w:tcPr>
                <w:tcW w:w="1391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61D03AAF" w14:textId="687F0F19" w:rsidR="00381109" w:rsidRPr="00E32B1D" w:rsidRDefault="00381109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Kobieta</w:t>
            </w:r>
          </w:p>
        </w:tc>
      </w:tr>
      <w:tr w:rsidR="00381109" w:rsidRPr="00E32B1D" w14:paraId="1EBE4FE0" w14:textId="77777777" w:rsidTr="0029406F"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58" w:author="Autor">
              <w:tcPr>
                <w:tcW w:w="1676" w:type="dxa"/>
                <w:tcBorders>
                  <w:top w:val="single" w:sz="4" w:space="0" w:color="7F7F7F" w:themeColor="text1" w:themeTint="80" w:themeShade="00"/>
                  <w:left w:val="single" w:sz="18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139557FE" w14:textId="02A66763" w:rsidR="00381109" w:rsidRDefault="003954C5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3</w:t>
            </w:r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59" w:author="Autor">
              <w:tcPr>
                <w:tcW w:w="1880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635D5FF2" w14:textId="6DF1CD1C" w:rsidR="00381109" w:rsidRDefault="003954C5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3</w:t>
            </w:r>
          </w:p>
        </w:tc>
        <w:tc>
          <w:tcPr>
            <w:tcW w:w="1667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60" w:author="Autor">
              <w:tcPr>
                <w:tcW w:w="1391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1036BB5B" w14:textId="0EA513B5" w:rsidR="00381109" w:rsidRDefault="003954C5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proofErr w:type="spellStart"/>
            <w:r w:rsidRPr="003954C5">
              <w:rPr>
                <w:bCs/>
                <w:szCs w:val="20"/>
              </w:rPr>
              <w:t>Transkobieta</w:t>
            </w:r>
            <w:proofErr w:type="spellEnd"/>
          </w:p>
        </w:tc>
      </w:tr>
      <w:tr w:rsidR="003954C5" w:rsidRPr="00E32B1D" w14:paraId="70E304CC" w14:textId="77777777" w:rsidTr="0029406F"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61" w:author="Autor">
              <w:tcPr>
                <w:tcW w:w="1676" w:type="dxa"/>
                <w:tcBorders>
                  <w:top w:val="single" w:sz="4" w:space="0" w:color="7F7F7F" w:themeColor="text1" w:themeTint="80" w:themeShade="00"/>
                  <w:left w:val="single" w:sz="18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689B48A1" w14:textId="503BFD9F" w:rsidR="003954C5" w:rsidRDefault="003954C5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4</w:t>
            </w:r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62" w:author="Autor">
              <w:tcPr>
                <w:tcW w:w="1880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283E2A92" w14:textId="287D8BD0" w:rsidR="003954C5" w:rsidRDefault="003954C5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4</w:t>
            </w:r>
          </w:p>
        </w:tc>
        <w:tc>
          <w:tcPr>
            <w:tcW w:w="1667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63" w:author="Autor">
              <w:tcPr>
                <w:tcW w:w="1391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73F3F3F5" w14:textId="0A39B986" w:rsidR="003954C5" w:rsidRPr="003954C5" w:rsidRDefault="0029406F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proofErr w:type="spellStart"/>
            <w:r w:rsidRPr="0029406F">
              <w:rPr>
                <w:bCs/>
                <w:szCs w:val="20"/>
              </w:rPr>
              <w:t>Transmężczyzna</w:t>
            </w:r>
            <w:proofErr w:type="spellEnd"/>
          </w:p>
        </w:tc>
      </w:tr>
      <w:tr w:rsidR="0029406F" w:rsidRPr="00E32B1D" w14:paraId="12B0E8E8" w14:textId="77777777" w:rsidTr="0029406F">
        <w:tc>
          <w:tcPr>
            <w:tcW w:w="1676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64" w:author="Autor">
              <w:tcPr>
                <w:tcW w:w="1676" w:type="dxa"/>
                <w:tcBorders>
                  <w:top w:val="single" w:sz="4" w:space="0" w:color="7F7F7F" w:themeColor="text1" w:themeTint="80" w:themeShade="00"/>
                  <w:left w:val="single" w:sz="18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78862CA4" w14:textId="3D205D1C" w:rsidR="0029406F" w:rsidRDefault="0029406F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5</w:t>
            </w:r>
          </w:p>
        </w:tc>
        <w:tc>
          <w:tcPr>
            <w:tcW w:w="1880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65" w:author="Autor">
              <w:tcPr>
                <w:tcW w:w="1880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4E6B96C0" w14:textId="1DA0E054" w:rsidR="0029406F" w:rsidRDefault="0029406F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5</w:t>
            </w:r>
          </w:p>
        </w:tc>
        <w:tc>
          <w:tcPr>
            <w:tcW w:w="1667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tcPrChange w:id="366" w:author="Autor">
              <w:tcPr>
                <w:tcW w:w="1391" w:type="dxa"/>
                <w:tcBorders>
                  <w:top w:val="single" w:sz="4" w:space="0" w:color="7F7F7F" w:themeColor="text1" w:themeTint="80" w:themeShade="00"/>
                  <w:left w:val="single" w:sz="4" w:space="0" w:color="7F7F7F" w:themeColor="text1" w:themeTint="80" w:themeShade="00"/>
                  <w:bottom w:val="single" w:sz="4" w:space="0" w:color="7F7F7F" w:themeColor="text1" w:themeTint="80" w:themeShade="00"/>
                  <w:right w:val="single" w:sz="4" w:space="0" w:color="7F7F7F" w:themeColor="text1" w:themeTint="80" w:themeShade="00"/>
                </w:tcBorders>
              </w:tcPr>
            </w:tcPrChange>
          </w:tcPr>
          <w:p w14:paraId="10832862" w14:textId="0DC1CEC9" w:rsidR="0029406F" w:rsidRPr="0029406F" w:rsidRDefault="0029406F" w:rsidP="00D16EF6">
            <w:pPr>
              <w:spacing w:before="40" w:after="40" w:line="264" w:lineRule="auto"/>
              <w:jc w:val="left"/>
              <w:rPr>
                <w:bCs/>
                <w:szCs w:val="20"/>
              </w:rPr>
            </w:pPr>
            <w:r w:rsidRPr="0029406F">
              <w:rPr>
                <w:bCs/>
                <w:szCs w:val="20"/>
              </w:rPr>
              <w:t>Nieznana</w:t>
            </w:r>
          </w:p>
        </w:tc>
      </w:tr>
    </w:tbl>
    <w:p w14:paraId="416EDE13" w14:textId="77777777" w:rsidR="00381109" w:rsidRPr="00381109" w:rsidRDefault="00381109" w:rsidP="00E317B4"/>
    <w:p w14:paraId="59949639" w14:textId="47DD4DB4" w:rsidR="00AE030A" w:rsidRDefault="00AE030A" w:rsidP="00AE030A">
      <w:pPr>
        <w:pStyle w:val="Nagwek1"/>
        <w:numPr>
          <w:ilvl w:val="1"/>
          <w:numId w:val="18"/>
        </w:numPr>
      </w:pPr>
      <w:r>
        <w:lastRenderedPageBreak/>
        <w:t>Słownik krajów</w:t>
      </w:r>
    </w:p>
    <w:tbl>
      <w:tblPr>
        <w:tblStyle w:val="Tabela-Siatka"/>
        <w:tblW w:w="8012" w:type="dxa"/>
        <w:tblLook w:val="04A0" w:firstRow="1" w:lastRow="0" w:firstColumn="1" w:lastColumn="0" w:noHBand="0" w:noVBand="1"/>
      </w:tblPr>
      <w:tblGrid>
        <w:gridCol w:w="960"/>
        <w:gridCol w:w="960"/>
        <w:gridCol w:w="6092"/>
      </w:tblGrid>
      <w:tr w:rsidR="00E317B4" w:rsidRPr="00E317B4" w14:paraId="0BE1981B" w14:textId="77777777" w:rsidTr="00BE665C">
        <w:trPr>
          <w:trHeight w:val="290"/>
        </w:trPr>
        <w:tc>
          <w:tcPr>
            <w:tcW w:w="960" w:type="dxa"/>
            <w:shd w:val="clear" w:color="auto" w:fill="17365D" w:themeFill="text2" w:themeFillShade="BF"/>
            <w:noWrap/>
            <w:hideMark/>
          </w:tcPr>
          <w:p w14:paraId="224110CE" w14:textId="77777777" w:rsidR="00E317B4" w:rsidRPr="00BE665C" w:rsidRDefault="00E317B4" w:rsidP="00BE665C">
            <w:pPr>
              <w:spacing w:beforeLines="20" w:before="48" w:afterLines="20" w:after="48" w:line="240" w:lineRule="auto"/>
              <w:jc w:val="left"/>
              <w:rPr>
                <w:rFonts w:cstheme="minorHAnsi"/>
                <w:b/>
                <w:color w:val="FFFFFF" w:themeColor="background1"/>
                <w:sz w:val="20"/>
                <w:szCs w:val="20"/>
                <w:lang w:eastAsia="pl-PL"/>
              </w:rPr>
            </w:pPr>
            <w:proofErr w:type="spellStart"/>
            <w:r w:rsidRPr="00BE665C">
              <w:rPr>
                <w:rFonts w:cstheme="minorHAnsi"/>
                <w:b/>
                <w:color w:val="FFFFFF" w:themeColor="background1"/>
                <w:sz w:val="20"/>
                <w:szCs w:val="20"/>
                <w:lang w:eastAsia="pl-PL"/>
              </w:rPr>
              <w:t>idString</w:t>
            </w:r>
            <w:proofErr w:type="spellEnd"/>
          </w:p>
        </w:tc>
        <w:tc>
          <w:tcPr>
            <w:tcW w:w="960" w:type="dxa"/>
            <w:shd w:val="clear" w:color="auto" w:fill="17365D" w:themeFill="text2" w:themeFillShade="BF"/>
            <w:noWrap/>
            <w:hideMark/>
          </w:tcPr>
          <w:p w14:paraId="352E73D9" w14:textId="77777777" w:rsidR="00E317B4" w:rsidRPr="00BE665C" w:rsidRDefault="00E317B4" w:rsidP="00BE665C">
            <w:pPr>
              <w:spacing w:beforeLines="20" w:before="48" w:afterLines="20" w:after="48" w:line="240" w:lineRule="auto"/>
              <w:jc w:val="left"/>
              <w:rPr>
                <w:rFonts w:cstheme="minorHAnsi"/>
                <w:b/>
                <w:color w:val="FFFFFF" w:themeColor="background1"/>
                <w:sz w:val="20"/>
                <w:szCs w:val="20"/>
                <w:lang w:eastAsia="pl-PL"/>
              </w:rPr>
            </w:pPr>
            <w:r w:rsidRPr="00BE665C">
              <w:rPr>
                <w:rFonts w:cstheme="minorHAnsi"/>
                <w:b/>
                <w:color w:val="FFFFFF" w:themeColor="background1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6092" w:type="dxa"/>
            <w:shd w:val="clear" w:color="auto" w:fill="17365D" w:themeFill="text2" w:themeFillShade="BF"/>
            <w:noWrap/>
            <w:hideMark/>
          </w:tcPr>
          <w:p w14:paraId="521F0A79" w14:textId="77777777" w:rsidR="00E317B4" w:rsidRPr="00BE665C" w:rsidRDefault="00E317B4" w:rsidP="00BE665C">
            <w:pPr>
              <w:spacing w:beforeLines="20" w:before="48" w:afterLines="20" w:after="48" w:line="240" w:lineRule="auto"/>
              <w:jc w:val="left"/>
              <w:rPr>
                <w:rFonts w:cstheme="minorHAnsi"/>
                <w:b/>
                <w:color w:val="FFFFFF" w:themeColor="background1"/>
                <w:sz w:val="20"/>
                <w:szCs w:val="20"/>
                <w:lang w:eastAsia="pl-PL"/>
              </w:rPr>
            </w:pPr>
            <w:r w:rsidRPr="00BE665C">
              <w:rPr>
                <w:rFonts w:cstheme="minorHAnsi"/>
                <w:b/>
                <w:color w:val="FFFFFF" w:themeColor="background1"/>
                <w:sz w:val="20"/>
                <w:szCs w:val="20"/>
                <w:lang w:eastAsia="pl-PL"/>
              </w:rPr>
              <w:t>Nazwa</w:t>
            </w:r>
          </w:p>
        </w:tc>
      </w:tr>
      <w:tr w:rsidR="00E317B4" w:rsidRPr="00E317B4" w14:paraId="61C34633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894F69C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5C59E5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AD</w:t>
            </w:r>
          </w:p>
        </w:tc>
        <w:tc>
          <w:tcPr>
            <w:tcW w:w="6092" w:type="dxa"/>
            <w:noWrap/>
            <w:hideMark/>
          </w:tcPr>
          <w:p w14:paraId="7958E12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Andora</w:t>
            </w:r>
          </w:p>
        </w:tc>
      </w:tr>
      <w:tr w:rsidR="00E317B4" w:rsidRPr="00E317B4" w14:paraId="1BB7394B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B68FE0D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5E7054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AE</w:t>
            </w:r>
          </w:p>
        </w:tc>
        <w:tc>
          <w:tcPr>
            <w:tcW w:w="6092" w:type="dxa"/>
            <w:noWrap/>
            <w:hideMark/>
          </w:tcPr>
          <w:p w14:paraId="2AC326E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Zjednoczone Emiraty Arabskie</w:t>
            </w:r>
          </w:p>
        </w:tc>
      </w:tr>
      <w:tr w:rsidR="00E317B4" w:rsidRPr="00E317B4" w14:paraId="69EFFCF8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F1DA485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F3D7DF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AF</w:t>
            </w:r>
          </w:p>
        </w:tc>
        <w:tc>
          <w:tcPr>
            <w:tcW w:w="6092" w:type="dxa"/>
            <w:noWrap/>
            <w:hideMark/>
          </w:tcPr>
          <w:p w14:paraId="4515A1E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Afganistan</w:t>
            </w:r>
          </w:p>
        </w:tc>
      </w:tr>
      <w:tr w:rsidR="00E317B4" w:rsidRPr="00E317B4" w14:paraId="1A080DD1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6C893D4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7DC0EC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AG</w:t>
            </w:r>
          </w:p>
        </w:tc>
        <w:tc>
          <w:tcPr>
            <w:tcW w:w="6092" w:type="dxa"/>
            <w:noWrap/>
            <w:hideMark/>
          </w:tcPr>
          <w:p w14:paraId="602F84D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Antigua i Barbuda</w:t>
            </w:r>
          </w:p>
        </w:tc>
      </w:tr>
      <w:tr w:rsidR="00E317B4" w:rsidRPr="00E317B4" w14:paraId="3A7DDD03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4206B902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6F4506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AI</w:t>
            </w:r>
          </w:p>
        </w:tc>
        <w:tc>
          <w:tcPr>
            <w:tcW w:w="6092" w:type="dxa"/>
            <w:noWrap/>
            <w:hideMark/>
          </w:tcPr>
          <w:p w14:paraId="35BD4E9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Anguilla</w:t>
            </w:r>
          </w:p>
        </w:tc>
      </w:tr>
      <w:tr w:rsidR="00E317B4" w:rsidRPr="00E317B4" w14:paraId="6F56F264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9949F39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6</w:t>
            </w:r>
          </w:p>
        </w:tc>
        <w:tc>
          <w:tcPr>
            <w:tcW w:w="960" w:type="dxa"/>
            <w:noWrap/>
            <w:hideMark/>
          </w:tcPr>
          <w:p w14:paraId="25AD0D1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AL</w:t>
            </w:r>
          </w:p>
        </w:tc>
        <w:tc>
          <w:tcPr>
            <w:tcW w:w="6092" w:type="dxa"/>
            <w:noWrap/>
            <w:hideMark/>
          </w:tcPr>
          <w:p w14:paraId="7ADC452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Albania</w:t>
            </w:r>
          </w:p>
        </w:tc>
      </w:tr>
      <w:tr w:rsidR="00E317B4" w:rsidRPr="00E317B4" w14:paraId="5C45F827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59DC9C1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7</w:t>
            </w:r>
          </w:p>
        </w:tc>
        <w:tc>
          <w:tcPr>
            <w:tcW w:w="960" w:type="dxa"/>
            <w:noWrap/>
            <w:hideMark/>
          </w:tcPr>
          <w:p w14:paraId="4151F2D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AM</w:t>
            </w:r>
          </w:p>
        </w:tc>
        <w:tc>
          <w:tcPr>
            <w:tcW w:w="6092" w:type="dxa"/>
            <w:noWrap/>
            <w:hideMark/>
          </w:tcPr>
          <w:p w14:paraId="7FDCFF9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Armenia</w:t>
            </w:r>
          </w:p>
        </w:tc>
      </w:tr>
      <w:tr w:rsidR="00E317B4" w:rsidRPr="00E317B4" w14:paraId="7898668F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34DE848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8</w:t>
            </w:r>
          </w:p>
        </w:tc>
        <w:tc>
          <w:tcPr>
            <w:tcW w:w="960" w:type="dxa"/>
            <w:noWrap/>
            <w:hideMark/>
          </w:tcPr>
          <w:p w14:paraId="5ED4CC2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AO</w:t>
            </w:r>
          </w:p>
        </w:tc>
        <w:tc>
          <w:tcPr>
            <w:tcW w:w="6092" w:type="dxa"/>
            <w:noWrap/>
            <w:hideMark/>
          </w:tcPr>
          <w:p w14:paraId="24A8BE4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Angola</w:t>
            </w:r>
          </w:p>
        </w:tc>
      </w:tr>
      <w:tr w:rsidR="00E317B4" w:rsidRPr="00E317B4" w14:paraId="37D45C91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9A361B5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9</w:t>
            </w:r>
          </w:p>
        </w:tc>
        <w:tc>
          <w:tcPr>
            <w:tcW w:w="960" w:type="dxa"/>
            <w:noWrap/>
            <w:hideMark/>
          </w:tcPr>
          <w:p w14:paraId="5BE803A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AQ</w:t>
            </w:r>
          </w:p>
        </w:tc>
        <w:tc>
          <w:tcPr>
            <w:tcW w:w="6092" w:type="dxa"/>
            <w:noWrap/>
            <w:hideMark/>
          </w:tcPr>
          <w:p w14:paraId="6EE08ED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Antarktyda</w:t>
            </w:r>
          </w:p>
        </w:tc>
      </w:tr>
      <w:tr w:rsidR="00E317B4" w:rsidRPr="00E317B4" w14:paraId="6301C442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8F002C3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10</w:t>
            </w:r>
          </w:p>
        </w:tc>
        <w:tc>
          <w:tcPr>
            <w:tcW w:w="960" w:type="dxa"/>
            <w:noWrap/>
            <w:hideMark/>
          </w:tcPr>
          <w:p w14:paraId="5AA6D5B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AR</w:t>
            </w:r>
          </w:p>
        </w:tc>
        <w:tc>
          <w:tcPr>
            <w:tcW w:w="6092" w:type="dxa"/>
            <w:noWrap/>
            <w:hideMark/>
          </w:tcPr>
          <w:p w14:paraId="4D62D13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Argentyna</w:t>
            </w:r>
          </w:p>
        </w:tc>
      </w:tr>
      <w:tr w:rsidR="00E317B4" w:rsidRPr="00E317B4" w14:paraId="379F37EE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5D31388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11</w:t>
            </w:r>
          </w:p>
        </w:tc>
        <w:tc>
          <w:tcPr>
            <w:tcW w:w="960" w:type="dxa"/>
            <w:noWrap/>
            <w:hideMark/>
          </w:tcPr>
          <w:p w14:paraId="1DA1366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AS</w:t>
            </w:r>
          </w:p>
        </w:tc>
        <w:tc>
          <w:tcPr>
            <w:tcW w:w="6092" w:type="dxa"/>
            <w:noWrap/>
            <w:hideMark/>
          </w:tcPr>
          <w:p w14:paraId="4CB0D9C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Samoa Amerykańskie</w:t>
            </w:r>
          </w:p>
        </w:tc>
      </w:tr>
      <w:tr w:rsidR="00E317B4" w:rsidRPr="00E317B4" w14:paraId="4FEB7A05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231655F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12</w:t>
            </w:r>
          </w:p>
        </w:tc>
        <w:tc>
          <w:tcPr>
            <w:tcW w:w="960" w:type="dxa"/>
            <w:noWrap/>
            <w:hideMark/>
          </w:tcPr>
          <w:p w14:paraId="6C0AEB6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AT</w:t>
            </w:r>
          </w:p>
        </w:tc>
        <w:tc>
          <w:tcPr>
            <w:tcW w:w="6092" w:type="dxa"/>
            <w:noWrap/>
            <w:hideMark/>
          </w:tcPr>
          <w:p w14:paraId="79F53B2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Austria</w:t>
            </w:r>
          </w:p>
        </w:tc>
      </w:tr>
      <w:tr w:rsidR="00E317B4" w:rsidRPr="00E317B4" w14:paraId="1085D1E7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7B501D6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13</w:t>
            </w:r>
          </w:p>
        </w:tc>
        <w:tc>
          <w:tcPr>
            <w:tcW w:w="960" w:type="dxa"/>
            <w:noWrap/>
            <w:hideMark/>
          </w:tcPr>
          <w:p w14:paraId="1614376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AU</w:t>
            </w:r>
          </w:p>
        </w:tc>
        <w:tc>
          <w:tcPr>
            <w:tcW w:w="6092" w:type="dxa"/>
            <w:noWrap/>
            <w:hideMark/>
          </w:tcPr>
          <w:p w14:paraId="209F0B6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Australia</w:t>
            </w:r>
          </w:p>
        </w:tc>
      </w:tr>
      <w:tr w:rsidR="00E317B4" w:rsidRPr="00E317B4" w14:paraId="26A60B2B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8D25013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14</w:t>
            </w:r>
          </w:p>
        </w:tc>
        <w:tc>
          <w:tcPr>
            <w:tcW w:w="960" w:type="dxa"/>
            <w:noWrap/>
            <w:hideMark/>
          </w:tcPr>
          <w:p w14:paraId="3756DBD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AW</w:t>
            </w:r>
          </w:p>
        </w:tc>
        <w:tc>
          <w:tcPr>
            <w:tcW w:w="6092" w:type="dxa"/>
            <w:noWrap/>
            <w:hideMark/>
          </w:tcPr>
          <w:p w14:paraId="1A3CB98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Aruba</w:t>
            </w:r>
          </w:p>
        </w:tc>
      </w:tr>
      <w:tr w:rsidR="00E317B4" w:rsidRPr="00E317B4" w14:paraId="4730666E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4B074105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15</w:t>
            </w:r>
          </w:p>
        </w:tc>
        <w:tc>
          <w:tcPr>
            <w:tcW w:w="960" w:type="dxa"/>
            <w:noWrap/>
            <w:hideMark/>
          </w:tcPr>
          <w:p w14:paraId="705632D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AX</w:t>
            </w:r>
          </w:p>
        </w:tc>
        <w:tc>
          <w:tcPr>
            <w:tcW w:w="6092" w:type="dxa"/>
            <w:noWrap/>
            <w:hideMark/>
          </w:tcPr>
          <w:p w14:paraId="35E9034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Wyspy Alandzkie</w:t>
            </w:r>
          </w:p>
        </w:tc>
      </w:tr>
      <w:tr w:rsidR="00E317B4" w:rsidRPr="00E317B4" w14:paraId="776D6E24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6D6726A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16</w:t>
            </w:r>
          </w:p>
        </w:tc>
        <w:tc>
          <w:tcPr>
            <w:tcW w:w="960" w:type="dxa"/>
            <w:noWrap/>
            <w:hideMark/>
          </w:tcPr>
          <w:p w14:paraId="0BF007E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AZ</w:t>
            </w:r>
          </w:p>
        </w:tc>
        <w:tc>
          <w:tcPr>
            <w:tcW w:w="6092" w:type="dxa"/>
            <w:noWrap/>
            <w:hideMark/>
          </w:tcPr>
          <w:p w14:paraId="126CEA8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Azerbejdżan</w:t>
            </w:r>
          </w:p>
        </w:tc>
      </w:tr>
      <w:tr w:rsidR="00E317B4" w:rsidRPr="00E317B4" w14:paraId="77502C01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C275104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17</w:t>
            </w:r>
          </w:p>
        </w:tc>
        <w:tc>
          <w:tcPr>
            <w:tcW w:w="960" w:type="dxa"/>
            <w:noWrap/>
            <w:hideMark/>
          </w:tcPr>
          <w:p w14:paraId="4B5BDCB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BA</w:t>
            </w:r>
          </w:p>
        </w:tc>
        <w:tc>
          <w:tcPr>
            <w:tcW w:w="6092" w:type="dxa"/>
            <w:noWrap/>
            <w:hideMark/>
          </w:tcPr>
          <w:p w14:paraId="1E2E752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Bośnia i Hercegowina</w:t>
            </w:r>
          </w:p>
        </w:tc>
      </w:tr>
      <w:tr w:rsidR="00E317B4" w:rsidRPr="00E317B4" w14:paraId="651BD827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9B52B55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18</w:t>
            </w:r>
          </w:p>
        </w:tc>
        <w:tc>
          <w:tcPr>
            <w:tcW w:w="960" w:type="dxa"/>
            <w:noWrap/>
            <w:hideMark/>
          </w:tcPr>
          <w:p w14:paraId="164C373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BB</w:t>
            </w:r>
          </w:p>
        </w:tc>
        <w:tc>
          <w:tcPr>
            <w:tcW w:w="6092" w:type="dxa"/>
            <w:noWrap/>
            <w:hideMark/>
          </w:tcPr>
          <w:p w14:paraId="04EF22E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Barbados</w:t>
            </w:r>
          </w:p>
        </w:tc>
      </w:tr>
      <w:tr w:rsidR="00E317B4" w:rsidRPr="00E317B4" w14:paraId="6B23AA2C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8404C3F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19</w:t>
            </w:r>
          </w:p>
        </w:tc>
        <w:tc>
          <w:tcPr>
            <w:tcW w:w="960" w:type="dxa"/>
            <w:noWrap/>
            <w:hideMark/>
          </w:tcPr>
          <w:p w14:paraId="55BA054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BD</w:t>
            </w:r>
          </w:p>
        </w:tc>
        <w:tc>
          <w:tcPr>
            <w:tcW w:w="6092" w:type="dxa"/>
            <w:noWrap/>
            <w:hideMark/>
          </w:tcPr>
          <w:p w14:paraId="5C6A0A8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Bangladesz</w:t>
            </w:r>
          </w:p>
        </w:tc>
      </w:tr>
      <w:tr w:rsidR="00E317B4" w:rsidRPr="00E317B4" w14:paraId="0CD29C3B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24449DA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20</w:t>
            </w:r>
          </w:p>
        </w:tc>
        <w:tc>
          <w:tcPr>
            <w:tcW w:w="960" w:type="dxa"/>
            <w:noWrap/>
            <w:hideMark/>
          </w:tcPr>
          <w:p w14:paraId="20D2116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BE</w:t>
            </w:r>
          </w:p>
        </w:tc>
        <w:tc>
          <w:tcPr>
            <w:tcW w:w="6092" w:type="dxa"/>
            <w:noWrap/>
            <w:hideMark/>
          </w:tcPr>
          <w:p w14:paraId="35F1804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Belgia</w:t>
            </w:r>
          </w:p>
        </w:tc>
      </w:tr>
      <w:tr w:rsidR="00E317B4" w:rsidRPr="00E317B4" w14:paraId="091BE244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6C029A7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21</w:t>
            </w:r>
          </w:p>
        </w:tc>
        <w:tc>
          <w:tcPr>
            <w:tcW w:w="960" w:type="dxa"/>
            <w:noWrap/>
            <w:hideMark/>
          </w:tcPr>
          <w:p w14:paraId="150A913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BF</w:t>
            </w:r>
          </w:p>
        </w:tc>
        <w:tc>
          <w:tcPr>
            <w:tcW w:w="6092" w:type="dxa"/>
            <w:noWrap/>
            <w:hideMark/>
          </w:tcPr>
          <w:p w14:paraId="5171782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Burkina Faso</w:t>
            </w:r>
          </w:p>
        </w:tc>
      </w:tr>
      <w:tr w:rsidR="00E317B4" w:rsidRPr="00E317B4" w14:paraId="18500622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DC3F99D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22</w:t>
            </w:r>
          </w:p>
        </w:tc>
        <w:tc>
          <w:tcPr>
            <w:tcW w:w="960" w:type="dxa"/>
            <w:noWrap/>
            <w:hideMark/>
          </w:tcPr>
          <w:p w14:paraId="324BA44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BG</w:t>
            </w:r>
          </w:p>
        </w:tc>
        <w:tc>
          <w:tcPr>
            <w:tcW w:w="6092" w:type="dxa"/>
            <w:noWrap/>
            <w:hideMark/>
          </w:tcPr>
          <w:p w14:paraId="1AE9D9A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Bułgaria</w:t>
            </w:r>
          </w:p>
        </w:tc>
      </w:tr>
      <w:tr w:rsidR="00E317B4" w:rsidRPr="00E317B4" w14:paraId="08B804E0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10802BE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23</w:t>
            </w:r>
          </w:p>
        </w:tc>
        <w:tc>
          <w:tcPr>
            <w:tcW w:w="960" w:type="dxa"/>
            <w:noWrap/>
            <w:hideMark/>
          </w:tcPr>
          <w:p w14:paraId="3B5E1C4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BH</w:t>
            </w:r>
          </w:p>
        </w:tc>
        <w:tc>
          <w:tcPr>
            <w:tcW w:w="6092" w:type="dxa"/>
            <w:noWrap/>
            <w:hideMark/>
          </w:tcPr>
          <w:p w14:paraId="2470715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Bahrajn</w:t>
            </w:r>
          </w:p>
        </w:tc>
      </w:tr>
      <w:tr w:rsidR="00E317B4" w:rsidRPr="00E317B4" w14:paraId="37F979A6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69FADB0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24</w:t>
            </w:r>
          </w:p>
        </w:tc>
        <w:tc>
          <w:tcPr>
            <w:tcW w:w="960" w:type="dxa"/>
            <w:noWrap/>
            <w:hideMark/>
          </w:tcPr>
          <w:p w14:paraId="06D7082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BI</w:t>
            </w:r>
          </w:p>
        </w:tc>
        <w:tc>
          <w:tcPr>
            <w:tcW w:w="6092" w:type="dxa"/>
            <w:noWrap/>
            <w:hideMark/>
          </w:tcPr>
          <w:p w14:paraId="0260005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Burundi</w:t>
            </w:r>
          </w:p>
        </w:tc>
      </w:tr>
      <w:tr w:rsidR="00E317B4" w:rsidRPr="00E317B4" w14:paraId="6466F441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8BC94B1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25</w:t>
            </w:r>
          </w:p>
        </w:tc>
        <w:tc>
          <w:tcPr>
            <w:tcW w:w="960" w:type="dxa"/>
            <w:noWrap/>
            <w:hideMark/>
          </w:tcPr>
          <w:p w14:paraId="75A154C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BJ</w:t>
            </w:r>
          </w:p>
        </w:tc>
        <w:tc>
          <w:tcPr>
            <w:tcW w:w="6092" w:type="dxa"/>
            <w:noWrap/>
            <w:hideMark/>
          </w:tcPr>
          <w:p w14:paraId="493DD6D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Benin</w:t>
            </w:r>
          </w:p>
        </w:tc>
      </w:tr>
      <w:tr w:rsidR="00E317B4" w:rsidRPr="00E317B4" w14:paraId="1ADCCB60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CB543C5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26</w:t>
            </w:r>
          </w:p>
        </w:tc>
        <w:tc>
          <w:tcPr>
            <w:tcW w:w="960" w:type="dxa"/>
            <w:noWrap/>
            <w:hideMark/>
          </w:tcPr>
          <w:p w14:paraId="30F5B47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BL</w:t>
            </w:r>
          </w:p>
        </w:tc>
        <w:tc>
          <w:tcPr>
            <w:tcW w:w="6092" w:type="dxa"/>
            <w:noWrap/>
            <w:hideMark/>
          </w:tcPr>
          <w:p w14:paraId="5D18C8D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Saint-Barthélemy</w:t>
            </w:r>
          </w:p>
        </w:tc>
      </w:tr>
      <w:tr w:rsidR="00E317B4" w:rsidRPr="00E317B4" w14:paraId="3BF2D463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372E65D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27</w:t>
            </w:r>
          </w:p>
        </w:tc>
        <w:tc>
          <w:tcPr>
            <w:tcW w:w="960" w:type="dxa"/>
            <w:noWrap/>
            <w:hideMark/>
          </w:tcPr>
          <w:p w14:paraId="09FC320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BM</w:t>
            </w:r>
          </w:p>
        </w:tc>
        <w:tc>
          <w:tcPr>
            <w:tcW w:w="6092" w:type="dxa"/>
            <w:noWrap/>
            <w:hideMark/>
          </w:tcPr>
          <w:p w14:paraId="2B1767B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Bermudy</w:t>
            </w:r>
          </w:p>
        </w:tc>
      </w:tr>
      <w:tr w:rsidR="00E317B4" w:rsidRPr="00E317B4" w14:paraId="581BA934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DCAABEF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28</w:t>
            </w:r>
          </w:p>
        </w:tc>
        <w:tc>
          <w:tcPr>
            <w:tcW w:w="960" w:type="dxa"/>
            <w:noWrap/>
            <w:hideMark/>
          </w:tcPr>
          <w:p w14:paraId="1332E51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BN</w:t>
            </w:r>
          </w:p>
        </w:tc>
        <w:tc>
          <w:tcPr>
            <w:tcW w:w="6092" w:type="dxa"/>
            <w:noWrap/>
            <w:hideMark/>
          </w:tcPr>
          <w:p w14:paraId="228B612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Brunei</w:t>
            </w:r>
          </w:p>
        </w:tc>
      </w:tr>
      <w:tr w:rsidR="00E317B4" w:rsidRPr="00E317B4" w14:paraId="4D05D549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8371006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29</w:t>
            </w:r>
          </w:p>
        </w:tc>
        <w:tc>
          <w:tcPr>
            <w:tcW w:w="960" w:type="dxa"/>
            <w:noWrap/>
            <w:hideMark/>
          </w:tcPr>
          <w:p w14:paraId="336E91B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BO</w:t>
            </w:r>
          </w:p>
        </w:tc>
        <w:tc>
          <w:tcPr>
            <w:tcW w:w="6092" w:type="dxa"/>
            <w:noWrap/>
            <w:hideMark/>
          </w:tcPr>
          <w:p w14:paraId="33D9FE8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Boliwia</w:t>
            </w:r>
          </w:p>
        </w:tc>
      </w:tr>
      <w:tr w:rsidR="00E317B4" w:rsidRPr="00E317B4" w14:paraId="641F2C07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3D4285C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30</w:t>
            </w:r>
          </w:p>
        </w:tc>
        <w:tc>
          <w:tcPr>
            <w:tcW w:w="960" w:type="dxa"/>
            <w:noWrap/>
            <w:hideMark/>
          </w:tcPr>
          <w:p w14:paraId="2D1D3F4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BQ</w:t>
            </w:r>
          </w:p>
        </w:tc>
        <w:tc>
          <w:tcPr>
            <w:tcW w:w="6092" w:type="dxa"/>
            <w:noWrap/>
            <w:hideMark/>
          </w:tcPr>
          <w:p w14:paraId="5610F8A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 xml:space="preserve">Bonaire, Sint </w:t>
            </w:r>
            <w:proofErr w:type="spellStart"/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Eustatius</w:t>
            </w:r>
            <w:proofErr w:type="spellEnd"/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 xml:space="preserve"> i Saba</w:t>
            </w:r>
          </w:p>
        </w:tc>
      </w:tr>
      <w:tr w:rsidR="00E317B4" w:rsidRPr="00E317B4" w14:paraId="1412A0EB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AE8E5D5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31</w:t>
            </w:r>
          </w:p>
        </w:tc>
        <w:tc>
          <w:tcPr>
            <w:tcW w:w="960" w:type="dxa"/>
            <w:noWrap/>
            <w:hideMark/>
          </w:tcPr>
          <w:p w14:paraId="73C5D55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BR</w:t>
            </w:r>
          </w:p>
        </w:tc>
        <w:tc>
          <w:tcPr>
            <w:tcW w:w="6092" w:type="dxa"/>
            <w:noWrap/>
            <w:hideMark/>
          </w:tcPr>
          <w:p w14:paraId="0795ACC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Brazylia</w:t>
            </w:r>
          </w:p>
        </w:tc>
      </w:tr>
      <w:tr w:rsidR="00E317B4" w:rsidRPr="00E317B4" w14:paraId="5358E747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9B4218D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32</w:t>
            </w:r>
          </w:p>
        </w:tc>
        <w:tc>
          <w:tcPr>
            <w:tcW w:w="960" w:type="dxa"/>
            <w:noWrap/>
            <w:hideMark/>
          </w:tcPr>
          <w:p w14:paraId="7E77F15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BS</w:t>
            </w:r>
          </w:p>
        </w:tc>
        <w:tc>
          <w:tcPr>
            <w:tcW w:w="6092" w:type="dxa"/>
            <w:noWrap/>
            <w:hideMark/>
          </w:tcPr>
          <w:p w14:paraId="5A719B1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Bahamy</w:t>
            </w:r>
          </w:p>
        </w:tc>
      </w:tr>
      <w:tr w:rsidR="00E317B4" w:rsidRPr="00E317B4" w14:paraId="5A1BB3E8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4AD61AB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33</w:t>
            </w:r>
          </w:p>
        </w:tc>
        <w:tc>
          <w:tcPr>
            <w:tcW w:w="960" w:type="dxa"/>
            <w:noWrap/>
            <w:hideMark/>
          </w:tcPr>
          <w:p w14:paraId="5A888C8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BT</w:t>
            </w:r>
          </w:p>
        </w:tc>
        <w:tc>
          <w:tcPr>
            <w:tcW w:w="6092" w:type="dxa"/>
            <w:noWrap/>
            <w:hideMark/>
          </w:tcPr>
          <w:p w14:paraId="4384D63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Bhutan</w:t>
            </w:r>
          </w:p>
        </w:tc>
      </w:tr>
      <w:tr w:rsidR="00E317B4" w:rsidRPr="00E317B4" w14:paraId="0DC4CEB8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3D1ABA3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34</w:t>
            </w:r>
          </w:p>
        </w:tc>
        <w:tc>
          <w:tcPr>
            <w:tcW w:w="960" w:type="dxa"/>
            <w:noWrap/>
            <w:hideMark/>
          </w:tcPr>
          <w:p w14:paraId="4DB27CA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BV</w:t>
            </w:r>
          </w:p>
        </w:tc>
        <w:tc>
          <w:tcPr>
            <w:tcW w:w="6092" w:type="dxa"/>
            <w:noWrap/>
            <w:hideMark/>
          </w:tcPr>
          <w:p w14:paraId="536611C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Wyspa Bouveta</w:t>
            </w:r>
          </w:p>
        </w:tc>
      </w:tr>
      <w:tr w:rsidR="00E317B4" w:rsidRPr="00E317B4" w14:paraId="5D51512A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23B3100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35</w:t>
            </w:r>
          </w:p>
        </w:tc>
        <w:tc>
          <w:tcPr>
            <w:tcW w:w="960" w:type="dxa"/>
            <w:noWrap/>
            <w:hideMark/>
          </w:tcPr>
          <w:p w14:paraId="43D3A3C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BW</w:t>
            </w:r>
          </w:p>
        </w:tc>
        <w:tc>
          <w:tcPr>
            <w:tcW w:w="6092" w:type="dxa"/>
            <w:noWrap/>
            <w:hideMark/>
          </w:tcPr>
          <w:p w14:paraId="293E7D1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Botswana</w:t>
            </w:r>
          </w:p>
        </w:tc>
      </w:tr>
      <w:tr w:rsidR="00E317B4" w:rsidRPr="00E317B4" w14:paraId="0E6D3CEA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3A39D7D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lastRenderedPageBreak/>
              <w:t>36</w:t>
            </w:r>
          </w:p>
        </w:tc>
        <w:tc>
          <w:tcPr>
            <w:tcW w:w="960" w:type="dxa"/>
            <w:noWrap/>
            <w:hideMark/>
          </w:tcPr>
          <w:p w14:paraId="06DD871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BY</w:t>
            </w:r>
          </w:p>
        </w:tc>
        <w:tc>
          <w:tcPr>
            <w:tcW w:w="6092" w:type="dxa"/>
            <w:noWrap/>
            <w:hideMark/>
          </w:tcPr>
          <w:p w14:paraId="7B9496E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Białoruś</w:t>
            </w:r>
          </w:p>
        </w:tc>
      </w:tr>
      <w:tr w:rsidR="00E317B4" w:rsidRPr="00E317B4" w14:paraId="0F3F8CC6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FC68433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37</w:t>
            </w:r>
          </w:p>
        </w:tc>
        <w:tc>
          <w:tcPr>
            <w:tcW w:w="960" w:type="dxa"/>
            <w:noWrap/>
            <w:hideMark/>
          </w:tcPr>
          <w:p w14:paraId="4DCA4BE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BZ</w:t>
            </w:r>
          </w:p>
        </w:tc>
        <w:tc>
          <w:tcPr>
            <w:tcW w:w="6092" w:type="dxa"/>
            <w:noWrap/>
            <w:hideMark/>
          </w:tcPr>
          <w:p w14:paraId="64CFB42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Belize</w:t>
            </w:r>
          </w:p>
        </w:tc>
      </w:tr>
      <w:tr w:rsidR="00E317B4" w:rsidRPr="00E317B4" w14:paraId="6FC58430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4082F6B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38</w:t>
            </w:r>
          </w:p>
        </w:tc>
        <w:tc>
          <w:tcPr>
            <w:tcW w:w="960" w:type="dxa"/>
            <w:noWrap/>
            <w:hideMark/>
          </w:tcPr>
          <w:p w14:paraId="190FEB2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CA</w:t>
            </w:r>
          </w:p>
        </w:tc>
        <w:tc>
          <w:tcPr>
            <w:tcW w:w="6092" w:type="dxa"/>
            <w:noWrap/>
            <w:hideMark/>
          </w:tcPr>
          <w:p w14:paraId="12BCCB0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Kanada</w:t>
            </w:r>
          </w:p>
        </w:tc>
      </w:tr>
      <w:tr w:rsidR="00E317B4" w:rsidRPr="00E317B4" w14:paraId="696C7B47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76D0B92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39</w:t>
            </w:r>
          </w:p>
        </w:tc>
        <w:tc>
          <w:tcPr>
            <w:tcW w:w="960" w:type="dxa"/>
            <w:noWrap/>
            <w:hideMark/>
          </w:tcPr>
          <w:p w14:paraId="7D61835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CC</w:t>
            </w:r>
          </w:p>
        </w:tc>
        <w:tc>
          <w:tcPr>
            <w:tcW w:w="6092" w:type="dxa"/>
            <w:noWrap/>
            <w:hideMark/>
          </w:tcPr>
          <w:p w14:paraId="20F81C9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Wyspy Kokosowe</w:t>
            </w:r>
          </w:p>
        </w:tc>
      </w:tr>
      <w:tr w:rsidR="00E317B4" w:rsidRPr="00E317B4" w14:paraId="39895484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1C25120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40</w:t>
            </w:r>
          </w:p>
        </w:tc>
        <w:tc>
          <w:tcPr>
            <w:tcW w:w="960" w:type="dxa"/>
            <w:noWrap/>
            <w:hideMark/>
          </w:tcPr>
          <w:p w14:paraId="16AEF58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CD</w:t>
            </w:r>
          </w:p>
        </w:tc>
        <w:tc>
          <w:tcPr>
            <w:tcW w:w="6092" w:type="dxa"/>
            <w:noWrap/>
            <w:hideMark/>
          </w:tcPr>
          <w:p w14:paraId="510EA2D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Demokratyczna Republika Konga</w:t>
            </w:r>
          </w:p>
        </w:tc>
      </w:tr>
      <w:tr w:rsidR="00E317B4" w:rsidRPr="00E317B4" w14:paraId="6B581087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47C19F4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41</w:t>
            </w:r>
          </w:p>
        </w:tc>
        <w:tc>
          <w:tcPr>
            <w:tcW w:w="960" w:type="dxa"/>
            <w:noWrap/>
            <w:hideMark/>
          </w:tcPr>
          <w:p w14:paraId="07FC82D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CF</w:t>
            </w:r>
          </w:p>
        </w:tc>
        <w:tc>
          <w:tcPr>
            <w:tcW w:w="6092" w:type="dxa"/>
            <w:noWrap/>
            <w:hideMark/>
          </w:tcPr>
          <w:p w14:paraId="7D34BD8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Republika Środkowoafrykańska</w:t>
            </w:r>
          </w:p>
        </w:tc>
      </w:tr>
      <w:tr w:rsidR="00E317B4" w:rsidRPr="00E317B4" w14:paraId="717B3C80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C7EEA47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42</w:t>
            </w:r>
          </w:p>
        </w:tc>
        <w:tc>
          <w:tcPr>
            <w:tcW w:w="960" w:type="dxa"/>
            <w:noWrap/>
            <w:hideMark/>
          </w:tcPr>
          <w:p w14:paraId="1BEE7A8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CG</w:t>
            </w:r>
          </w:p>
        </w:tc>
        <w:tc>
          <w:tcPr>
            <w:tcW w:w="6092" w:type="dxa"/>
            <w:noWrap/>
            <w:hideMark/>
          </w:tcPr>
          <w:p w14:paraId="26DFC45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Kongo</w:t>
            </w:r>
          </w:p>
        </w:tc>
      </w:tr>
      <w:tr w:rsidR="00E317B4" w:rsidRPr="00E317B4" w14:paraId="63781490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FCCFBFA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43</w:t>
            </w:r>
          </w:p>
        </w:tc>
        <w:tc>
          <w:tcPr>
            <w:tcW w:w="960" w:type="dxa"/>
            <w:noWrap/>
            <w:hideMark/>
          </w:tcPr>
          <w:p w14:paraId="15EB7AD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CH</w:t>
            </w:r>
          </w:p>
        </w:tc>
        <w:tc>
          <w:tcPr>
            <w:tcW w:w="6092" w:type="dxa"/>
            <w:noWrap/>
            <w:hideMark/>
          </w:tcPr>
          <w:p w14:paraId="05D5505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Szwajcaria</w:t>
            </w:r>
          </w:p>
        </w:tc>
      </w:tr>
      <w:tr w:rsidR="00E317B4" w:rsidRPr="00E317B4" w14:paraId="6128C5DD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0B9B4ED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44</w:t>
            </w:r>
          </w:p>
        </w:tc>
        <w:tc>
          <w:tcPr>
            <w:tcW w:w="960" w:type="dxa"/>
            <w:noWrap/>
            <w:hideMark/>
          </w:tcPr>
          <w:p w14:paraId="3F5EAF0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CI</w:t>
            </w:r>
          </w:p>
        </w:tc>
        <w:tc>
          <w:tcPr>
            <w:tcW w:w="6092" w:type="dxa"/>
            <w:noWrap/>
            <w:hideMark/>
          </w:tcPr>
          <w:p w14:paraId="2E6E867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Wybrzeże Kości Słoniowej</w:t>
            </w:r>
          </w:p>
        </w:tc>
      </w:tr>
      <w:tr w:rsidR="00E317B4" w:rsidRPr="00E317B4" w14:paraId="32ECB1A2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43B9230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45</w:t>
            </w:r>
          </w:p>
        </w:tc>
        <w:tc>
          <w:tcPr>
            <w:tcW w:w="960" w:type="dxa"/>
            <w:noWrap/>
            <w:hideMark/>
          </w:tcPr>
          <w:p w14:paraId="2C6432A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CK</w:t>
            </w:r>
          </w:p>
        </w:tc>
        <w:tc>
          <w:tcPr>
            <w:tcW w:w="6092" w:type="dxa"/>
            <w:noWrap/>
            <w:hideMark/>
          </w:tcPr>
          <w:p w14:paraId="1AF7E3D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Wyspy Cooka</w:t>
            </w:r>
          </w:p>
        </w:tc>
      </w:tr>
      <w:tr w:rsidR="00E317B4" w:rsidRPr="00E317B4" w14:paraId="34F24BA2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D67575D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46</w:t>
            </w:r>
          </w:p>
        </w:tc>
        <w:tc>
          <w:tcPr>
            <w:tcW w:w="960" w:type="dxa"/>
            <w:noWrap/>
            <w:hideMark/>
          </w:tcPr>
          <w:p w14:paraId="408F578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CL</w:t>
            </w:r>
          </w:p>
        </w:tc>
        <w:tc>
          <w:tcPr>
            <w:tcW w:w="6092" w:type="dxa"/>
            <w:noWrap/>
            <w:hideMark/>
          </w:tcPr>
          <w:p w14:paraId="561D166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Chile</w:t>
            </w:r>
          </w:p>
        </w:tc>
      </w:tr>
      <w:tr w:rsidR="00E317B4" w:rsidRPr="00E317B4" w14:paraId="1F8680D8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4E4C5F3E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47</w:t>
            </w:r>
          </w:p>
        </w:tc>
        <w:tc>
          <w:tcPr>
            <w:tcW w:w="960" w:type="dxa"/>
            <w:noWrap/>
            <w:hideMark/>
          </w:tcPr>
          <w:p w14:paraId="62EE9BB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CM</w:t>
            </w:r>
          </w:p>
        </w:tc>
        <w:tc>
          <w:tcPr>
            <w:tcW w:w="6092" w:type="dxa"/>
            <w:noWrap/>
            <w:hideMark/>
          </w:tcPr>
          <w:p w14:paraId="76D9E08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Kamerun</w:t>
            </w:r>
          </w:p>
        </w:tc>
      </w:tr>
      <w:tr w:rsidR="00E317B4" w:rsidRPr="00E317B4" w14:paraId="4D7638CB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6099924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48</w:t>
            </w:r>
          </w:p>
        </w:tc>
        <w:tc>
          <w:tcPr>
            <w:tcW w:w="960" w:type="dxa"/>
            <w:noWrap/>
            <w:hideMark/>
          </w:tcPr>
          <w:p w14:paraId="3944B62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CN</w:t>
            </w:r>
          </w:p>
        </w:tc>
        <w:tc>
          <w:tcPr>
            <w:tcW w:w="6092" w:type="dxa"/>
            <w:noWrap/>
            <w:hideMark/>
          </w:tcPr>
          <w:p w14:paraId="1C0D836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Chiny</w:t>
            </w:r>
          </w:p>
        </w:tc>
      </w:tr>
      <w:tr w:rsidR="00E317B4" w:rsidRPr="00E317B4" w14:paraId="2DA3ACE0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4B6D96B1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49</w:t>
            </w:r>
          </w:p>
        </w:tc>
        <w:tc>
          <w:tcPr>
            <w:tcW w:w="960" w:type="dxa"/>
            <w:noWrap/>
            <w:hideMark/>
          </w:tcPr>
          <w:p w14:paraId="463AE11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CO</w:t>
            </w:r>
          </w:p>
        </w:tc>
        <w:tc>
          <w:tcPr>
            <w:tcW w:w="6092" w:type="dxa"/>
            <w:noWrap/>
            <w:hideMark/>
          </w:tcPr>
          <w:p w14:paraId="5BD8F7B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Kolumbia</w:t>
            </w:r>
          </w:p>
        </w:tc>
      </w:tr>
      <w:tr w:rsidR="00E317B4" w:rsidRPr="00E317B4" w14:paraId="34F2FF87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B2BEA35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50</w:t>
            </w:r>
          </w:p>
        </w:tc>
        <w:tc>
          <w:tcPr>
            <w:tcW w:w="960" w:type="dxa"/>
            <w:noWrap/>
            <w:hideMark/>
          </w:tcPr>
          <w:p w14:paraId="5EC4F57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CR</w:t>
            </w:r>
          </w:p>
        </w:tc>
        <w:tc>
          <w:tcPr>
            <w:tcW w:w="6092" w:type="dxa"/>
            <w:noWrap/>
            <w:hideMark/>
          </w:tcPr>
          <w:p w14:paraId="450A3DD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Kostaryka</w:t>
            </w:r>
          </w:p>
        </w:tc>
      </w:tr>
      <w:tr w:rsidR="00E317B4" w:rsidRPr="00E317B4" w14:paraId="36A3A8A8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941AE24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51</w:t>
            </w:r>
          </w:p>
        </w:tc>
        <w:tc>
          <w:tcPr>
            <w:tcW w:w="960" w:type="dxa"/>
            <w:noWrap/>
            <w:hideMark/>
          </w:tcPr>
          <w:p w14:paraId="17C27B9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CU</w:t>
            </w:r>
          </w:p>
        </w:tc>
        <w:tc>
          <w:tcPr>
            <w:tcW w:w="6092" w:type="dxa"/>
            <w:noWrap/>
            <w:hideMark/>
          </w:tcPr>
          <w:p w14:paraId="1B0C018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Kuba</w:t>
            </w:r>
          </w:p>
        </w:tc>
      </w:tr>
      <w:tr w:rsidR="00E317B4" w:rsidRPr="00E317B4" w14:paraId="491D30F1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F89FE3D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52</w:t>
            </w:r>
          </w:p>
        </w:tc>
        <w:tc>
          <w:tcPr>
            <w:tcW w:w="960" w:type="dxa"/>
            <w:noWrap/>
            <w:hideMark/>
          </w:tcPr>
          <w:p w14:paraId="2BEB2F6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CV</w:t>
            </w:r>
          </w:p>
        </w:tc>
        <w:tc>
          <w:tcPr>
            <w:tcW w:w="6092" w:type="dxa"/>
            <w:noWrap/>
            <w:hideMark/>
          </w:tcPr>
          <w:p w14:paraId="7886093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Republika Zielonego Przylądka</w:t>
            </w:r>
          </w:p>
        </w:tc>
      </w:tr>
      <w:tr w:rsidR="00E317B4" w:rsidRPr="00E317B4" w14:paraId="4060A1EB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FEB67FC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53</w:t>
            </w:r>
          </w:p>
        </w:tc>
        <w:tc>
          <w:tcPr>
            <w:tcW w:w="960" w:type="dxa"/>
            <w:noWrap/>
            <w:hideMark/>
          </w:tcPr>
          <w:p w14:paraId="050137F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CW</w:t>
            </w:r>
          </w:p>
        </w:tc>
        <w:tc>
          <w:tcPr>
            <w:tcW w:w="6092" w:type="dxa"/>
            <w:noWrap/>
            <w:hideMark/>
          </w:tcPr>
          <w:p w14:paraId="1ACCDDA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Curaçao</w:t>
            </w:r>
          </w:p>
        </w:tc>
      </w:tr>
      <w:tr w:rsidR="00E317B4" w:rsidRPr="00E317B4" w14:paraId="1C7171CF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6308212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54</w:t>
            </w:r>
          </w:p>
        </w:tc>
        <w:tc>
          <w:tcPr>
            <w:tcW w:w="960" w:type="dxa"/>
            <w:noWrap/>
            <w:hideMark/>
          </w:tcPr>
          <w:p w14:paraId="1DFAD43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CX</w:t>
            </w:r>
          </w:p>
        </w:tc>
        <w:tc>
          <w:tcPr>
            <w:tcW w:w="6092" w:type="dxa"/>
            <w:noWrap/>
            <w:hideMark/>
          </w:tcPr>
          <w:p w14:paraId="3AAD10F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Wyspa Bożego Narodzenia</w:t>
            </w:r>
          </w:p>
        </w:tc>
      </w:tr>
      <w:tr w:rsidR="00E317B4" w:rsidRPr="00E317B4" w14:paraId="28E3144B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4727D902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55</w:t>
            </w:r>
          </w:p>
        </w:tc>
        <w:tc>
          <w:tcPr>
            <w:tcW w:w="960" w:type="dxa"/>
            <w:noWrap/>
            <w:hideMark/>
          </w:tcPr>
          <w:p w14:paraId="5EBCEE2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CY</w:t>
            </w:r>
          </w:p>
        </w:tc>
        <w:tc>
          <w:tcPr>
            <w:tcW w:w="6092" w:type="dxa"/>
            <w:noWrap/>
            <w:hideMark/>
          </w:tcPr>
          <w:p w14:paraId="1109328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Cypr</w:t>
            </w:r>
          </w:p>
        </w:tc>
      </w:tr>
      <w:tr w:rsidR="00E317B4" w:rsidRPr="00E317B4" w14:paraId="27800DC2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A8E5923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56</w:t>
            </w:r>
          </w:p>
        </w:tc>
        <w:tc>
          <w:tcPr>
            <w:tcW w:w="960" w:type="dxa"/>
            <w:noWrap/>
            <w:hideMark/>
          </w:tcPr>
          <w:p w14:paraId="31FE700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CZ</w:t>
            </w:r>
          </w:p>
        </w:tc>
        <w:tc>
          <w:tcPr>
            <w:tcW w:w="6092" w:type="dxa"/>
            <w:noWrap/>
            <w:hideMark/>
          </w:tcPr>
          <w:p w14:paraId="091C8DF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Czechy</w:t>
            </w:r>
          </w:p>
        </w:tc>
      </w:tr>
      <w:tr w:rsidR="00E317B4" w:rsidRPr="00E317B4" w14:paraId="3721E049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69CA610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57</w:t>
            </w:r>
          </w:p>
        </w:tc>
        <w:tc>
          <w:tcPr>
            <w:tcW w:w="960" w:type="dxa"/>
            <w:noWrap/>
            <w:hideMark/>
          </w:tcPr>
          <w:p w14:paraId="729BA4C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DE</w:t>
            </w:r>
          </w:p>
        </w:tc>
        <w:tc>
          <w:tcPr>
            <w:tcW w:w="6092" w:type="dxa"/>
            <w:noWrap/>
            <w:hideMark/>
          </w:tcPr>
          <w:p w14:paraId="580E496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Niemcy</w:t>
            </w:r>
          </w:p>
        </w:tc>
      </w:tr>
      <w:tr w:rsidR="00E317B4" w:rsidRPr="00E317B4" w14:paraId="028B54A8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9A62664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58</w:t>
            </w:r>
          </w:p>
        </w:tc>
        <w:tc>
          <w:tcPr>
            <w:tcW w:w="960" w:type="dxa"/>
            <w:noWrap/>
            <w:hideMark/>
          </w:tcPr>
          <w:p w14:paraId="661B83F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DJ</w:t>
            </w:r>
          </w:p>
        </w:tc>
        <w:tc>
          <w:tcPr>
            <w:tcW w:w="6092" w:type="dxa"/>
            <w:noWrap/>
            <w:hideMark/>
          </w:tcPr>
          <w:p w14:paraId="48A1CEE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Dżibuti</w:t>
            </w:r>
          </w:p>
        </w:tc>
      </w:tr>
      <w:tr w:rsidR="00E317B4" w:rsidRPr="00E317B4" w14:paraId="6ED7B653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63B5140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59</w:t>
            </w:r>
          </w:p>
        </w:tc>
        <w:tc>
          <w:tcPr>
            <w:tcW w:w="960" w:type="dxa"/>
            <w:noWrap/>
            <w:hideMark/>
          </w:tcPr>
          <w:p w14:paraId="1CA8E22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DK</w:t>
            </w:r>
          </w:p>
        </w:tc>
        <w:tc>
          <w:tcPr>
            <w:tcW w:w="6092" w:type="dxa"/>
            <w:noWrap/>
            <w:hideMark/>
          </w:tcPr>
          <w:p w14:paraId="15F83A0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Dania</w:t>
            </w:r>
          </w:p>
        </w:tc>
      </w:tr>
      <w:tr w:rsidR="00E317B4" w:rsidRPr="00E317B4" w14:paraId="19FF9701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47A716E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60</w:t>
            </w:r>
          </w:p>
        </w:tc>
        <w:tc>
          <w:tcPr>
            <w:tcW w:w="960" w:type="dxa"/>
            <w:noWrap/>
            <w:hideMark/>
          </w:tcPr>
          <w:p w14:paraId="485E7CB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DM</w:t>
            </w:r>
          </w:p>
        </w:tc>
        <w:tc>
          <w:tcPr>
            <w:tcW w:w="6092" w:type="dxa"/>
            <w:noWrap/>
            <w:hideMark/>
          </w:tcPr>
          <w:p w14:paraId="6BE3B76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Dominika</w:t>
            </w:r>
          </w:p>
        </w:tc>
      </w:tr>
      <w:tr w:rsidR="00E317B4" w:rsidRPr="00E317B4" w14:paraId="7B3003A6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D50B7D5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61</w:t>
            </w:r>
          </w:p>
        </w:tc>
        <w:tc>
          <w:tcPr>
            <w:tcW w:w="960" w:type="dxa"/>
            <w:noWrap/>
            <w:hideMark/>
          </w:tcPr>
          <w:p w14:paraId="1CA9689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DO</w:t>
            </w:r>
          </w:p>
        </w:tc>
        <w:tc>
          <w:tcPr>
            <w:tcW w:w="6092" w:type="dxa"/>
            <w:noWrap/>
            <w:hideMark/>
          </w:tcPr>
          <w:p w14:paraId="2A1ED07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Dominikana</w:t>
            </w:r>
          </w:p>
        </w:tc>
      </w:tr>
      <w:tr w:rsidR="00E317B4" w:rsidRPr="00E317B4" w14:paraId="1D66309E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C08EDC3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62</w:t>
            </w:r>
          </w:p>
        </w:tc>
        <w:tc>
          <w:tcPr>
            <w:tcW w:w="960" w:type="dxa"/>
            <w:noWrap/>
            <w:hideMark/>
          </w:tcPr>
          <w:p w14:paraId="7D9658C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DZ</w:t>
            </w:r>
          </w:p>
        </w:tc>
        <w:tc>
          <w:tcPr>
            <w:tcW w:w="6092" w:type="dxa"/>
            <w:noWrap/>
            <w:hideMark/>
          </w:tcPr>
          <w:p w14:paraId="0BD8F61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Algieria</w:t>
            </w:r>
          </w:p>
        </w:tc>
      </w:tr>
      <w:tr w:rsidR="00E317B4" w:rsidRPr="00E317B4" w14:paraId="0A36835F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463E9D3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63</w:t>
            </w:r>
          </w:p>
        </w:tc>
        <w:tc>
          <w:tcPr>
            <w:tcW w:w="960" w:type="dxa"/>
            <w:noWrap/>
            <w:hideMark/>
          </w:tcPr>
          <w:p w14:paraId="380E27F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EC</w:t>
            </w:r>
          </w:p>
        </w:tc>
        <w:tc>
          <w:tcPr>
            <w:tcW w:w="6092" w:type="dxa"/>
            <w:noWrap/>
            <w:hideMark/>
          </w:tcPr>
          <w:p w14:paraId="1220AA6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Ekwador</w:t>
            </w:r>
          </w:p>
        </w:tc>
      </w:tr>
      <w:tr w:rsidR="00E317B4" w:rsidRPr="00E317B4" w14:paraId="6F5FA227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85A8556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64</w:t>
            </w:r>
          </w:p>
        </w:tc>
        <w:tc>
          <w:tcPr>
            <w:tcW w:w="960" w:type="dxa"/>
            <w:noWrap/>
            <w:hideMark/>
          </w:tcPr>
          <w:p w14:paraId="73BA2C6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EE</w:t>
            </w:r>
          </w:p>
        </w:tc>
        <w:tc>
          <w:tcPr>
            <w:tcW w:w="6092" w:type="dxa"/>
            <w:noWrap/>
            <w:hideMark/>
          </w:tcPr>
          <w:p w14:paraId="484738E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Estonia</w:t>
            </w:r>
          </w:p>
        </w:tc>
      </w:tr>
      <w:tr w:rsidR="00E317B4" w:rsidRPr="00E317B4" w14:paraId="4C5A2200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42DCAC00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65</w:t>
            </w:r>
          </w:p>
        </w:tc>
        <w:tc>
          <w:tcPr>
            <w:tcW w:w="960" w:type="dxa"/>
            <w:noWrap/>
            <w:hideMark/>
          </w:tcPr>
          <w:p w14:paraId="26BF635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EG</w:t>
            </w:r>
          </w:p>
        </w:tc>
        <w:tc>
          <w:tcPr>
            <w:tcW w:w="6092" w:type="dxa"/>
            <w:noWrap/>
            <w:hideMark/>
          </w:tcPr>
          <w:p w14:paraId="1752538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Egipt</w:t>
            </w:r>
          </w:p>
        </w:tc>
      </w:tr>
      <w:tr w:rsidR="00E317B4" w:rsidRPr="00E317B4" w14:paraId="618B360B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8D7454C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66</w:t>
            </w:r>
          </w:p>
        </w:tc>
        <w:tc>
          <w:tcPr>
            <w:tcW w:w="960" w:type="dxa"/>
            <w:noWrap/>
            <w:hideMark/>
          </w:tcPr>
          <w:p w14:paraId="358A52A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EH</w:t>
            </w:r>
          </w:p>
        </w:tc>
        <w:tc>
          <w:tcPr>
            <w:tcW w:w="6092" w:type="dxa"/>
            <w:noWrap/>
            <w:hideMark/>
          </w:tcPr>
          <w:p w14:paraId="16915C3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Sahara Zachodnia</w:t>
            </w:r>
          </w:p>
        </w:tc>
      </w:tr>
      <w:tr w:rsidR="00E317B4" w:rsidRPr="00E317B4" w14:paraId="185B2A21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4A52734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67</w:t>
            </w:r>
          </w:p>
        </w:tc>
        <w:tc>
          <w:tcPr>
            <w:tcW w:w="960" w:type="dxa"/>
            <w:noWrap/>
            <w:hideMark/>
          </w:tcPr>
          <w:p w14:paraId="3EDDBC4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ER</w:t>
            </w:r>
          </w:p>
        </w:tc>
        <w:tc>
          <w:tcPr>
            <w:tcW w:w="6092" w:type="dxa"/>
            <w:noWrap/>
            <w:hideMark/>
          </w:tcPr>
          <w:p w14:paraId="5B8BAC3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Erytrea</w:t>
            </w:r>
          </w:p>
        </w:tc>
      </w:tr>
      <w:tr w:rsidR="00E317B4" w:rsidRPr="00E317B4" w14:paraId="775AF937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C6BED88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68</w:t>
            </w:r>
          </w:p>
        </w:tc>
        <w:tc>
          <w:tcPr>
            <w:tcW w:w="960" w:type="dxa"/>
            <w:noWrap/>
            <w:hideMark/>
          </w:tcPr>
          <w:p w14:paraId="5384676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ES</w:t>
            </w:r>
          </w:p>
        </w:tc>
        <w:tc>
          <w:tcPr>
            <w:tcW w:w="6092" w:type="dxa"/>
            <w:noWrap/>
            <w:hideMark/>
          </w:tcPr>
          <w:p w14:paraId="1980A58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Hiszpania</w:t>
            </w:r>
          </w:p>
        </w:tc>
      </w:tr>
      <w:tr w:rsidR="00E317B4" w:rsidRPr="00E317B4" w14:paraId="1C5D269C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817B6A0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69</w:t>
            </w:r>
          </w:p>
        </w:tc>
        <w:tc>
          <w:tcPr>
            <w:tcW w:w="960" w:type="dxa"/>
            <w:noWrap/>
            <w:hideMark/>
          </w:tcPr>
          <w:p w14:paraId="40C61DD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ET</w:t>
            </w:r>
          </w:p>
        </w:tc>
        <w:tc>
          <w:tcPr>
            <w:tcW w:w="6092" w:type="dxa"/>
            <w:noWrap/>
            <w:hideMark/>
          </w:tcPr>
          <w:p w14:paraId="0B74D6B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Etiopia</w:t>
            </w:r>
          </w:p>
        </w:tc>
      </w:tr>
      <w:tr w:rsidR="00E317B4" w:rsidRPr="00E317B4" w14:paraId="62F976C8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C9EEE23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70</w:t>
            </w:r>
          </w:p>
        </w:tc>
        <w:tc>
          <w:tcPr>
            <w:tcW w:w="960" w:type="dxa"/>
            <w:noWrap/>
            <w:hideMark/>
          </w:tcPr>
          <w:p w14:paraId="382288C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FI</w:t>
            </w:r>
          </w:p>
        </w:tc>
        <w:tc>
          <w:tcPr>
            <w:tcW w:w="6092" w:type="dxa"/>
            <w:noWrap/>
            <w:hideMark/>
          </w:tcPr>
          <w:p w14:paraId="1FE6593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Finlandia</w:t>
            </w:r>
          </w:p>
        </w:tc>
      </w:tr>
      <w:tr w:rsidR="00E317B4" w:rsidRPr="00E317B4" w14:paraId="6D8E8838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74ED4C3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71</w:t>
            </w:r>
          </w:p>
        </w:tc>
        <w:tc>
          <w:tcPr>
            <w:tcW w:w="960" w:type="dxa"/>
            <w:noWrap/>
            <w:hideMark/>
          </w:tcPr>
          <w:p w14:paraId="46450B3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FJ</w:t>
            </w:r>
          </w:p>
        </w:tc>
        <w:tc>
          <w:tcPr>
            <w:tcW w:w="6092" w:type="dxa"/>
            <w:noWrap/>
            <w:hideMark/>
          </w:tcPr>
          <w:p w14:paraId="61CC16A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Fidżi</w:t>
            </w:r>
          </w:p>
        </w:tc>
      </w:tr>
      <w:tr w:rsidR="00E317B4" w:rsidRPr="00E317B4" w14:paraId="7A45317E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00CADFB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72</w:t>
            </w:r>
          </w:p>
        </w:tc>
        <w:tc>
          <w:tcPr>
            <w:tcW w:w="960" w:type="dxa"/>
            <w:noWrap/>
            <w:hideMark/>
          </w:tcPr>
          <w:p w14:paraId="517B1D5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FK</w:t>
            </w:r>
          </w:p>
        </w:tc>
        <w:tc>
          <w:tcPr>
            <w:tcW w:w="6092" w:type="dxa"/>
            <w:noWrap/>
            <w:hideMark/>
          </w:tcPr>
          <w:p w14:paraId="7B229F4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Falklandy</w:t>
            </w:r>
          </w:p>
        </w:tc>
      </w:tr>
      <w:tr w:rsidR="00E317B4" w:rsidRPr="00E317B4" w14:paraId="1BC80A84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4B88B2B9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73</w:t>
            </w:r>
          </w:p>
        </w:tc>
        <w:tc>
          <w:tcPr>
            <w:tcW w:w="960" w:type="dxa"/>
            <w:noWrap/>
            <w:hideMark/>
          </w:tcPr>
          <w:p w14:paraId="563D381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FM</w:t>
            </w:r>
          </w:p>
        </w:tc>
        <w:tc>
          <w:tcPr>
            <w:tcW w:w="6092" w:type="dxa"/>
            <w:noWrap/>
            <w:hideMark/>
          </w:tcPr>
          <w:p w14:paraId="059E0F9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Mikronezja</w:t>
            </w:r>
          </w:p>
        </w:tc>
      </w:tr>
      <w:tr w:rsidR="00E317B4" w:rsidRPr="00E317B4" w14:paraId="654A3439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4481F73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74</w:t>
            </w:r>
          </w:p>
        </w:tc>
        <w:tc>
          <w:tcPr>
            <w:tcW w:w="960" w:type="dxa"/>
            <w:noWrap/>
            <w:hideMark/>
          </w:tcPr>
          <w:p w14:paraId="3DEB732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FO</w:t>
            </w:r>
          </w:p>
        </w:tc>
        <w:tc>
          <w:tcPr>
            <w:tcW w:w="6092" w:type="dxa"/>
            <w:noWrap/>
            <w:hideMark/>
          </w:tcPr>
          <w:p w14:paraId="0CAD094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Wyspy Owcze</w:t>
            </w:r>
          </w:p>
        </w:tc>
      </w:tr>
      <w:tr w:rsidR="00E317B4" w:rsidRPr="00E317B4" w14:paraId="1496C65B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AC24E77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lastRenderedPageBreak/>
              <w:t>75</w:t>
            </w:r>
          </w:p>
        </w:tc>
        <w:tc>
          <w:tcPr>
            <w:tcW w:w="960" w:type="dxa"/>
            <w:noWrap/>
            <w:hideMark/>
          </w:tcPr>
          <w:p w14:paraId="3B490A5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FR</w:t>
            </w:r>
          </w:p>
        </w:tc>
        <w:tc>
          <w:tcPr>
            <w:tcW w:w="6092" w:type="dxa"/>
            <w:noWrap/>
            <w:hideMark/>
          </w:tcPr>
          <w:p w14:paraId="7C1D8C2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Francja</w:t>
            </w:r>
          </w:p>
        </w:tc>
      </w:tr>
      <w:tr w:rsidR="00E317B4" w:rsidRPr="00E317B4" w14:paraId="6F6BC1C2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7445338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76</w:t>
            </w:r>
          </w:p>
        </w:tc>
        <w:tc>
          <w:tcPr>
            <w:tcW w:w="960" w:type="dxa"/>
            <w:noWrap/>
            <w:hideMark/>
          </w:tcPr>
          <w:p w14:paraId="1339741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GA</w:t>
            </w:r>
          </w:p>
        </w:tc>
        <w:tc>
          <w:tcPr>
            <w:tcW w:w="6092" w:type="dxa"/>
            <w:noWrap/>
            <w:hideMark/>
          </w:tcPr>
          <w:p w14:paraId="1E27942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Gabon</w:t>
            </w:r>
          </w:p>
        </w:tc>
      </w:tr>
      <w:tr w:rsidR="00E317B4" w:rsidRPr="00E317B4" w14:paraId="60436846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3F519A7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77</w:t>
            </w:r>
          </w:p>
        </w:tc>
        <w:tc>
          <w:tcPr>
            <w:tcW w:w="960" w:type="dxa"/>
            <w:noWrap/>
            <w:hideMark/>
          </w:tcPr>
          <w:p w14:paraId="3CE5DDF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GB</w:t>
            </w:r>
          </w:p>
        </w:tc>
        <w:tc>
          <w:tcPr>
            <w:tcW w:w="6092" w:type="dxa"/>
            <w:noWrap/>
            <w:hideMark/>
          </w:tcPr>
          <w:p w14:paraId="5981B68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Wielka Brytania</w:t>
            </w:r>
          </w:p>
        </w:tc>
      </w:tr>
      <w:tr w:rsidR="00E317B4" w:rsidRPr="00E317B4" w14:paraId="22D7F172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5043779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78</w:t>
            </w:r>
          </w:p>
        </w:tc>
        <w:tc>
          <w:tcPr>
            <w:tcW w:w="960" w:type="dxa"/>
            <w:noWrap/>
            <w:hideMark/>
          </w:tcPr>
          <w:p w14:paraId="5DD0E1F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GD</w:t>
            </w:r>
          </w:p>
        </w:tc>
        <w:tc>
          <w:tcPr>
            <w:tcW w:w="6092" w:type="dxa"/>
            <w:noWrap/>
            <w:hideMark/>
          </w:tcPr>
          <w:p w14:paraId="3179A5B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Grenada</w:t>
            </w:r>
          </w:p>
        </w:tc>
      </w:tr>
      <w:tr w:rsidR="00E317B4" w:rsidRPr="00E317B4" w14:paraId="3D34373B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1565537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79</w:t>
            </w:r>
          </w:p>
        </w:tc>
        <w:tc>
          <w:tcPr>
            <w:tcW w:w="960" w:type="dxa"/>
            <w:noWrap/>
            <w:hideMark/>
          </w:tcPr>
          <w:p w14:paraId="780FFEA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GE</w:t>
            </w:r>
          </w:p>
        </w:tc>
        <w:tc>
          <w:tcPr>
            <w:tcW w:w="6092" w:type="dxa"/>
            <w:noWrap/>
            <w:hideMark/>
          </w:tcPr>
          <w:p w14:paraId="18A997E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Gruzja</w:t>
            </w:r>
          </w:p>
        </w:tc>
      </w:tr>
      <w:tr w:rsidR="00E317B4" w:rsidRPr="00E317B4" w14:paraId="7CF980CC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7379785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80</w:t>
            </w:r>
          </w:p>
        </w:tc>
        <w:tc>
          <w:tcPr>
            <w:tcW w:w="960" w:type="dxa"/>
            <w:noWrap/>
            <w:hideMark/>
          </w:tcPr>
          <w:p w14:paraId="4ABC8EE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GF</w:t>
            </w:r>
          </w:p>
        </w:tc>
        <w:tc>
          <w:tcPr>
            <w:tcW w:w="6092" w:type="dxa"/>
            <w:noWrap/>
            <w:hideMark/>
          </w:tcPr>
          <w:p w14:paraId="3EC3EA1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Gujana Francuska</w:t>
            </w:r>
          </w:p>
        </w:tc>
      </w:tr>
      <w:tr w:rsidR="00E317B4" w:rsidRPr="00E317B4" w14:paraId="6D41A13A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ACF14A3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81</w:t>
            </w:r>
          </w:p>
        </w:tc>
        <w:tc>
          <w:tcPr>
            <w:tcW w:w="960" w:type="dxa"/>
            <w:noWrap/>
            <w:hideMark/>
          </w:tcPr>
          <w:p w14:paraId="455774E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GG</w:t>
            </w:r>
          </w:p>
        </w:tc>
        <w:tc>
          <w:tcPr>
            <w:tcW w:w="6092" w:type="dxa"/>
            <w:noWrap/>
            <w:hideMark/>
          </w:tcPr>
          <w:p w14:paraId="472B900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Guernsey</w:t>
            </w:r>
          </w:p>
        </w:tc>
      </w:tr>
      <w:tr w:rsidR="00E317B4" w:rsidRPr="00E317B4" w14:paraId="28A2CEE5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9D326DC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82</w:t>
            </w:r>
          </w:p>
        </w:tc>
        <w:tc>
          <w:tcPr>
            <w:tcW w:w="960" w:type="dxa"/>
            <w:noWrap/>
            <w:hideMark/>
          </w:tcPr>
          <w:p w14:paraId="048671E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GH</w:t>
            </w:r>
          </w:p>
        </w:tc>
        <w:tc>
          <w:tcPr>
            <w:tcW w:w="6092" w:type="dxa"/>
            <w:noWrap/>
            <w:hideMark/>
          </w:tcPr>
          <w:p w14:paraId="34CC9CA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Ghana</w:t>
            </w:r>
          </w:p>
        </w:tc>
      </w:tr>
      <w:tr w:rsidR="00E317B4" w:rsidRPr="00E317B4" w14:paraId="257AB3C3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8E7F652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83</w:t>
            </w:r>
          </w:p>
        </w:tc>
        <w:tc>
          <w:tcPr>
            <w:tcW w:w="960" w:type="dxa"/>
            <w:noWrap/>
            <w:hideMark/>
          </w:tcPr>
          <w:p w14:paraId="45E1541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GI</w:t>
            </w:r>
          </w:p>
        </w:tc>
        <w:tc>
          <w:tcPr>
            <w:tcW w:w="6092" w:type="dxa"/>
            <w:noWrap/>
            <w:hideMark/>
          </w:tcPr>
          <w:p w14:paraId="70631DC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Gibraltar</w:t>
            </w:r>
          </w:p>
        </w:tc>
      </w:tr>
      <w:tr w:rsidR="00E317B4" w:rsidRPr="00E317B4" w14:paraId="0ED47344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F4F1089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84</w:t>
            </w:r>
          </w:p>
        </w:tc>
        <w:tc>
          <w:tcPr>
            <w:tcW w:w="960" w:type="dxa"/>
            <w:noWrap/>
            <w:hideMark/>
          </w:tcPr>
          <w:p w14:paraId="473A49A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GL</w:t>
            </w:r>
          </w:p>
        </w:tc>
        <w:tc>
          <w:tcPr>
            <w:tcW w:w="6092" w:type="dxa"/>
            <w:noWrap/>
            <w:hideMark/>
          </w:tcPr>
          <w:p w14:paraId="2228B5D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Grenlandia</w:t>
            </w:r>
          </w:p>
        </w:tc>
      </w:tr>
      <w:tr w:rsidR="00E317B4" w:rsidRPr="00E317B4" w14:paraId="53E1920F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756A4BD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85</w:t>
            </w:r>
          </w:p>
        </w:tc>
        <w:tc>
          <w:tcPr>
            <w:tcW w:w="960" w:type="dxa"/>
            <w:noWrap/>
            <w:hideMark/>
          </w:tcPr>
          <w:p w14:paraId="21FAA08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GM</w:t>
            </w:r>
          </w:p>
        </w:tc>
        <w:tc>
          <w:tcPr>
            <w:tcW w:w="6092" w:type="dxa"/>
            <w:noWrap/>
            <w:hideMark/>
          </w:tcPr>
          <w:p w14:paraId="26EC576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Gambia</w:t>
            </w:r>
          </w:p>
        </w:tc>
      </w:tr>
      <w:tr w:rsidR="00E317B4" w:rsidRPr="00E317B4" w14:paraId="709B52CB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FAD3786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86</w:t>
            </w:r>
          </w:p>
        </w:tc>
        <w:tc>
          <w:tcPr>
            <w:tcW w:w="960" w:type="dxa"/>
            <w:noWrap/>
            <w:hideMark/>
          </w:tcPr>
          <w:p w14:paraId="0337BCA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GN</w:t>
            </w:r>
          </w:p>
        </w:tc>
        <w:tc>
          <w:tcPr>
            <w:tcW w:w="6092" w:type="dxa"/>
            <w:noWrap/>
            <w:hideMark/>
          </w:tcPr>
          <w:p w14:paraId="0C4C927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Gwinea</w:t>
            </w:r>
          </w:p>
        </w:tc>
      </w:tr>
      <w:tr w:rsidR="00E317B4" w:rsidRPr="00E317B4" w14:paraId="11DD5A03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1C420BD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87</w:t>
            </w:r>
          </w:p>
        </w:tc>
        <w:tc>
          <w:tcPr>
            <w:tcW w:w="960" w:type="dxa"/>
            <w:noWrap/>
            <w:hideMark/>
          </w:tcPr>
          <w:p w14:paraId="2C28A5B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GP</w:t>
            </w:r>
          </w:p>
        </w:tc>
        <w:tc>
          <w:tcPr>
            <w:tcW w:w="6092" w:type="dxa"/>
            <w:noWrap/>
            <w:hideMark/>
          </w:tcPr>
          <w:p w14:paraId="2E691F2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Gwadelupa</w:t>
            </w:r>
          </w:p>
        </w:tc>
      </w:tr>
      <w:tr w:rsidR="00E317B4" w:rsidRPr="00E317B4" w14:paraId="547D10AE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3D2F110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88</w:t>
            </w:r>
          </w:p>
        </w:tc>
        <w:tc>
          <w:tcPr>
            <w:tcW w:w="960" w:type="dxa"/>
            <w:noWrap/>
            <w:hideMark/>
          </w:tcPr>
          <w:p w14:paraId="7E76FA0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GQ</w:t>
            </w:r>
          </w:p>
        </w:tc>
        <w:tc>
          <w:tcPr>
            <w:tcW w:w="6092" w:type="dxa"/>
            <w:noWrap/>
            <w:hideMark/>
          </w:tcPr>
          <w:p w14:paraId="3563E60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Gwinea Równikowa</w:t>
            </w:r>
          </w:p>
        </w:tc>
      </w:tr>
      <w:tr w:rsidR="00E317B4" w:rsidRPr="00E317B4" w14:paraId="1C9DAC6F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CF5D780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89</w:t>
            </w:r>
          </w:p>
        </w:tc>
        <w:tc>
          <w:tcPr>
            <w:tcW w:w="960" w:type="dxa"/>
            <w:noWrap/>
            <w:hideMark/>
          </w:tcPr>
          <w:p w14:paraId="5E591FB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GR</w:t>
            </w:r>
          </w:p>
        </w:tc>
        <w:tc>
          <w:tcPr>
            <w:tcW w:w="6092" w:type="dxa"/>
            <w:noWrap/>
            <w:hideMark/>
          </w:tcPr>
          <w:p w14:paraId="1C23987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Grecja</w:t>
            </w:r>
          </w:p>
        </w:tc>
      </w:tr>
      <w:tr w:rsidR="00E317B4" w:rsidRPr="00E317B4" w14:paraId="6B8D2453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7ECDA91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90</w:t>
            </w:r>
          </w:p>
        </w:tc>
        <w:tc>
          <w:tcPr>
            <w:tcW w:w="960" w:type="dxa"/>
            <w:noWrap/>
            <w:hideMark/>
          </w:tcPr>
          <w:p w14:paraId="0489C80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GS</w:t>
            </w:r>
          </w:p>
        </w:tc>
        <w:tc>
          <w:tcPr>
            <w:tcW w:w="6092" w:type="dxa"/>
            <w:noWrap/>
            <w:hideMark/>
          </w:tcPr>
          <w:p w14:paraId="34CB050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Georgia Południowa i Sandwich Południowy</w:t>
            </w:r>
          </w:p>
        </w:tc>
      </w:tr>
      <w:tr w:rsidR="00E317B4" w:rsidRPr="00E317B4" w14:paraId="7EC5AE39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0B7803C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91</w:t>
            </w:r>
          </w:p>
        </w:tc>
        <w:tc>
          <w:tcPr>
            <w:tcW w:w="960" w:type="dxa"/>
            <w:noWrap/>
            <w:hideMark/>
          </w:tcPr>
          <w:p w14:paraId="3ABF4FD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GT</w:t>
            </w:r>
          </w:p>
        </w:tc>
        <w:tc>
          <w:tcPr>
            <w:tcW w:w="6092" w:type="dxa"/>
            <w:noWrap/>
            <w:hideMark/>
          </w:tcPr>
          <w:p w14:paraId="5866E75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Gwatemala</w:t>
            </w:r>
          </w:p>
        </w:tc>
      </w:tr>
      <w:tr w:rsidR="00E317B4" w:rsidRPr="00E317B4" w14:paraId="4AF802A3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0B9B4B3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92</w:t>
            </w:r>
          </w:p>
        </w:tc>
        <w:tc>
          <w:tcPr>
            <w:tcW w:w="960" w:type="dxa"/>
            <w:noWrap/>
            <w:hideMark/>
          </w:tcPr>
          <w:p w14:paraId="6F55F16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GU</w:t>
            </w:r>
          </w:p>
        </w:tc>
        <w:tc>
          <w:tcPr>
            <w:tcW w:w="6092" w:type="dxa"/>
            <w:noWrap/>
            <w:hideMark/>
          </w:tcPr>
          <w:p w14:paraId="4F1A9CA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Guam</w:t>
            </w:r>
          </w:p>
        </w:tc>
      </w:tr>
      <w:tr w:rsidR="00E317B4" w:rsidRPr="00E317B4" w14:paraId="32FB5BE1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78A16DC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93</w:t>
            </w:r>
          </w:p>
        </w:tc>
        <w:tc>
          <w:tcPr>
            <w:tcW w:w="960" w:type="dxa"/>
            <w:noWrap/>
            <w:hideMark/>
          </w:tcPr>
          <w:p w14:paraId="779BC21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GW</w:t>
            </w:r>
          </w:p>
        </w:tc>
        <w:tc>
          <w:tcPr>
            <w:tcW w:w="6092" w:type="dxa"/>
            <w:noWrap/>
            <w:hideMark/>
          </w:tcPr>
          <w:p w14:paraId="2D73150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Gwinea Bissau</w:t>
            </w:r>
          </w:p>
        </w:tc>
      </w:tr>
      <w:tr w:rsidR="00E317B4" w:rsidRPr="00E317B4" w14:paraId="466A060C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0009D81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94</w:t>
            </w:r>
          </w:p>
        </w:tc>
        <w:tc>
          <w:tcPr>
            <w:tcW w:w="960" w:type="dxa"/>
            <w:noWrap/>
            <w:hideMark/>
          </w:tcPr>
          <w:p w14:paraId="62A744B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GY</w:t>
            </w:r>
          </w:p>
        </w:tc>
        <w:tc>
          <w:tcPr>
            <w:tcW w:w="6092" w:type="dxa"/>
            <w:noWrap/>
            <w:hideMark/>
          </w:tcPr>
          <w:p w14:paraId="4604EFA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Gujana</w:t>
            </w:r>
          </w:p>
        </w:tc>
      </w:tr>
      <w:tr w:rsidR="00E317B4" w:rsidRPr="00E317B4" w14:paraId="7C745658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C76DF49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95</w:t>
            </w:r>
          </w:p>
        </w:tc>
        <w:tc>
          <w:tcPr>
            <w:tcW w:w="960" w:type="dxa"/>
            <w:noWrap/>
            <w:hideMark/>
          </w:tcPr>
          <w:p w14:paraId="2760E71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HK</w:t>
            </w:r>
          </w:p>
        </w:tc>
        <w:tc>
          <w:tcPr>
            <w:tcW w:w="6092" w:type="dxa"/>
            <w:noWrap/>
            <w:hideMark/>
          </w:tcPr>
          <w:p w14:paraId="4B8D07E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Hongkong</w:t>
            </w:r>
          </w:p>
        </w:tc>
      </w:tr>
      <w:tr w:rsidR="00E317B4" w:rsidRPr="00E317B4" w14:paraId="13CE3AEA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62167BB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96</w:t>
            </w:r>
          </w:p>
        </w:tc>
        <w:tc>
          <w:tcPr>
            <w:tcW w:w="960" w:type="dxa"/>
            <w:noWrap/>
            <w:hideMark/>
          </w:tcPr>
          <w:p w14:paraId="1A952AD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HM</w:t>
            </w:r>
          </w:p>
        </w:tc>
        <w:tc>
          <w:tcPr>
            <w:tcW w:w="6092" w:type="dxa"/>
            <w:noWrap/>
            <w:hideMark/>
          </w:tcPr>
          <w:p w14:paraId="6799D6B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Wyspy Heard i McDonalda</w:t>
            </w:r>
          </w:p>
        </w:tc>
      </w:tr>
      <w:tr w:rsidR="00E317B4" w:rsidRPr="00E317B4" w14:paraId="617E73C8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9B6EB16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97</w:t>
            </w:r>
          </w:p>
        </w:tc>
        <w:tc>
          <w:tcPr>
            <w:tcW w:w="960" w:type="dxa"/>
            <w:noWrap/>
            <w:hideMark/>
          </w:tcPr>
          <w:p w14:paraId="2965A12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HN</w:t>
            </w:r>
          </w:p>
        </w:tc>
        <w:tc>
          <w:tcPr>
            <w:tcW w:w="6092" w:type="dxa"/>
            <w:noWrap/>
            <w:hideMark/>
          </w:tcPr>
          <w:p w14:paraId="3AE4402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Honduras</w:t>
            </w:r>
          </w:p>
        </w:tc>
      </w:tr>
      <w:tr w:rsidR="00E317B4" w:rsidRPr="00E317B4" w14:paraId="2DF6CB6F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4B2CA868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98</w:t>
            </w:r>
          </w:p>
        </w:tc>
        <w:tc>
          <w:tcPr>
            <w:tcW w:w="960" w:type="dxa"/>
            <w:noWrap/>
            <w:hideMark/>
          </w:tcPr>
          <w:p w14:paraId="0B45751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HR</w:t>
            </w:r>
          </w:p>
        </w:tc>
        <w:tc>
          <w:tcPr>
            <w:tcW w:w="6092" w:type="dxa"/>
            <w:noWrap/>
            <w:hideMark/>
          </w:tcPr>
          <w:p w14:paraId="02A924D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Chorwacja</w:t>
            </w:r>
          </w:p>
        </w:tc>
      </w:tr>
      <w:tr w:rsidR="00E317B4" w:rsidRPr="00E317B4" w14:paraId="76175DF4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FE722D0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99</w:t>
            </w:r>
          </w:p>
        </w:tc>
        <w:tc>
          <w:tcPr>
            <w:tcW w:w="960" w:type="dxa"/>
            <w:noWrap/>
            <w:hideMark/>
          </w:tcPr>
          <w:p w14:paraId="112F6CF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HT</w:t>
            </w:r>
          </w:p>
        </w:tc>
        <w:tc>
          <w:tcPr>
            <w:tcW w:w="6092" w:type="dxa"/>
            <w:noWrap/>
            <w:hideMark/>
          </w:tcPr>
          <w:p w14:paraId="63740CA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Haiti</w:t>
            </w:r>
          </w:p>
        </w:tc>
      </w:tr>
      <w:tr w:rsidR="00E317B4" w:rsidRPr="00E317B4" w14:paraId="6F6F2F05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97C454F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100</w:t>
            </w:r>
          </w:p>
        </w:tc>
        <w:tc>
          <w:tcPr>
            <w:tcW w:w="960" w:type="dxa"/>
            <w:noWrap/>
            <w:hideMark/>
          </w:tcPr>
          <w:p w14:paraId="2F7BE8A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HU</w:t>
            </w:r>
          </w:p>
        </w:tc>
        <w:tc>
          <w:tcPr>
            <w:tcW w:w="6092" w:type="dxa"/>
            <w:noWrap/>
            <w:hideMark/>
          </w:tcPr>
          <w:p w14:paraId="3F99195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Węgry</w:t>
            </w:r>
          </w:p>
        </w:tc>
      </w:tr>
      <w:tr w:rsidR="00E317B4" w:rsidRPr="00E317B4" w14:paraId="0FD78C26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76BC708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101</w:t>
            </w:r>
          </w:p>
        </w:tc>
        <w:tc>
          <w:tcPr>
            <w:tcW w:w="960" w:type="dxa"/>
            <w:noWrap/>
            <w:hideMark/>
          </w:tcPr>
          <w:p w14:paraId="1CBF4D4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ID</w:t>
            </w:r>
          </w:p>
        </w:tc>
        <w:tc>
          <w:tcPr>
            <w:tcW w:w="6092" w:type="dxa"/>
            <w:noWrap/>
            <w:hideMark/>
          </w:tcPr>
          <w:p w14:paraId="72039E2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Indonezja</w:t>
            </w:r>
          </w:p>
        </w:tc>
      </w:tr>
      <w:tr w:rsidR="00E317B4" w:rsidRPr="00E317B4" w14:paraId="6FFC0479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B284E04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102</w:t>
            </w:r>
          </w:p>
        </w:tc>
        <w:tc>
          <w:tcPr>
            <w:tcW w:w="960" w:type="dxa"/>
            <w:noWrap/>
            <w:hideMark/>
          </w:tcPr>
          <w:p w14:paraId="3445E2D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IE</w:t>
            </w:r>
          </w:p>
        </w:tc>
        <w:tc>
          <w:tcPr>
            <w:tcW w:w="6092" w:type="dxa"/>
            <w:noWrap/>
            <w:hideMark/>
          </w:tcPr>
          <w:p w14:paraId="781C47D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Irlandia</w:t>
            </w:r>
          </w:p>
        </w:tc>
      </w:tr>
      <w:tr w:rsidR="00E317B4" w:rsidRPr="00E317B4" w14:paraId="39AA9F89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244975C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103</w:t>
            </w:r>
          </w:p>
        </w:tc>
        <w:tc>
          <w:tcPr>
            <w:tcW w:w="960" w:type="dxa"/>
            <w:noWrap/>
            <w:hideMark/>
          </w:tcPr>
          <w:p w14:paraId="0C6F729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IL</w:t>
            </w:r>
          </w:p>
        </w:tc>
        <w:tc>
          <w:tcPr>
            <w:tcW w:w="6092" w:type="dxa"/>
            <w:noWrap/>
            <w:hideMark/>
          </w:tcPr>
          <w:p w14:paraId="2A8B363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Izrael</w:t>
            </w:r>
          </w:p>
        </w:tc>
      </w:tr>
      <w:tr w:rsidR="00E317B4" w:rsidRPr="00E317B4" w14:paraId="7576B4B1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1B72B47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104</w:t>
            </w:r>
          </w:p>
        </w:tc>
        <w:tc>
          <w:tcPr>
            <w:tcW w:w="960" w:type="dxa"/>
            <w:noWrap/>
            <w:hideMark/>
          </w:tcPr>
          <w:p w14:paraId="4B041AD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IM</w:t>
            </w:r>
          </w:p>
        </w:tc>
        <w:tc>
          <w:tcPr>
            <w:tcW w:w="6092" w:type="dxa"/>
            <w:noWrap/>
            <w:hideMark/>
          </w:tcPr>
          <w:p w14:paraId="778647A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Wyspa Man</w:t>
            </w:r>
          </w:p>
        </w:tc>
      </w:tr>
      <w:tr w:rsidR="00E317B4" w:rsidRPr="00E317B4" w14:paraId="36482A74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5FED5F9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105</w:t>
            </w:r>
          </w:p>
        </w:tc>
        <w:tc>
          <w:tcPr>
            <w:tcW w:w="960" w:type="dxa"/>
            <w:noWrap/>
            <w:hideMark/>
          </w:tcPr>
          <w:p w14:paraId="7C638C0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IN</w:t>
            </w:r>
          </w:p>
        </w:tc>
        <w:tc>
          <w:tcPr>
            <w:tcW w:w="6092" w:type="dxa"/>
            <w:noWrap/>
            <w:hideMark/>
          </w:tcPr>
          <w:p w14:paraId="120072F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Indie</w:t>
            </w:r>
          </w:p>
        </w:tc>
      </w:tr>
      <w:tr w:rsidR="00E317B4" w:rsidRPr="00E317B4" w14:paraId="7004E436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991761E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106</w:t>
            </w:r>
          </w:p>
        </w:tc>
        <w:tc>
          <w:tcPr>
            <w:tcW w:w="960" w:type="dxa"/>
            <w:noWrap/>
            <w:hideMark/>
          </w:tcPr>
          <w:p w14:paraId="2C6D057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IO</w:t>
            </w:r>
          </w:p>
        </w:tc>
        <w:tc>
          <w:tcPr>
            <w:tcW w:w="6092" w:type="dxa"/>
            <w:noWrap/>
            <w:hideMark/>
          </w:tcPr>
          <w:p w14:paraId="6D76576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Brytyjskie Terytorium Oceanu Indyjskiego</w:t>
            </w:r>
          </w:p>
        </w:tc>
      </w:tr>
      <w:tr w:rsidR="00E317B4" w:rsidRPr="00E317B4" w14:paraId="6164C529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6B3CFF3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107</w:t>
            </w:r>
          </w:p>
        </w:tc>
        <w:tc>
          <w:tcPr>
            <w:tcW w:w="960" w:type="dxa"/>
            <w:noWrap/>
            <w:hideMark/>
          </w:tcPr>
          <w:p w14:paraId="3B3D592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IQ</w:t>
            </w:r>
          </w:p>
        </w:tc>
        <w:tc>
          <w:tcPr>
            <w:tcW w:w="6092" w:type="dxa"/>
            <w:noWrap/>
            <w:hideMark/>
          </w:tcPr>
          <w:p w14:paraId="3B91BF4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Irak</w:t>
            </w:r>
          </w:p>
        </w:tc>
      </w:tr>
      <w:tr w:rsidR="00E317B4" w:rsidRPr="00E317B4" w14:paraId="5FC8AC43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1ECAE14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108</w:t>
            </w:r>
          </w:p>
        </w:tc>
        <w:tc>
          <w:tcPr>
            <w:tcW w:w="960" w:type="dxa"/>
            <w:noWrap/>
            <w:hideMark/>
          </w:tcPr>
          <w:p w14:paraId="1FDF1C9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IR</w:t>
            </w:r>
          </w:p>
        </w:tc>
        <w:tc>
          <w:tcPr>
            <w:tcW w:w="6092" w:type="dxa"/>
            <w:noWrap/>
            <w:hideMark/>
          </w:tcPr>
          <w:p w14:paraId="4D58B94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Iran</w:t>
            </w:r>
          </w:p>
        </w:tc>
      </w:tr>
      <w:tr w:rsidR="00E317B4" w:rsidRPr="00E317B4" w14:paraId="34E5D098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0856D84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109</w:t>
            </w:r>
          </w:p>
        </w:tc>
        <w:tc>
          <w:tcPr>
            <w:tcW w:w="960" w:type="dxa"/>
            <w:noWrap/>
            <w:hideMark/>
          </w:tcPr>
          <w:p w14:paraId="09C73F5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IS</w:t>
            </w:r>
          </w:p>
        </w:tc>
        <w:tc>
          <w:tcPr>
            <w:tcW w:w="6092" w:type="dxa"/>
            <w:noWrap/>
            <w:hideMark/>
          </w:tcPr>
          <w:p w14:paraId="3BD6A78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Islandia</w:t>
            </w:r>
          </w:p>
        </w:tc>
      </w:tr>
      <w:tr w:rsidR="00E317B4" w:rsidRPr="00E317B4" w14:paraId="23757F7E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F8015EE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110</w:t>
            </w:r>
          </w:p>
        </w:tc>
        <w:tc>
          <w:tcPr>
            <w:tcW w:w="960" w:type="dxa"/>
            <w:noWrap/>
            <w:hideMark/>
          </w:tcPr>
          <w:p w14:paraId="1FD64CF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IT</w:t>
            </w:r>
          </w:p>
        </w:tc>
        <w:tc>
          <w:tcPr>
            <w:tcW w:w="6092" w:type="dxa"/>
            <w:noWrap/>
            <w:hideMark/>
          </w:tcPr>
          <w:p w14:paraId="7B52683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Włochy</w:t>
            </w:r>
          </w:p>
        </w:tc>
      </w:tr>
      <w:tr w:rsidR="00E317B4" w:rsidRPr="00E317B4" w14:paraId="5F8BAE9F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DA8D984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111</w:t>
            </w:r>
          </w:p>
        </w:tc>
        <w:tc>
          <w:tcPr>
            <w:tcW w:w="960" w:type="dxa"/>
            <w:noWrap/>
            <w:hideMark/>
          </w:tcPr>
          <w:p w14:paraId="01AD878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JE</w:t>
            </w:r>
          </w:p>
        </w:tc>
        <w:tc>
          <w:tcPr>
            <w:tcW w:w="6092" w:type="dxa"/>
            <w:noWrap/>
            <w:hideMark/>
          </w:tcPr>
          <w:p w14:paraId="79341EB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Jersey</w:t>
            </w:r>
          </w:p>
        </w:tc>
      </w:tr>
      <w:tr w:rsidR="00E317B4" w:rsidRPr="00E317B4" w14:paraId="016FF8C8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CB6EDA5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112</w:t>
            </w:r>
          </w:p>
        </w:tc>
        <w:tc>
          <w:tcPr>
            <w:tcW w:w="960" w:type="dxa"/>
            <w:noWrap/>
            <w:hideMark/>
          </w:tcPr>
          <w:p w14:paraId="60C78B4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JM</w:t>
            </w:r>
          </w:p>
        </w:tc>
        <w:tc>
          <w:tcPr>
            <w:tcW w:w="6092" w:type="dxa"/>
            <w:noWrap/>
            <w:hideMark/>
          </w:tcPr>
          <w:p w14:paraId="6237602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Jamajka</w:t>
            </w:r>
          </w:p>
        </w:tc>
      </w:tr>
      <w:tr w:rsidR="00E317B4" w:rsidRPr="00E317B4" w14:paraId="1819AEF3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FA7D0DF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113</w:t>
            </w:r>
          </w:p>
        </w:tc>
        <w:tc>
          <w:tcPr>
            <w:tcW w:w="960" w:type="dxa"/>
            <w:noWrap/>
            <w:hideMark/>
          </w:tcPr>
          <w:p w14:paraId="2404C80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JO</w:t>
            </w:r>
          </w:p>
        </w:tc>
        <w:tc>
          <w:tcPr>
            <w:tcW w:w="6092" w:type="dxa"/>
            <w:noWrap/>
            <w:hideMark/>
          </w:tcPr>
          <w:p w14:paraId="667B027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Jordania</w:t>
            </w:r>
          </w:p>
        </w:tc>
      </w:tr>
      <w:tr w:rsidR="00E317B4" w:rsidRPr="00E317B4" w14:paraId="78C093CE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C596A75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lastRenderedPageBreak/>
              <w:t>114</w:t>
            </w:r>
          </w:p>
        </w:tc>
        <w:tc>
          <w:tcPr>
            <w:tcW w:w="960" w:type="dxa"/>
            <w:noWrap/>
            <w:hideMark/>
          </w:tcPr>
          <w:p w14:paraId="7D55DD9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JP</w:t>
            </w:r>
          </w:p>
        </w:tc>
        <w:tc>
          <w:tcPr>
            <w:tcW w:w="6092" w:type="dxa"/>
            <w:noWrap/>
            <w:hideMark/>
          </w:tcPr>
          <w:p w14:paraId="6223214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Japonia</w:t>
            </w:r>
          </w:p>
        </w:tc>
      </w:tr>
      <w:tr w:rsidR="00E317B4" w:rsidRPr="00E317B4" w14:paraId="0BB71AB9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EF33F13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115</w:t>
            </w:r>
          </w:p>
        </w:tc>
        <w:tc>
          <w:tcPr>
            <w:tcW w:w="960" w:type="dxa"/>
            <w:noWrap/>
            <w:hideMark/>
          </w:tcPr>
          <w:p w14:paraId="24C76B7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KE</w:t>
            </w:r>
          </w:p>
        </w:tc>
        <w:tc>
          <w:tcPr>
            <w:tcW w:w="6092" w:type="dxa"/>
            <w:noWrap/>
            <w:hideMark/>
          </w:tcPr>
          <w:p w14:paraId="117334A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Kenia</w:t>
            </w:r>
          </w:p>
        </w:tc>
      </w:tr>
      <w:tr w:rsidR="00E317B4" w:rsidRPr="00E317B4" w14:paraId="76F9B0AF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A88E5F4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116</w:t>
            </w:r>
          </w:p>
        </w:tc>
        <w:tc>
          <w:tcPr>
            <w:tcW w:w="960" w:type="dxa"/>
            <w:noWrap/>
            <w:hideMark/>
          </w:tcPr>
          <w:p w14:paraId="40EA84B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KG</w:t>
            </w:r>
          </w:p>
        </w:tc>
        <w:tc>
          <w:tcPr>
            <w:tcW w:w="6092" w:type="dxa"/>
            <w:noWrap/>
            <w:hideMark/>
          </w:tcPr>
          <w:p w14:paraId="7FF1B6A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Kirgistan</w:t>
            </w:r>
          </w:p>
        </w:tc>
      </w:tr>
      <w:tr w:rsidR="00E317B4" w:rsidRPr="00E317B4" w14:paraId="34E5B266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3FC1F6F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117</w:t>
            </w:r>
          </w:p>
        </w:tc>
        <w:tc>
          <w:tcPr>
            <w:tcW w:w="960" w:type="dxa"/>
            <w:noWrap/>
            <w:hideMark/>
          </w:tcPr>
          <w:p w14:paraId="5A4EDAE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KH</w:t>
            </w:r>
          </w:p>
        </w:tc>
        <w:tc>
          <w:tcPr>
            <w:tcW w:w="6092" w:type="dxa"/>
            <w:noWrap/>
            <w:hideMark/>
          </w:tcPr>
          <w:p w14:paraId="1E30101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Kambodża</w:t>
            </w:r>
          </w:p>
        </w:tc>
      </w:tr>
      <w:tr w:rsidR="00E317B4" w:rsidRPr="00E317B4" w14:paraId="25A86C5E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AF9B271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118</w:t>
            </w:r>
          </w:p>
        </w:tc>
        <w:tc>
          <w:tcPr>
            <w:tcW w:w="960" w:type="dxa"/>
            <w:noWrap/>
            <w:hideMark/>
          </w:tcPr>
          <w:p w14:paraId="083F8C8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KI</w:t>
            </w:r>
          </w:p>
        </w:tc>
        <w:tc>
          <w:tcPr>
            <w:tcW w:w="6092" w:type="dxa"/>
            <w:noWrap/>
            <w:hideMark/>
          </w:tcPr>
          <w:p w14:paraId="08FE7A5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Kiribati</w:t>
            </w:r>
          </w:p>
        </w:tc>
      </w:tr>
      <w:tr w:rsidR="00E317B4" w:rsidRPr="00E317B4" w14:paraId="1DF17852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4952294A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119</w:t>
            </w:r>
          </w:p>
        </w:tc>
        <w:tc>
          <w:tcPr>
            <w:tcW w:w="960" w:type="dxa"/>
            <w:noWrap/>
            <w:hideMark/>
          </w:tcPr>
          <w:p w14:paraId="7006DF3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KM</w:t>
            </w:r>
          </w:p>
        </w:tc>
        <w:tc>
          <w:tcPr>
            <w:tcW w:w="6092" w:type="dxa"/>
            <w:noWrap/>
            <w:hideMark/>
          </w:tcPr>
          <w:p w14:paraId="52AEFB7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Komory</w:t>
            </w:r>
          </w:p>
        </w:tc>
      </w:tr>
      <w:tr w:rsidR="00E317B4" w:rsidRPr="00E317B4" w14:paraId="352D6273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3A199D6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120</w:t>
            </w:r>
          </w:p>
        </w:tc>
        <w:tc>
          <w:tcPr>
            <w:tcW w:w="960" w:type="dxa"/>
            <w:noWrap/>
            <w:hideMark/>
          </w:tcPr>
          <w:p w14:paraId="79977B7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KN</w:t>
            </w:r>
          </w:p>
        </w:tc>
        <w:tc>
          <w:tcPr>
            <w:tcW w:w="6092" w:type="dxa"/>
            <w:noWrap/>
            <w:hideMark/>
          </w:tcPr>
          <w:p w14:paraId="43692E9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Saint Kitts i Nevis</w:t>
            </w:r>
          </w:p>
        </w:tc>
      </w:tr>
      <w:tr w:rsidR="00E317B4" w:rsidRPr="00E317B4" w14:paraId="093F4B09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9269877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121</w:t>
            </w:r>
          </w:p>
        </w:tc>
        <w:tc>
          <w:tcPr>
            <w:tcW w:w="960" w:type="dxa"/>
            <w:noWrap/>
            <w:hideMark/>
          </w:tcPr>
          <w:p w14:paraId="48B3DA0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KP</w:t>
            </w:r>
          </w:p>
        </w:tc>
        <w:tc>
          <w:tcPr>
            <w:tcW w:w="6092" w:type="dxa"/>
            <w:noWrap/>
            <w:hideMark/>
          </w:tcPr>
          <w:p w14:paraId="36C045B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Korea Północna</w:t>
            </w:r>
          </w:p>
        </w:tc>
      </w:tr>
      <w:tr w:rsidR="00E317B4" w:rsidRPr="00E317B4" w14:paraId="2D629E21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C2E4BAB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122</w:t>
            </w:r>
          </w:p>
        </w:tc>
        <w:tc>
          <w:tcPr>
            <w:tcW w:w="960" w:type="dxa"/>
            <w:noWrap/>
            <w:hideMark/>
          </w:tcPr>
          <w:p w14:paraId="7719D02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KR</w:t>
            </w:r>
          </w:p>
        </w:tc>
        <w:tc>
          <w:tcPr>
            <w:tcW w:w="6092" w:type="dxa"/>
            <w:noWrap/>
            <w:hideMark/>
          </w:tcPr>
          <w:p w14:paraId="34549EF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Korea Południowa</w:t>
            </w:r>
          </w:p>
        </w:tc>
      </w:tr>
      <w:tr w:rsidR="00E317B4" w:rsidRPr="00E317B4" w14:paraId="5E8CA826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B592743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123</w:t>
            </w:r>
          </w:p>
        </w:tc>
        <w:tc>
          <w:tcPr>
            <w:tcW w:w="960" w:type="dxa"/>
            <w:noWrap/>
            <w:hideMark/>
          </w:tcPr>
          <w:p w14:paraId="664415E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KW</w:t>
            </w:r>
          </w:p>
        </w:tc>
        <w:tc>
          <w:tcPr>
            <w:tcW w:w="6092" w:type="dxa"/>
            <w:noWrap/>
            <w:hideMark/>
          </w:tcPr>
          <w:p w14:paraId="5D09DDB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Kuwejt</w:t>
            </w:r>
          </w:p>
        </w:tc>
      </w:tr>
      <w:tr w:rsidR="00E317B4" w:rsidRPr="00E317B4" w14:paraId="44FF71A4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51BA9BF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124</w:t>
            </w:r>
          </w:p>
        </w:tc>
        <w:tc>
          <w:tcPr>
            <w:tcW w:w="960" w:type="dxa"/>
            <w:noWrap/>
            <w:hideMark/>
          </w:tcPr>
          <w:p w14:paraId="214BEC7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KY</w:t>
            </w:r>
          </w:p>
        </w:tc>
        <w:tc>
          <w:tcPr>
            <w:tcW w:w="6092" w:type="dxa"/>
            <w:noWrap/>
            <w:hideMark/>
          </w:tcPr>
          <w:p w14:paraId="78BB502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Kajmany</w:t>
            </w:r>
          </w:p>
        </w:tc>
      </w:tr>
      <w:tr w:rsidR="00E317B4" w:rsidRPr="00E317B4" w14:paraId="199FC976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6B76956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125</w:t>
            </w:r>
          </w:p>
        </w:tc>
        <w:tc>
          <w:tcPr>
            <w:tcW w:w="960" w:type="dxa"/>
            <w:noWrap/>
            <w:hideMark/>
          </w:tcPr>
          <w:p w14:paraId="1550CA0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KZ</w:t>
            </w:r>
          </w:p>
        </w:tc>
        <w:tc>
          <w:tcPr>
            <w:tcW w:w="6092" w:type="dxa"/>
            <w:noWrap/>
            <w:hideMark/>
          </w:tcPr>
          <w:p w14:paraId="57635AD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Kazachstan</w:t>
            </w:r>
          </w:p>
        </w:tc>
      </w:tr>
      <w:tr w:rsidR="00E317B4" w:rsidRPr="00E317B4" w14:paraId="544E3AB7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2007CED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126</w:t>
            </w:r>
          </w:p>
        </w:tc>
        <w:tc>
          <w:tcPr>
            <w:tcW w:w="960" w:type="dxa"/>
            <w:noWrap/>
            <w:hideMark/>
          </w:tcPr>
          <w:p w14:paraId="07C5476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LA</w:t>
            </w:r>
          </w:p>
        </w:tc>
        <w:tc>
          <w:tcPr>
            <w:tcW w:w="6092" w:type="dxa"/>
            <w:noWrap/>
            <w:hideMark/>
          </w:tcPr>
          <w:p w14:paraId="3650C97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Laos</w:t>
            </w:r>
          </w:p>
        </w:tc>
      </w:tr>
      <w:tr w:rsidR="00E317B4" w:rsidRPr="00E317B4" w14:paraId="797F597A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82F5FD0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127</w:t>
            </w:r>
          </w:p>
        </w:tc>
        <w:tc>
          <w:tcPr>
            <w:tcW w:w="960" w:type="dxa"/>
            <w:noWrap/>
            <w:hideMark/>
          </w:tcPr>
          <w:p w14:paraId="2C7B868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LB</w:t>
            </w:r>
          </w:p>
        </w:tc>
        <w:tc>
          <w:tcPr>
            <w:tcW w:w="6092" w:type="dxa"/>
            <w:noWrap/>
            <w:hideMark/>
          </w:tcPr>
          <w:p w14:paraId="19E4CC5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Liban</w:t>
            </w:r>
          </w:p>
        </w:tc>
      </w:tr>
      <w:tr w:rsidR="00E317B4" w:rsidRPr="00E317B4" w14:paraId="3D79B055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598888B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128</w:t>
            </w:r>
          </w:p>
        </w:tc>
        <w:tc>
          <w:tcPr>
            <w:tcW w:w="960" w:type="dxa"/>
            <w:noWrap/>
            <w:hideMark/>
          </w:tcPr>
          <w:p w14:paraId="67BB13A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LC</w:t>
            </w:r>
          </w:p>
        </w:tc>
        <w:tc>
          <w:tcPr>
            <w:tcW w:w="6092" w:type="dxa"/>
            <w:noWrap/>
            <w:hideMark/>
          </w:tcPr>
          <w:p w14:paraId="0EED379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Saint Lucia</w:t>
            </w:r>
          </w:p>
        </w:tc>
      </w:tr>
      <w:tr w:rsidR="00E317B4" w:rsidRPr="00E317B4" w14:paraId="23011C96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06E93FC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129</w:t>
            </w:r>
          </w:p>
        </w:tc>
        <w:tc>
          <w:tcPr>
            <w:tcW w:w="960" w:type="dxa"/>
            <w:noWrap/>
            <w:hideMark/>
          </w:tcPr>
          <w:p w14:paraId="2D2FDBA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LI</w:t>
            </w:r>
          </w:p>
        </w:tc>
        <w:tc>
          <w:tcPr>
            <w:tcW w:w="6092" w:type="dxa"/>
            <w:noWrap/>
            <w:hideMark/>
          </w:tcPr>
          <w:p w14:paraId="200961F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Liechtenstein</w:t>
            </w:r>
          </w:p>
        </w:tc>
      </w:tr>
      <w:tr w:rsidR="00E317B4" w:rsidRPr="00E317B4" w14:paraId="31E004D6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CB27760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130</w:t>
            </w:r>
          </w:p>
        </w:tc>
        <w:tc>
          <w:tcPr>
            <w:tcW w:w="960" w:type="dxa"/>
            <w:noWrap/>
            <w:hideMark/>
          </w:tcPr>
          <w:p w14:paraId="659A8E0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LK</w:t>
            </w:r>
          </w:p>
        </w:tc>
        <w:tc>
          <w:tcPr>
            <w:tcW w:w="6092" w:type="dxa"/>
            <w:noWrap/>
            <w:hideMark/>
          </w:tcPr>
          <w:p w14:paraId="7546A2C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Sri Lanka</w:t>
            </w:r>
          </w:p>
        </w:tc>
      </w:tr>
      <w:tr w:rsidR="00E317B4" w:rsidRPr="00E317B4" w14:paraId="1B157B94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A265D7B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131</w:t>
            </w:r>
          </w:p>
        </w:tc>
        <w:tc>
          <w:tcPr>
            <w:tcW w:w="960" w:type="dxa"/>
            <w:noWrap/>
            <w:hideMark/>
          </w:tcPr>
          <w:p w14:paraId="2CDD2C6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LR</w:t>
            </w:r>
          </w:p>
        </w:tc>
        <w:tc>
          <w:tcPr>
            <w:tcW w:w="6092" w:type="dxa"/>
            <w:noWrap/>
            <w:hideMark/>
          </w:tcPr>
          <w:p w14:paraId="3BFE051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Liberia</w:t>
            </w:r>
          </w:p>
        </w:tc>
      </w:tr>
      <w:tr w:rsidR="00E317B4" w:rsidRPr="00E317B4" w14:paraId="392A9B98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2328FCB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132</w:t>
            </w:r>
          </w:p>
        </w:tc>
        <w:tc>
          <w:tcPr>
            <w:tcW w:w="960" w:type="dxa"/>
            <w:noWrap/>
            <w:hideMark/>
          </w:tcPr>
          <w:p w14:paraId="08C32CF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LS</w:t>
            </w:r>
          </w:p>
        </w:tc>
        <w:tc>
          <w:tcPr>
            <w:tcW w:w="6092" w:type="dxa"/>
            <w:noWrap/>
            <w:hideMark/>
          </w:tcPr>
          <w:p w14:paraId="42A1183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Lesotho</w:t>
            </w:r>
          </w:p>
        </w:tc>
      </w:tr>
      <w:tr w:rsidR="00E317B4" w:rsidRPr="00E317B4" w14:paraId="0D3B16F5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29FF71A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133</w:t>
            </w:r>
          </w:p>
        </w:tc>
        <w:tc>
          <w:tcPr>
            <w:tcW w:w="960" w:type="dxa"/>
            <w:noWrap/>
            <w:hideMark/>
          </w:tcPr>
          <w:p w14:paraId="3DD774F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LT</w:t>
            </w:r>
          </w:p>
        </w:tc>
        <w:tc>
          <w:tcPr>
            <w:tcW w:w="6092" w:type="dxa"/>
            <w:noWrap/>
            <w:hideMark/>
          </w:tcPr>
          <w:p w14:paraId="0DAEFD6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Litwa</w:t>
            </w:r>
          </w:p>
        </w:tc>
      </w:tr>
      <w:tr w:rsidR="00E317B4" w:rsidRPr="00E317B4" w14:paraId="5A64FE68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EEC68A2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134</w:t>
            </w:r>
          </w:p>
        </w:tc>
        <w:tc>
          <w:tcPr>
            <w:tcW w:w="960" w:type="dxa"/>
            <w:noWrap/>
            <w:hideMark/>
          </w:tcPr>
          <w:p w14:paraId="3E76C81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LU</w:t>
            </w:r>
          </w:p>
        </w:tc>
        <w:tc>
          <w:tcPr>
            <w:tcW w:w="6092" w:type="dxa"/>
            <w:noWrap/>
            <w:hideMark/>
          </w:tcPr>
          <w:p w14:paraId="6DE7383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Luksemburg</w:t>
            </w:r>
          </w:p>
        </w:tc>
      </w:tr>
      <w:tr w:rsidR="00E317B4" w:rsidRPr="00E317B4" w14:paraId="34D06E7D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F80C700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135</w:t>
            </w:r>
          </w:p>
        </w:tc>
        <w:tc>
          <w:tcPr>
            <w:tcW w:w="960" w:type="dxa"/>
            <w:noWrap/>
            <w:hideMark/>
          </w:tcPr>
          <w:p w14:paraId="3A5F486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LV</w:t>
            </w:r>
          </w:p>
        </w:tc>
        <w:tc>
          <w:tcPr>
            <w:tcW w:w="6092" w:type="dxa"/>
            <w:noWrap/>
            <w:hideMark/>
          </w:tcPr>
          <w:p w14:paraId="746A807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Łotwa</w:t>
            </w:r>
          </w:p>
        </w:tc>
      </w:tr>
      <w:tr w:rsidR="00E317B4" w:rsidRPr="00E317B4" w14:paraId="1BA500D4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B2B900C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136</w:t>
            </w:r>
          </w:p>
        </w:tc>
        <w:tc>
          <w:tcPr>
            <w:tcW w:w="960" w:type="dxa"/>
            <w:noWrap/>
            <w:hideMark/>
          </w:tcPr>
          <w:p w14:paraId="1141DFA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LY</w:t>
            </w:r>
          </w:p>
        </w:tc>
        <w:tc>
          <w:tcPr>
            <w:tcW w:w="6092" w:type="dxa"/>
            <w:noWrap/>
            <w:hideMark/>
          </w:tcPr>
          <w:p w14:paraId="272D9B2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Libia</w:t>
            </w:r>
          </w:p>
        </w:tc>
      </w:tr>
      <w:tr w:rsidR="00E317B4" w:rsidRPr="00E317B4" w14:paraId="486694BC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41D9591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137</w:t>
            </w:r>
          </w:p>
        </w:tc>
        <w:tc>
          <w:tcPr>
            <w:tcW w:w="960" w:type="dxa"/>
            <w:noWrap/>
            <w:hideMark/>
          </w:tcPr>
          <w:p w14:paraId="1DFF994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MA</w:t>
            </w:r>
          </w:p>
        </w:tc>
        <w:tc>
          <w:tcPr>
            <w:tcW w:w="6092" w:type="dxa"/>
            <w:noWrap/>
            <w:hideMark/>
          </w:tcPr>
          <w:p w14:paraId="71A7AB6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Maroko</w:t>
            </w:r>
          </w:p>
        </w:tc>
      </w:tr>
      <w:tr w:rsidR="00E317B4" w:rsidRPr="00E317B4" w14:paraId="194C07E9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264CABD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138</w:t>
            </w:r>
          </w:p>
        </w:tc>
        <w:tc>
          <w:tcPr>
            <w:tcW w:w="960" w:type="dxa"/>
            <w:noWrap/>
            <w:hideMark/>
          </w:tcPr>
          <w:p w14:paraId="0FC2715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MC</w:t>
            </w:r>
          </w:p>
        </w:tc>
        <w:tc>
          <w:tcPr>
            <w:tcW w:w="6092" w:type="dxa"/>
            <w:noWrap/>
            <w:hideMark/>
          </w:tcPr>
          <w:p w14:paraId="3183687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Monako</w:t>
            </w:r>
          </w:p>
        </w:tc>
      </w:tr>
      <w:tr w:rsidR="00E317B4" w:rsidRPr="00E317B4" w14:paraId="4B92F6A9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4D8253A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139</w:t>
            </w:r>
          </w:p>
        </w:tc>
        <w:tc>
          <w:tcPr>
            <w:tcW w:w="960" w:type="dxa"/>
            <w:noWrap/>
            <w:hideMark/>
          </w:tcPr>
          <w:p w14:paraId="4318E2A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MD</w:t>
            </w:r>
          </w:p>
        </w:tc>
        <w:tc>
          <w:tcPr>
            <w:tcW w:w="6092" w:type="dxa"/>
            <w:noWrap/>
            <w:hideMark/>
          </w:tcPr>
          <w:p w14:paraId="2CBC36E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Mołdawia</w:t>
            </w:r>
          </w:p>
        </w:tc>
      </w:tr>
      <w:tr w:rsidR="00E317B4" w:rsidRPr="00E317B4" w14:paraId="0BACFDF3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00D9AD1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140</w:t>
            </w:r>
          </w:p>
        </w:tc>
        <w:tc>
          <w:tcPr>
            <w:tcW w:w="960" w:type="dxa"/>
            <w:noWrap/>
            <w:hideMark/>
          </w:tcPr>
          <w:p w14:paraId="04F9339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ME</w:t>
            </w:r>
          </w:p>
        </w:tc>
        <w:tc>
          <w:tcPr>
            <w:tcW w:w="6092" w:type="dxa"/>
            <w:noWrap/>
            <w:hideMark/>
          </w:tcPr>
          <w:p w14:paraId="673C343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Czarnogóra</w:t>
            </w:r>
          </w:p>
        </w:tc>
      </w:tr>
      <w:tr w:rsidR="00E317B4" w:rsidRPr="00E317B4" w14:paraId="1FC09D69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6971B70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141</w:t>
            </w:r>
          </w:p>
        </w:tc>
        <w:tc>
          <w:tcPr>
            <w:tcW w:w="960" w:type="dxa"/>
            <w:noWrap/>
            <w:hideMark/>
          </w:tcPr>
          <w:p w14:paraId="6E04481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MF</w:t>
            </w:r>
          </w:p>
        </w:tc>
        <w:tc>
          <w:tcPr>
            <w:tcW w:w="6092" w:type="dxa"/>
            <w:noWrap/>
            <w:hideMark/>
          </w:tcPr>
          <w:p w14:paraId="354E813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Saint-Martin</w:t>
            </w:r>
          </w:p>
        </w:tc>
      </w:tr>
      <w:tr w:rsidR="00E317B4" w:rsidRPr="00E317B4" w14:paraId="3C709089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B638AFA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142</w:t>
            </w:r>
          </w:p>
        </w:tc>
        <w:tc>
          <w:tcPr>
            <w:tcW w:w="960" w:type="dxa"/>
            <w:noWrap/>
            <w:hideMark/>
          </w:tcPr>
          <w:p w14:paraId="74D77DB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MG</w:t>
            </w:r>
          </w:p>
        </w:tc>
        <w:tc>
          <w:tcPr>
            <w:tcW w:w="6092" w:type="dxa"/>
            <w:noWrap/>
            <w:hideMark/>
          </w:tcPr>
          <w:p w14:paraId="09FFFBE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Madagaskar</w:t>
            </w:r>
          </w:p>
        </w:tc>
      </w:tr>
      <w:tr w:rsidR="00E317B4" w:rsidRPr="00E317B4" w14:paraId="1514505A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45659EA7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143</w:t>
            </w:r>
          </w:p>
        </w:tc>
        <w:tc>
          <w:tcPr>
            <w:tcW w:w="960" w:type="dxa"/>
            <w:noWrap/>
            <w:hideMark/>
          </w:tcPr>
          <w:p w14:paraId="6684401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MH</w:t>
            </w:r>
          </w:p>
        </w:tc>
        <w:tc>
          <w:tcPr>
            <w:tcW w:w="6092" w:type="dxa"/>
            <w:noWrap/>
            <w:hideMark/>
          </w:tcPr>
          <w:p w14:paraId="7A9A860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Wyspy Marshalla</w:t>
            </w:r>
          </w:p>
        </w:tc>
      </w:tr>
      <w:tr w:rsidR="00E317B4" w:rsidRPr="00E317B4" w14:paraId="0BE54DDD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475B3AC7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144</w:t>
            </w:r>
          </w:p>
        </w:tc>
        <w:tc>
          <w:tcPr>
            <w:tcW w:w="960" w:type="dxa"/>
            <w:noWrap/>
            <w:hideMark/>
          </w:tcPr>
          <w:p w14:paraId="11EAB2F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MK</w:t>
            </w:r>
          </w:p>
        </w:tc>
        <w:tc>
          <w:tcPr>
            <w:tcW w:w="6092" w:type="dxa"/>
            <w:noWrap/>
            <w:hideMark/>
          </w:tcPr>
          <w:p w14:paraId="73E0A34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Macedonia</w:t>
            </w:r>
          </w:p>
        </w:tc>
      </w:tr>
      <w:tr w:rsidR="00E317B4" w:rsidRPr="00E317B4" w14:paraId="62D7224B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6E8D40D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145</w:t>
            </w:r>
          </w:p>
        </w:tc>
        <w:tc>
          <w:tcPr>
            <w:tcW w:w="960" w:type="dxa"/>
            <w:noWrap/>
            <w:hideMark/>
          </w:tcPr>
          <w:p w14:paraId="5D1BDC7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ML</w:t>
            </w:r>
          </w:p>
        </w:tc>
        <w:tc>
          <w:tcPr>
            <w:tcW w:w="6092" w:type="dxa"/>
            <w:noWrap/>
            <w:hideMark/>
          </w:tcPr>
          <w:p w14:paraId="10E6019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Mali</w:t>
            </w:r>
          </w:p>
        </w:tc>
      </w:tr>
      <w:tr w:rsidR="00E317B4" w:rsidRPr="00E317B4" w14:paraId="7A7F44AD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24B726E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146</w:t>
            </w:r>
          </w:p>
        </w:tc>
        <w:tc>
          <w:tcPr>
            <w:tcW w:w="960" w:type="dxa"/>
            <w:noWrap/>
            <w:hideMark/>
          </w:tcPr>
          <w:p w14:paraId="5371E85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MM</w:t>
            </w:r>
          </w:p>
        </w:tc>
        <w:tc>
          <w:tcPr>
            <w:tcW w:w="6092" w:type="dxa"/>
            <w:noWrap/>
            <w:hideMark/>
          </w:tcPr>
          <w:p w14:paraId="53EB072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Birma</w:t>
            </w:r>
          </w:p>
        </w:tc>
      </w:tr>
      <w:tr w:rsidR="00E317B4" w:rsidRPr="00E317B4" w14:paraId="4869B096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F7AA04C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147</w:t>
            </w:r>
          </w:p>
        </w:tc>
        <w:tc>
          <w:tcPr>
            <w:tcW w:w="960" w:type="dxa"/>
            <w:noWrap/>
            <w:hideMark/>
          </w:tcPr>
          <w:p w14:paraId="1E6482C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MN</w:t>
            </w:r>
          </w:p>
        </w:tc>
        <w:tc>
          <w:tcPr>
            <w:tcW w:w="6092" w:type="dxa"/>
            <w:noWrap/>
            <w:hideMark/>
          </w:tcPr>
          <w:p w14:paraId="10F9561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Mongolia</w:t>
            </w:r>
          </w:p>
        </w:tc>
      </w:tr>
      <w:tr w:rsidR="00E317B4" w:rsidRPr="00E317B4" w14:paraId="1710A84E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9A855B8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148</w:t>
            </w:r>
          </w:p>
        </w:tc>
        <w:tc>
          <w:tcPr>
            <w:tcW w:w="960" w:type="dxa"/>
            <w:noWrap/>
            <w:hideMark/>
          </w:tcPr>
          <w:p w14:paraId="69ED248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MO</w:t>
            </w:r>
          </w:p>
        </w:tc>
        <w:tc>
          <w:tcPr>
            <w:tcW w:w="6092" w:type="dxa"/>
            <w:noWrap/>
            <w:hideMark/>
          </w:tcPr>
          <w:p w14:paraId="499FEB3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Makau</w:t>
            </w:r>
          </w:p>
        </w:tc>
      </w:tr>
      <w:tr w:rsidR="00E317B4" w:rsidRPr="00E317B4" w14:paraId="2F8E7948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51578B2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149</w:t>
            </w:r>
          </w:p>
        </w:tc>
        <w:tc>
          <w:tcPr>
            <w:tcW w:w="960" w:type="dxa"/>
            <w:noWrap/>
            <w:hideMark/>
          </w:tcPr>
          <w:p w14:paraId="53C445F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MP</w:t>
            </w:r>
          </w:p>
        </w:tc>
        <w:tc>
          <w:tcPr>
            <w:tcW w:w="6092" w:type="dxa"/>
            <w:noWrap/>
            <w:hideMark/>
          </w:tcPr>
          <w:p w14:paraId="2BBDE88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Mariany Północne</w:t>
            </w:r>
          </w:p>
        </w:tc>
      </w:tr>
      <w:tr w:rsidR="00E317B4" w:rsidRPr="00E317B4" w14:paraId="484BEA0E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7CF8AC3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150</w:t>
            </w:r>
          </w:p>
        </w:tc>
        <w:tc>
          <w:tcPr>
            <w:tcW w:w="960" w:type="dxa"/>
            <w:noWrap/>
            <w:hideMark/>
          </w:tcPr>
          <w:p w14:paraId="400B18E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MQ</w:t>
            </w:r>
          </w:p>
        </w:tc>
        <w:tc>
          <w:tcPr>
            <w:tcW w:w="6092" w:type="dxa"/>
            <w:noWrap/>
            <w:hideMark/>
          </w:tcPr>
          <w:p w14:paraId="04C658D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Martynika</w:t>
            </w:r>
          </w:p>
        </w:tc>
      </w:tr>
      <w:tr w:rsidR="00E317B4" w:rsidRPr="00E317B4" w14:paraId="2F0C13EF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35EF7C6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151</w:t>
            </w:r>
          </w:p>
        </w:tc>
        <w:tc>
          <w:tcPr>
            <w:tcW w:w="960" w:type="dxa"/>
            <w:noWrap/>
            <w:hideMark/>
          </w:tcPr>
          <w:p w14:paraId="0D5434D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MR</w:t>
            </w:r>
          </w:p>
        </w:tc>
        <w:tc>
          <w:tcPr>
            <w:tcW w:w="6092" w:type="dxa"/>
            <w:noWrap/>
            <w:hideMark/>
          </w:tcPr>
          <w:p w14:paraId="727C8BC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Mauretania</w:t>
            </w:r>
          </w:p>
        </w:tc>
      </w:tr>
      <w:tr w:rsidR="00E317B4" w:rsidRPr="00E317B4" w14:paraId="24C17313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D65975B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152</w:t>
            </w:r>
          </w:p>
        </w:tc>
        <w:tc>
          <w:tcPr>
            <w:tcW w:w="960" w:type="dxa"/>
            <w:noWrap/>
            <w:hideMark/>
          </w:tcPr>
          <w:p w14:paraId="3D6C6E9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MS</w:t>
            </w:r>
          </w:p>
        </w:tc>
        <w:tc>
          <w:tcPr>
            <w:tcW w:w="6092" w:type="dxa"/>
            <w:noWrap/>
            <w:hideMark/>
          </w:tcPr>
          <w:p w14:paraId="03DBDD3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Montserrat</w:t>
            </w:r>
          </w:p>
        </w:tc>
      </w:tr>
      <w:tr w:rsidR="00E317B4" w:rsidRPr="00E317B4" w14:paraId="63AC7251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C686450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lastRenderedPageBreak/>
              <w:t>153</w:t>
            </w:r>
          </w:p>
        </w:tc>
        <w:tc>
          <w:tcPr>
            <w:tcW w:w="960" w:type="dxa"/>
            <w:noWrap/>
            <w:hideMark/>
          </w:tcPr>
          <w:p w14:paraId="3BDD24A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MT</w:t>
            </w:r>
          </w:p>
        </w:tc>
        <w:tc>
          <w:tcPr>
            <w:tcW w:w="6092" w:type="dxa"/>
            <w:noWrap/>
            <w:hideMark/>
          </w:tcPr>
          <w:p w14:paraId="2DD51C5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Malta</w:t>
            </w:r>
          </w:p>
        </w:tc>
      </w:tr>
      <w:tr w:rsidR="00E317B4" w:rsidRPr="00E317B4" w14:paraId="2D909BFC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9AA8948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154</w:t>
            </w:r>
          </w:p>
        </w:tc>
        <w:tc>
          <w:tcPr>
            <w:tcW w:w="960" w:type="dxa"/>
            <w:noWrap/>
            <w:hideMark/>
          </w:tcPr>
          <w:p w14:paraId="4E6172A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MU</w:t>
            </w:r>
          </w:p>
        </w:tc>
        <w:tc>
          <w:tcPr>
            <w:tcW w:w="6092" w:type="dxa"/>
            <w:noWrap/>
            <w:hideMark/>
          </w:tcPr>
          <w:p w14:paraId="0B789FA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Mauritius</w:t>
            </w:r>
          </w:p>
        </w:tc>
      </w:tr>
      <w:tr w:rsidR="00E317B4" w:rsidRPr="00E317B4" w14:paraId="3E954D13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FBCEABD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155</w:t>
            </w:r>
          </w:p>
        </w:tc>
        <w:tc>
          <w:tcPr>
            <w:tcW w:w="960" w:type="dxa"/>
            <w:noWrap/>
            <w:hideMark/>
          </w:tcPr>
          <w:p w14:paraId="2D86267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MV</w:t>
            </w:r>
          </w:p>
        </w:tc>
        <w:tc>
          <w:tcPr>
            <w:tcW w:w="6092" w:type="dxa"/>
            <w:noWrap/>
            <w:hideMark/>
          </w:tcPr>
          <w:p w14:paraId="0E7F240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Malediwy</w:t>
            </w:r>
          </w:p>
        </w:tc>
      </w:tr>
      <w:tr w:rsidR="00E317B4" w:rsidRPr="00E317B4" w14:paraId="5A894DB8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0BA9E69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156</w:t>
            </w:r>
          </w:p>
        </w:tc>
        <w:tc>
          <w:tcPr>
            <w:tcW w:w="960" w:type="dxa"/>
            <w:noWrap/>
            <w:hideMark/>
          </w:tcPr>
          <w:p w14:paraId="125BC0B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MW</w:t>
            </w:r>
          </w:p>
        </w:tc>
        <w:tc>
          <w:tcPr>
            <w:tcW w:w="6092" w:type="dxa"/>
            <w:noWrap/>
            <w:hideMark/>
          </w:tcPr>
          <w:p w14:paraId="64FD0A8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Malawi</w:t>
            </w:r>
          </w:p>
        </w:tc>
      </w:tr>
      <w:tr w:rsidR="00E317B4" w:rsidRPr="00E317B4" w14:paraId="5824A4B8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077733E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157</w:t>
            </w:r>
          </w:p>
        </w:tc>
        <w:tc>
          <w:tcPr>
            <w:tcW w:w="960" w:type="dxa"/>
            <w:noWrap/>
            <w:hideMark/>
          </w:tcPr>
          <w:p w14:paraId="618D04D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MX</w:t>
            </w:r>
          </w:p>
        </w:tc>
        <w:tc>
          <w:tcPr>
            <w:tcW w:w="6092" w:type="dxa"/>
            <w:noWrap/>
            <w:hideMark/>
          </w:tcPr>
          <w:p w14:paraId="79FF747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Meksyk</w:t>
            </w:r>
          </w:p>
        </w:tc>
      </w:tr>
      <w:tr w:rsidR="00E317B4" w:rsidRPr="00E317B4" w14:paraId="0FFE190D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0D0016F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158</w:t>
            </w:r>
          </w:p>
        </w:tc>
        <w:tc>
          <w:tcPr>
            <w:tcW w:w="960" w:type="dxa"/>
            <w:noWrap/>
            <w:hideMark/>
          </w:tcPr>
          <w:p w14:paraId="16D3C9F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MY</w:t>
            </w:r>
          </w:p>
        </w:tc>
        <w:tc>
          <w:tcPr>
            <w:tcW w:w="6092" w:type="dxa"/>
            <w:noWrap/>
            <w:hideMark/>
          </w:tcPr>
          <w:p w14:paraId="55F76C2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Malezja</w:t>
            </w:r>
          </w:p>
        </w:tc>
      </w:tr>
      <w:tr w:rsidR="00E317B4" w:rsidRPr="00E317B4" w14:paraId="3852FDFE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213B043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159</w:t>
            </w:r>
          </w:p>
        </w:tc>
        <w:tc>
          <w:tcPr>
            <w:tcW w:w="960" w:type="dxa"/>
            <w:noWrap/>
            <w:hideMark/>
          </w:tcPr>
          <w:p w14:paraId="685DB81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MZ</w:t>
            </w:r>
          </w:p>
        </w:tc>
        <w:tc>
          <w:tcPr>
            <w:tcW w:w="6092" w:type="dxa"/>
            <w:noWrap/>
            <w:hideMark/>
          </w:tcPr>
          <w:p w14:paraId="6E6BCAE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Mozambik</w:t>
            </w:r>
          </w:p>
        </w:tc>
      </w:tr>
      <w:tr w:rsidR="00E317B4" w:rsidRPr="00E317B4" w14:paraId="387B4739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2E6D49C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160</w:t>
            </w:r>
          </w:p>
        </w:tc>
        <w:tc>
          <w:tcPr>
            <w:tcW w:w="960" w:type="dxa"/>
            <w:noWrap/>
            <w:hideMark/>
          </w:tcPr>
          <w:p w14:paraId="4C774E9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NA</w:t>
            </w:r>
          </w:p>
        </w:tc>
        <w:tc>
          <w:tcPr>
            <w:tcW w:w="6092" w:type="dxa"/>
            <w:noWrap/>
            <w:hideMark/>
          </w:tcPr>
          <w:p w14:paraId="180FFD7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Namibia</w:t>
            </w:r>
          </w:p>
        </w:tc>
      </w:tr>
      <w:tr w:rsidR="00E317B4" w:rsidRPr="00E317B4" w14:paraId="42C4B410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C6827C0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161</w:t>
            </w:r>
          </w:p>
        </w:tc>
        <w:tc>
          <w:tcPr>
            <w:tcW w:w="960" w:type="dxa"/>
            <w:noWrap/>
            <w:hideMark/>
          </w:tcPr>
          <w:p w14:paraId="72C9ECF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NC</w:t>
            </w:r>
          </w:p>
        </w:tc>
        <w:tc>
          <w:tcPr>
            <w:tcW w:w="6092" w:type="dxa"/>
            <w:noWrap/>
            <w:hideMark/>
          </w:tcPr>
          <w:p w14:paraId="4795395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Nowa Kaledonia</w:t>
            </w:r>
          </w:p>
        </w:tc>
      </w:tr>
      <w:tr w:rsidR="00E317B4" w:rsidRPr="00E317B4" w14:paraId="30376512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F3CA946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162</w:t>
            </w:r>
          </w:p>
        </w:tc>
        <w:tc>
          <w:tcPr>
            <w:tcW w:w="960" w:type="dxa"/>
            <w:noWrap/>
            <w:hideMark/>
          </w:tcPr>
          <w:p w14:paraId="2536A5A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NE</w:t>
            </w:r>
          </w:p>
        </w:tc>
        <w:tc>
          <w:tcPr>
            <w:tcW w:w="6092" w:type="dxa"/>
            <w:noWrap/>
            <w:hideMark/>
          </w:tcPr>
          <w:p w14:paraId="3C7D5BC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Niger</w:t>
            </w:r>
          </w:p>
        </w:tc>
      </w:tr>
      <w:tr w:rsidR="00E317B4" w:rsidRPr="00E317B4" w14:paraId="6081CC56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82D33B6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163</w:t>
            </w:r>
          </w:p>
        </w:tc>
        <w:tc>
          <w:tcPr>
            <w:tcW w:w="960" w:type="dxa"/>
            <w:noWrap/>
            <w:hideMark/>
          </w:tcPr>
          <w:p w14:paraId="5925B49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NF</w:t>
            </w:r>
          </w:p>
        </w:tc>
        <w:tc>
          <w:tcPr>
            <w:tcW w:w="6092" w:type="dxa"/>
            <w:noWrap/>
            <w:hideMark/>
          </w:tcPr>
          <w:p w14:paraId="168DFF2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Norfolk</w:t>
            </w:r>
          </w:p>
        </w:tc>
      </w:tr>
      <w:tr w:rsidR="00E317B4" w:rsidRPr="00E317B4" w14:paraId="7233E227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E88EB49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164</w:t>
            </w:r>
          </w:p>
        </w:tc>
        <w:tc>
          <w:tcPr>
            <w:tcW w:w="960" w:type="dxa"/>
            <w:noWrap/>
            <w:hideMark/>
          </w:tcPr>
          <w:p w14:paraId="15B74CE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NG</w:t>
            </w:r>
          </w:p>
        </w:tc>
        <w:tc>
          <w:tcPr>
            <w:tcW w:w="6092" w:type="dxa"/>
            <w:noWrap/>
            <w:hideMark/>
          </w:tcPr>
          <w:p w14:paraId="340D02D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Nigeria</w:t>
            </w:r>
          </w:p>
        </w:tc>
      </w:tr>
      <w:tr w:rsidR="00E317B4" w:rsidRPr="00E317B4" w14:paraId="0435483E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4B77D466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165</w:t>
            </w:r>
          </w:p>
        </w:tc>
        <w:tc>
          <w:tcPr>
            <w:tcW w:w="960" w:type="dxa"/>
            <w:noWrap/>
            <w:hideMark/>
          </w:tcPr>
          <w:p w14:paraId="4F1C2BF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NI</w:t>
            </w:r>
          </w:p>
        </w:tc>
        <w:tc>
          <w:tcPr>
            <w:tcW w:w="6092" w:type="dxa"/>
            <w:noWrap/>
            <w:hideMark/>
          </w:tcPr>
          <w:p w14:paraId="06D0681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Nikaragua</w:t>
            </w:r>
          </w:p>
        </w:tc>
      </w:tr>
      <w:tr w:rsidR="00E317B4" w:rsidRPr="00E317B4" w14:paraId="27A8EF1D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B2133DD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166</w:t>
            </w:r>
          </w:p>
        </w:tc>
        <w:tc>
          <w:tcPr>
            <w:tcW w:w="960" w:type="dxa"/>
            <w:noWrap/>
            <w:hideMark/>
          </w:tcPr>
          <w:p w14:paraId="13CF67C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NL</w:t>
            </w:r>
          </w:p>
        </w:tc>
        <w:tc>
          <w:tcPr>
            <w:tcW w:w="6092" w:type="dxa"/>
            <w:noWrap/>
            <w:hideMark/>
          </w:tcPr>
          <w:p w14:paraId="16CBE8A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Holandia</w:t>
            </w:r>
          </w:p>
        </w:tc>
      </w:tr>
      <w:tr w:rsidR="00E317B4" w:rsidRPr="00E317B4" w14:paraId="3CB6422E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6E9F7F7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167</w:t>
            </w:r>
          </w:p>
        </w:tc>
        <w:tc>
          <w:tcPr>
            <w:tcW w:w="960" w:type="dxa"/>
            <w:noWrap/>
            <w:hideMark/>
          </w:tcPr>
          <w:p w14:paraId="28DA7CB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NO</w:t>
            </w:r>
          </w:p>
        </w:tc>
        <w:tc>
          <w:tcPr>
            <w:tcW w:w="6092" w:type="dxa"/>
            <w:noWrap/>
            <w:hideMark/>
          </w:tcPr>
          <w:p w14:paraId="60EE9AD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Norwegia</w:t>
            </w:r>
          </w:p>
        </w:tc>
      </w:tr>
      <w:tr w:rsidR="00E317B4" w:rsidRPr="00E317B4" w14:paraId="06D5550D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715BB06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168</w:t>
            </w:r>
          </w:p>
        </w:tc>
        <w:tc>
          <w:tcPr>
            <w:tcW w:w="960" w:type="dxa"/>
            <w:noWrap/>
            <w:hideMark/>
          </w:tcPr>
          <w:p w14:paraId="57B4A6A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NP</w:t>
            </w:r>
          </w:p>
        </w:tc>
        <w:tc>
          <w:tcPr>
            <w:tcW w:w="6092" w:type="dxa"/>
            <w:noWrap/>
            <w:hideMark/>
          </w:tcPr>
          <w:p w14:paraId="486932F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Nepal</w:t>
            </w:r>
          </w:p>
        </w:tc>
      </w:tr>
      <w:tr w:rsidR="00E317B4" w:rsidRPr="00E317B4" w14:paraId="1B311E70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412C77FD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169</w:t>
            </w:r>
          </w:p>
        </w:tc>
        <w:tc>
          <w:tcPr>
            <w:tcW w:w="960" w:type="dxa"/>
            <w:noWrap/>
            <w:hideMark/>
          </w:tcPr>
          <w:p w14:paraId="6203FB7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NR</w:t>
            </w:r>
          </w:p>
        </w:tc>
        <w:tc>
          <w:tcPr>
            <w:tcW w:w="6092" w:type="dxa"/>
            <w:noWrap/>
            <w:hideMark/>
          </w:tcPr>
          <w:p w14:paraId="4DD2631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Nauru</w:t>
            </w:r>
          </w:p>
        </w:tc>
      </w:tr>
      <w:tr w:rsidR="00E317B4" w:rsidRPr="00E317B4" w14:paraId="2F61E233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46696C6E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170</w:t>
            </w:r>
          </w:p>
        </w:tc>
        <w:tc>
          <w:tcPr>
            <w:tcW w:w="960" w:type="dxa"/>
            <w:noWrap/>
            <w:hideMark/>
          </w:tcPr>
          <w:p w14:paraId="5571853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NU</w:t>
            </w:r>
          </w:p>
        </w:tc>
        <w:tc>
          <w:tcPr>
            <w:tcW w:w="6092" w:type="dxa"/>
            <w:noWrap/>
            <w:hideMark/>
          </w:tcPr>
          <w:p w14:paraId="7F104CD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Niue</w:t>
            </w:r>
          </w:p>
        </w:tc>
      </w:tr>
      <w:tr w:rsidR="00E317B4" w:rsidRPr="00E317B4" w14:paraId="23900B85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92F9A9D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171</w:t>
            </w:r>
          </w:p>
        </w:tc>
        <w:tc>
          <w:tcPr>
            <w:tcW w:w="960" w:type="dxa"/>
            <w:noWrap/>
            <w:hideMark/>
          </w:tcPr>
          <w:p w14:paraId="124B5BF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NZ</w:t>
            </w:r>
          </w:p>
        </w:tc>
        <w:tc>
          <w:tcPr>
            <w:tcW w:w="6092" w:type="dxa"/>
            <w:noWrap/>
            <w:hideMark/>
          </w:tcPr>
          <w:p w14:paraId="7012FD6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Nowa Zelandia</w:t>
            </w:r>
          </w:p>
        </w:tc>
      </w:tr>
      <w:tr w:rsidR="00E317B4" w:rsidRPr="00E317B4" w14:paraId="6A4B9337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816C2A8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172</w:t>
            </w:r>
          </w:p>
        </w:tc>
        <w:tc>
          <w:tcPr>
            <w:tcW w:w="960" w:type="dxa"/>
            <w:noWrap/>
            <w:hideMark/>
          </w:tcPr>
          <w:p w14:paraId="4C36A2F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OM</w:t>
            </w:r>
          </w:p>
        </w:tc>
        <w:tc>
          <w:tcPr>
            <w:tcW w:w="6092" w:type="dxa"/>
            <w:noWrap/>
            <w:hideMark/>
          </w:tcPr>
          <w:p w14:paraId="6716A1D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Oman</w:t>
            </w:r>
          </w:p>
        </w:tc>
      </w:tr>
      <w:tr w:rsidR="00E317B4" w:rsidRPr="00E317B4" w14:paraId="4F9D140B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05B8436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173</w:t>
            </w:r>
          </w:p>
        </w:tc>
        <w:tc>
          <w:tcPr>
            <w:tcW w:w="960" w:type="dxa"/>
            <w:noWrap/>
            <w:hideMark/>
          </w:tcPr>
          <w:p w14:paraId="01EC06A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PA</w:t>
            </w:r>
          </w:p>
        </w:tc>
        <w:tc>
          <w:tcPr>
            <w:tcW w:w="6092" w:type="dxa"/>
            <w:noWrap/>
            <w:hideMark/>
          </w:tcPr>
          <w:p w14:paraId="56C7F20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Panama</w:t>
            </w:r>
          </w:p>
        </w:tc>
      </w:tr>
      <w:tr w:rsidR="00E317B4" w:rsidRPr="00E317B4" w14:paraId="7A4DB94E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816D37E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174</w:t>
            </w:r>
          </w:p>
        </w:tc>
        <w:tc>
          <w:tcPr>
            <w:tcW w:w="960" w:type="dxa"/>
            <w:noWrap/>
            <w:hideMark/>
          </w:tcPr>
          <w:p w14:paraId="7EBC7F6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PE</w:t>
            </w:r>
          </w:p>
        </w:tc>
        <w:tc>
          <w:tcPr>
            <w:tcW w:w="6092" w:type="dxa"/>
            <w:noWrap/>
            <w:hideMark/>
          </w:tcPr>
          <w:p w14:paraId="206FC10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Peru</w:t>
            </w:r>
          </w:p>
        </w:tc>
      </w:tr>
      <w:tr w:rsidR="00E317B4" w:rsidRPr="00E317B4" w14:paraId="7CD7F768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2CADE46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175</w:t>
            </w:r>
          </w:p>
        </w:tc>
        <w:tc>
          <w:tcPr>
            <w:tcW w:w="960" w:type="dxa"/>
            <w:noWrap/>
            <w:hideMark/>
          </w:tcPr>
          <w:p w14:paraId="0BBDDD8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PF</w:t>
            </w:r>
          </w:p>
        </w:tc>
        <w:tc>
          <w:tcPr>
            <w:tcW w:w="6092" w:type="dxa"/>
            <w:noWrap/>
            <w:hideMark/>
          </w:tcPr>
          <w:p w14:paraId="0DE7489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Polinezja Francuska</w:t>
            </w:r>
          </w:p>
        </w:tc>
      </w:tr>
      <w:tr w:rsidR="00E317B4" w:rsidRPr="00E317B4" w14:paraId="65A392A4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43B3FFB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176</w:t>
            </w:r>
          </w:p>
        </w:tc>
        <w:tc>
          <w:tcPr>
            <w:tcW w:w="960" w:type="dxa"/>
            <w:noWrap/>
            <w:hideMark/>
          </w:tcPr>
          <w:p w14:paraId="7012229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PG</w:t>
            </w:r>
          </w:p>
        </w:tc>
        <w:tc>
          <w:tcPr>
            <w:tcW w:w="6092" w:type="dxa"/>
            <w:noWrap/>
            <w:hideMark/>
          </w:tcPr>
          <w:p w14:paraId="02C5498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Papua-Nowa Gwinea</w:t>
            </w:r>
          </w:p>
        </w:tc>
      </w:tr>
      <w:tr w:rsidR="00E317B4" w:rsidRPr="00E317B4" w14:paraId="1797EBB5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4F3D976A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177</w:t>
            </w:r>
          </w:p>
        </w:tc>
        <w:tc>
          <w:tcPr>
            <w:tcW w:w="960" w:type="dxa"/>
            <w:noWrap/>
            <w:hideMark/>
          </w:tcPr>
          <w:p w14:paraId="08E6955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PH</w:t>
            </w:r>
          </w:p>
        </w:tc>
        <w:tc>
          <w:tcPr>
            <w:tcW w:w="6092" w:type="dxa"/>
            <w:noWrap/>
            <w:hideMark/>
          </w:tcPr>
          <w:p w14:paraId="10FB668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Filipiny</w:t>
            </w:r>
          </w:p>
        </w:tc>
      </w:tr>
      <w:tr w:rsidR="00E317B4" w:rsidRPr="00E317B4" w14:paraId="775CDBC3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A3A42DD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178</w:t>
            </w:r>
          </w:p>
        </w:tc>
        <w:tc>
          <w:tcPr>
            <w:tcW w:w="960" w:type="dxa"/>
            <w:noWrap/>
            <w:hideMark/>
          </w:tcPr>
          <w:p w14:paraId="6823F66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PK</w:t>
            </w:r>
          </w:p>
        </w:tc>
        <w:tc>
          <w:tcPr>
            <w:tcW w:w="6092" w:type="dxa"/>
            <w:noWrap/>
            <w:hideMark/>
          </w:tcPr>
          <w:p w14:paraId="46B05FE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Pakistan</w:t>
            </w:r>
          </w:p>
        </w:tc>
      </w:tr>
      <w:tr w:rsidR="00E317B4" w:rsidRPr="00E317B4" w14:paraId="2C94E011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4067D1C8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179</w:t>
            </w:r>
          </w:p>
        </w:tc>
        <w:tc>
          <w:tcPr>
            <w:tcW w:w="960" w:type="dxa"/>
            <w:noWrap/>
            <w:hideMark/>
          </w:tcPr>
          <w:p w14:paraId="69E7CEE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PL</w:t>
            </w:r>
          </w:p>
        </w:tc>
        <w:tc>
          <w:tcPr>
            <w:tcW w:w="6092" w:type="dxa"/>
            <w:noWrap/>
            <w:hideMark/>
          </w:tcPr>
          <w:p w14:paraId="7CFA622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Polska</w:t>
            </w:r>
          </w:p>
        </w:tc>
      </w:tr>
      <w:tr w:rsidR="00E317B4" w:rsidRPr="00E317B4" w14:paraId="0E05DBAC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664BAEC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180</w:t>
            </w:r>
          </w:p>
        </w:tc>
        <w:tc>
          <w:tcPr>
            <w:tcW w:w="960" w:type="dxa"/>
            <w:noWrap/>
            <w:hideMark/>
          </w:tcPr>
          <w:p w14:paraId="4163EC4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PM</w:t>
            </w:r>
          </w:p>
        </w:tc>
        <w:tc>
          <w:tcPr>
            <w:tcW w:w="6092" w:type="dxa"/>
            <w:noWrap/>
            <w:hideMark/>
          </w:tcPr>
          <w:p w14:paraId="316BC23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Saint-Pierre i Miquelon</w:t>
            </w:r>
          </w:p>
        </w:tc>
      </w:tr>
      <w:tr w:rsidR="00E317B4" w:rsidRPr="00E317B4" w14:paraId="1A3FAF1E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1C9115B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181</w:t>
            </w:r>
          </w:p>
        </w:tc>
        <w:tc>
          <w:tcPr>
            <w:tcW w:w="960" w:type="dxa"/>
            <w:noWrap/>
            <w:hideMark/>
          </w:tcPr>
          <w:p w14:paraId="69AB888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PN</w:t>
            </w:r>
          </w:p>
        </w:tc>
        <w:tc>
          <w:tcPr>
            <w:tcW w:w="6092" w:type="dxa"/>
            <w:noWrap/>
            <w:hideMark/>
          </w:tcPr>
          <w:p w14:paraId="74A287C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Pitcairn</w:t>
            </w:r>
          </w:p>
        </w:tc>
      </w:tr>
      <w:tr w:rsidR="00E317B4" w:rsidRPr="00E317B4" w14:paraId="110D7AFA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82DD2DD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182</w:t>
            </w:r>
          </w:p>
        </w:tc>
        <w:tc>
          <w:tcPr>
            <w:tcW w:w="960" w:type="dxa"/>
            <w:noWrap/>
            <w:hideMark/>
          </w:tcPr>
          <w:p w14:paraId="30FF2E4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PR</w:t>
            </w:r>
          </w:p>
        </w:tc>
        <w:tc>
          <w:tcPr>
            <w:tcW w:w="6092" w:type="dxa"/>
            <w:noWrap/>
            <w:hideMark/>
          </w:tcPr>
          <w:p w14:paraId="489ED99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Portoryko</w:t>
            </w:r>
          </w:p>
        </w:tc>
      </w:tr>
      <w:tr w:rsidR="00E317B4" w:rsidRPr="00E317B4" w14:paraId="4C9F9470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4D33807E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183</w:t>
            </w:r>
          </w:p>
        </w:tc>
        <w:tc>
          <w:tcPr>
            <w:tcW w:w="960" w:type="dxa"/>
            <w:noWrap/>
            <w:hideMark/>
          </w:tcPr>
          <w:p w14:paraId="4BD53A0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PS</w:t>
            </w:r>
          </w:p>
        </w:tc>
        <w:tc>
          <w:tcPr>
            <w:tcW w:w="6092" w:type="dxa"/>
            <w:noWrap/>
            <w:hideMark/>
          </w:tcPr>
          <w:p w14:paraId="4E206A6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Palestyna</w:t>
            </w:r>
          </w:p>
        </w:tc>
      </w:tr>
      <w:tr w:rsidR="00E317B4" w:rsidRPr="00E317B4" w14:paraId="4FF2A755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10E7969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184</w:t>
            </w:r>
          </w:p>
        </w:tc>
        <w:tc>
          <w:tcPr>
            <w:tcW w:w="960" w:type="dxa"/>
            <w:noWrap/>
            <w:hideMark/>
          </w:tcPr>
          <w:p w14:paraId="43547A2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PT</w:t>
            </w:r>
          </w:p>
        </w:tc>
        <w:tc>
          <w:tcPr>
            <w:tcW w:w="6092" w:type="dxa"/>
            <w:noWrap/>
            <w:hideMark/>
          </w:tcPr>
          <w:p w14:paraId="1ADDF45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Portugalia</w:t>
            </w:r>
          </w:p>
        </w:tc>
      </w:tr>
      <w:tr w:rsidR="00E317B4" w:rsidRPr="00E317B4" w14:paraId="47B0781A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B0A54E7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185</w:t>
            </w:r>
          </w:p>
        </w:tc>
        <w:tc>
          <w:tcPr>
            <w:tcW w:w="960" w:type="dxa"/>
            <w:noWrap/>
            <w:hideMark/>
          </w:tcPr>
          <w:p w14:paraId="4667E06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PW</w:t>
            </w:r>
          </w:p>
        </w:tc>
        <w:tc>
          <w:tcPr>
            <w:tcW w:w="6092" w:type="dxa"/>
            <w:noWrap/>
            <w:hideMark/>
          </w:tcPr>
          <w:p w14:paraId="1A18E25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Palau</w:t>
            </w:r>
          </w:p>
        </w:tc>
      </w:tr>
      <w:tr w:rsidR="00E317B4" w:rsidRPr="00E317B4" w14:paraId="6FBC45D0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7FC5C61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186</w:t>
            </w:r>
          </w:p>
        </w:tc>
        <w:tc>
          <w:tcPr>
            <w:tcW w:w="960" w:type="dxa"/>
            <w:noWrap/>
            <w:hideMark/>
          </w:tcPr>
          <w:p w14:paraId="0770D46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PY</w:t>
            </w:r>
          </w:p>
        </w:tc>
        <w:tc>
          <w:tcPr>
            <w:tcW w:w="6092" w:type="dxa"/>
            <w:noWrap/>
            <w:hideMark/>
          </w:tcPr>
          <w:p w14:paraId="0E911AC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Paragwaj</w:t>
            </w:r>
          </w:p>
        </w:tc>
      </w:tr>
      <w:tr w:rsidR="00E317B4" w:rsidRPr="00E317B4" w14:paraId="2483360F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4CF2564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187</w:t>
            </w:r>
          </w:p>
        </w:tc>
        <w:tc>
          <w:tcPr>
            <w:tcW w:w="960" w:type="dxa"/>
            <w:noWrap/>
            <w:hideMark/>
          </w:tcPr>
          <w:p w14:paraId="39DA254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QA</w:t>
            </w:r>
          </w:p>
        </w:tc>
        <w:tc>
          <w:tcPr>
            <w:tcW w:w="6092" w:type="dxa"/>
            <w:noWrap/>
            <w:hideMark/>
          </w:tcPr>
          <w:p w14:paraId="00D5C8C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Katar</w:t>
            </w:r>
          </w:p>
        </w:tc>
      </w:tr>
      <w:tr w:rsidR="00E317B4" w:rsidRPr="00E317B4" w14:paraId="37E493EF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8BD9BCA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188</w:t>
            </w:r>
          </w:p>
        </w:tc>
        <w:tc>
          <w:tcPr>
            <w:tcW w:w="960" w:type="dxa"/>
            <w:noWrap/>
            <w:hideMark/>
          </w:tcPr>
          <w:p w14:paraId="7D0E7E8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RE</w:t>
            </w:r>
          </w:p>
        </w:tc>
        <w:tc>
          <w:tcPr>
            <w:tcW w:w="6092" w:type="dxa"/>
            <w:noWrap/>
            <w:hideMark/>
          </w:tcPr>
          <w:p w14:paraId="3018864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Reunion</w:t>
            </w:r>
          </w:p>
        </w:tc>
      </w:tr>
      <w:tr w:rsidR="00E317B4" w:rsidRPr="00E317B4" w14:paraId="0EFD2D9A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70C0380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189</w:t>
            </w:r>
          </w:p>
        </w:tc>
        <w:tc>
          <w:tcPr>
            <w:tcW w:w="960" w:type="dxa"/>
            <w:noWrap/>
            <w:hideMark/>
          </w:tcPr>
          <w:p w14:paraId="02EF30E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RO</w:t>
            </w:r>
          </w:p>
        </w:tc>
        <w:tc>
          <w:tcPr>
            <w:tcW w:w="6092" w:type="dxa"/>
            <w:noWrap/>
            <w:hideMark/>
          </w:tcPr>
          <w:p w14:paraId="2D32C00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Rumunia</w:t>
            </w:r>
          </w:p>
        </w:tc>
      </w:tr>
      <w:tr w:rsidR="00E317B4" w:rsidRPr="00E317B4" w14:paraId="50529A22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1CB36C0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190</w:t>
            </w:r>
          </w:p>
        </w:tc>
        <w:tc>
          <w:tcPr>
            <w:tcW w:w="960" w:type="dxa"/>
            <w:noWrap/>
            <w:hideMark/>
          </w:tcPr>
          <w:p w14:paraId="0C003A5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RS</w:t>
            </w:r>
          </w:p>
        </w:tc>
        <w:tc>
          <w:tcPr>
            <w:tcW w:w="6092" w:type="dxa"/>
            <w:noWrap/>
            <w:hideMark/>
          </w:tcPr>
          <w:p w14:paraId="7FCC011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Serbia</w:t>
            </w:r>
          </w:p>
        </w:tc>
      </w:tr>
      <w:tr w:rsidR="00E317B4" w:rsidRPr="00E317B4" w14:paraId="377315C2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BEFEEFC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191</w:t>
            </w:r>
          </w:p>
        </w:tc>
        <w:tc>
          <w:tcPr>
            <w:tcW w:w="960" w:type="dxa"/>
            <w:noWrap/>
            <w:hideMark/>
          </w:tcPr>
          <w:p w14:paraId="0EAFEAD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RU</w:t>
            </w:r>
          </w:p>
        </w:tc>
        <w:tc>
          <w:tcPr>
            <w:tcW w:w="6092" w:type="dxa"/>
            <w:noWrap/>
            <w:hideMark/>
          </w:tcPr>
          <w:p w14:paraId="0DD1749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Rosja</w:t>
            </w:r>
          </w:p>
        </w:tc>
      </w:tr>
      <w:tr w:rsidR="00E317B4" w:rsidRPr="00E317B4" w14:paraId="065A495B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51676D6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lastRenderedPageBreak/>
              <w:t>192</w:t>
            </w:r>
          </w:p>
        </w:tc>
        <w:tc>
          <w:tcPr>
            <w:tcW w:w="960" w:type="dxa"/>
            <w:noWrap/>
            <w:hideMark/>
          </w:tcPr>
          <w:p w14:paraId="59D9D4E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RW</w:t>
            </w:r>
          </w:p>
        </w:tc>
        <w:tc>
          <w:tcPr>
            <w:tcW w:w="6092" w:type="dxa"/>
            <w:noWrap/>
            <w:hideMark/>
          </w:tcPr>
          <w:p w14:paraId="14C9374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Rwanda</w:t>
            </w:r>
          </w:p>
        </w:tc>
      </w:tr>
      <w:tr w:rsidR="00E317B4" w:rsidRPr="00E317B4" w14:paraId="75871F31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0BCE221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193</w:t>
            </w:r>
          </w:p>
        </w:tc>
        <w:tc>
          <w:tcPr>
            <w:tcW w:w="960" w:type="dxa"/>
            <w:noWrap/>
            <w:hideMark/>
          </w:tcPr>
          <w:p w14:paraId="793BDD0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SA</w:t>
            </w:r>
          </w:p>
        </w:tc>
        <w:tc>
          <w:tcPr>
            <w:tcW w:w="6092" w:type="dxa"/>
            <w:noWrap/>
            <w:hideMark/>
          </w:tcPr>
          <w:p w14:paraId="089C76D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Arabia Saudyjska</w:t>
            </w:r>
          </w:p>
        </w:tc>
      </w:tr>
      <w:tr w:rsidR="00E317B4" w:rsidRPr="00E317B4" w14:paraId="4AB1BF3F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BC490E3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194</w:t>
            </w:r>
          </w:p>
        </w:tc>
        <w:tc>
          <w:tcPr>
            <w:tcW w:w="960" w:type="dxa"/>
            <w:noWrap/>
            <w:hideMark/>
          </w:tcPr>
          <w:p w14:paraId="1EF7387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SB</w:t>
            </w:r>
          </w:p>
        </w:tc>
        <w:tc>
          <w:tcPr>
            <w:tcW w:w="6092" w:type="dxa"/>
            <w:noWrap/>
            <w:hideMark/>
          </w:tcPr>
          <w:p w14:paraId="0D3F266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Wyspy Salomona</w:t>
            </w:r>
          </w:p>
        </w:tc>
      </w:tr>
      <w:tr w:rsidR="00E317B4" w:rsidRPr="00E317B4" w14:paraId="212202DF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002AEB4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195</w:t>
            </w:r>
          </w:p>
        </w:tc>
        <w:tc>
          <w:tcPr>
            <w:tcW w:w="960" w:type="dxa"/>
            <w:noWrap/>
            <w:hideMark/>
          </w:tcPr>
          <w:p w14:paraId="21F4E89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SC</w:t>
            </w:r>
          </w:p>
        </w:tc>
        <w:tc>
          <w:tcPr>
            <w:tcW w:w="6092" w:type="dxa"/>
            <w:noWrap/>
            <w:hideMark/>
          </w:tcPr>
          <w:p w14:paraId="4B8AA67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Seszele</w:t>
            </w:r>
          </w:p>
        </w:tc>
      </w:tr>
      <w:tr w:rsidR="00E317B4" w:rsidRPr="00E317B4" w14:paraId="44909BD0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0D4E959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196</w:t>
            </w:r>
          </w:p>
        </w:tc>
        <w:tc>
          <w:tcPr>
            <w:tcW w:w="960" w:type="dxa"/>
            <w:noWrap/>
            <w:hideMark/>
          </w:tcPr>
          <w:p w14:paraId="7308C7F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SD</w:t>
            </w:r>
          </w:p>
        </w:tc>
        <w:tc>
          <w:tcPr>
            <w:tcW w:w="6092" w:type="dxa"/>
            <w:noWrap/>
            <w:hideMark/>
          </w:tcPr>
          <w:p w14:paraId="32ECE16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Sudan</w:t>
            </w:r>
          </w:p>
        </w:tc>
      </w:tr>
      <w:tr w:rsidR="00E317B4" w:rsidRPr="00E317B4" w14:paraId="53C00CF7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AB66183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197</w:t>
            </w:r>
          </w:p>
        </w:tc>
        <w:tc>
          <w:tcPr>
            <w:tcW w:w="960" w:type="dxa"/>
            <w:noWrap/>
            <w:hideMark/>
          </w:tcPr>
          <w:p w14:paraId="41C7CE7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SE</w:t>
            </w:r>
          </w:p>
        </w:tc>
        <w:tc>
          <w:tcPr>
            <w:tcW w:w="6092" w:type="dxa"/>
            <w:noWrap/>
            <w:hideMark/>
          </w:tcPr>
          <w:p w14:paraId="29483FB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Szwecja</w:t>
            </w:r>
          </w:p>
        </w:tc>
      </w:tr>
      <w:tr w:rsidR="00E317B4" w:rsidRPr="00E317B4" w14:paraId="798E5B4D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9BE4B42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198</w:t>
            </w:r>
          </w:p>
        </w:tc>
        <w:tc>
          <w:tcPr>
            <w:tcW w:w="960" w:type="dxa"/>
            <w:noWrap/>
            <w:hideMark/>
          </w:tcPr>
          <w:p w14:paraId="6459C93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SG</w:t>
            </w:r>
          </w:p>
        </w:tc>
        <w:tc>
          <w:tcPr>
            <w:tcW w:w="6092" w:type="dxa"/>
            <w:noWrap/>
            <w:hideMark/>
          </w:tcPr>
          <w:p w14:paraId="638828B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Singapur</w:t>
            </w:r>
          </w:p>
        </w:tc>
      </w:tr>
      <w:tr w:rsidR="00E317B4" w:rsidRPr="00E317B4" w14:paraId="2608C821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55197F9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199</w:t>
            </w:r>
          </w:p>
        </w:tc>
        <w:tc>
          <w:tcPr>
            <w:tcW w:w="960" w:type="dxa"/>
            <w:noWrap/>
            <w:hideMark/>
          </w:tcPr>
          <w:p w14:paraId="0640272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SH</w:t>
            </w:r>
          </w:p>
        </w:tc>
        <w:tc>
          <w:tcPr>
            <w:tcW w:w="6092" w:type="dxa"/>
            <w:noWrap/>
            <w:hideMark/>
          </w:tcPr>
          <w:p w14:paraId="662B4BD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Wyspa Świętej Heleny, Wyspa Wniebowstąpienia i Tristan da Cunha</w:t>
            </w:r>
          </w:p>
        </w:tc>
      </w:tr>
      <w:tr w:rsidR="00E317B4" w:rsidRPr="00E317B4" w14:paraId="6D80927B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9F251BC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200</w:t>
            </w:r>
          </w:p>
        </w:tc>
        <w:tc>
          <w:tcPr>
            <w:tcW w:w="960" w:type="dxa"/>
            <w:noWrap/>
            <w:hideMark/>
          </w:tcPr>
          <w:p w14:paraId="2036788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SI</w:t>
            </w:r>
          </w:p>
        </w:tc>
        <w:tc>
          <w:tcPr>
            <w:tcW w:w="6092" w:type="dxa"/>
            <w:noWrap/>
            <w:hideMark/>
          </w:tcPr>
          <w:p w14:paraId="64BACE1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Słowenia</w:t>
            </w:r>
          </w:p>
        </w:tc>
      </w:tr>
      <w:tr w:rsidR="00E317B4" w:rsidRPr="00E317B4" w14:paraId="61B8A1BA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88061E1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201</w:t>
            </w:r>
          </w:p>
        </w:tc>
        <w:tc>
          <w:tcPr>
            <w:tcW w:w="960" w:type="dxa"/>
            <w:noWrap/>
            <w:hideMark/>
          </w:tcPr>
          <w:p w14:paraId="7037F5D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SJ</w:t>
            </w:r>
          </w:p>
        </w:tc>
        <w:tc>
          <w:tcPr>
            <w:tcW w:w="6092" w:type="dxa"/>
            <w:noWrap/>
            <w:hideMark/>
          </w:tcPr>
          <w:p w14:paraId="2DDF11B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Svalbard i Jan Mayen</w:t>
            </w:r>
          </w:p>
        </w:tc>
      </w:tr>
      <w:tr w:rsidR="00E317B4" w:rsidRPr="00E317B4" w14:paraId="7982F6E9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3215881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202</w:t>
            </w:r>
          </w:p>
        </w:tc>
        <w:tc>
          <w:tcPr>
            <w:tcW w:w="960" w:type="dxa"/>
            <w:noWrap/>
            <w:hideMark/>
          </w:tcPr>
          <w:p w14:paraId="314D10F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SK</w:t>
            </w:r>
          </w:p>
        </w:tc>
        <w:tc>
          <w:tcPr>
            <w:tcW w:w="6092" w:type="dxa"/>
            <w:noWrap/>
            <w:hideMark/>
          </w:tcPr>
          <w:p w14:paraId="7490FE9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Słowacja</w:t>
            </w:r>
          </w:p>
        </w:tc>
      </w:tr>
      <w:tr w:rsidR="00E317B4" w:rsidRPr="00E317B4" w14:paraId="3191B39C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0473AC3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203</w:t>
            </w:r>
          </w:p>
        </w:tc>
        <w:tc>
          <w:tcPr>
            <w:tcW w:w="960" w:type="dxa"/>
            <w:noWrap/>
            <w:hideMark/>
          </w:tcPr>
          <w:p w14:paraId="37A616E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SL</w:t>
            </w:r>
          </w:p>
        </w:tc>
        <w:tc>
          <w:tcPr>
            <w:tcW w:w="6092" w:type="dxa"/>
            <w:noWrap/>
            <w:hideMark/>
          </w:tcPr>
          <w:p w14:paraId="79C910A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Sierra Leone</w:t>
            </w:r>
          </w:p>
        </w:tc>
      </w:tr>
      <w:tr w:rsidR="00E317B4" w:rsidRPr="00E317B4" w14:paraId="5BA23105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DA43DC4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204</w:t>
            </w:r>
          </w:p>
        </w:tc>
        <w:tc>
          <w:tcPr>
            <w:tcW w:w="960" w:type="dxa"/>
            <w:noWrap/>
            <w:hideMark/>
          </w:tcPr>
          <w:p w14:paraId="60E256B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SM</w:t>
            </w:r>
          </w:p>
        </w:tc>
        <w:tc>
          <w:tcPr>
            <w:tcW w:w="6092" w:type="dxa"/>
            <w:noWrap/>
            <w:hideMark/>
          </w:tcPr>
          <w:p w14:paraId="6626053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San Marino</w:t>
            </w:r>
          </w:p>
        </w:tc>
      </w:tr>
      <w:tr w:rsidR="00E317B4" w:rsidRPr="00E317B4" w14:paraId="2C113400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83F6F32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205</w:t>
            </w:r>
          </w:p>
        </w:tc>
        <w:tc>
          <w:tcPr>
            <w:tcW w:w="960" w:type="dxa"/>
            <w:noWrap/>
            <w:hideMark/>
          </w:tcPr>
          <w:p w14:paraId="3499BDF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SN</w:t>
            </w:r>
          </w:p>
        </w:tc>
        <w:tc>
          <w:tcPr>
            <w:tcW w:w="6092" w:type="dxa"/>
            <w:noWrap/>
            <w:hideMark/>
          </w:tcPr>
          <w:p w14:paraId="0919565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Senegal</w:t>
            </w:r>
          </w:p>
        </w:tc>
      </w:tr>
      <w:tr w:rsidR="00E317B4" w:rsidRPr="00E317B4" w14:paraId="70CC727E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B049DEC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206</w:t>
            </w:r>
          </w:p>
        </w:tc>
        <w:tc>
          <w:tcPr>
            <w:tcW w:w="960" w:type="dxa"/>
            <w:noWrap/>
            <w:hideMark/>
          </w:tcPr>
          <w:p w14:paraId="6B2B29D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SO</w:t>
            </w:r>
          </w:p>
        </w:tc>
        <w:tc>
          <w:tcPr>
            <w:tcW w:w="6092" w:type="dxa"/>
            <w:noWrap/>
            <w:hideMark/>
          </w:tcPr>
          <w:p w14:paraId="71F2204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Somalia</w:t>
            </w:r>
          </w:p>
        </w:tc>
      </w:tr>
      <w:tr w:rsidR="00E317B4" w:rsidRPr="00E317B4" w14:paraId="4289C922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E5148FA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207</w:t>
            </w:r>
          </w:p>
        </w:tc>
        <w:tc>
          <w:tcPr>
            <w:tcW w:w="960" w:type="dxa"/>
            <w:noWrap/>
            <w:hideMark/>
          </w:tcPr>
          <w:p w14:paraId="3F698CB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SR</w:t>
            </w:r>
          </w:p>
        </w:tc>
        <w:tc>
          <w:tcPr>
            <w:tcW w:w="6092" w:type="dxa"/>
            <w:noWrap/>
            <w:hideMark/>
          </w:tcPr>
          <w:p w14:paraId="4F491A7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Surinam</w:t>
            </w:r>
          </w:p>
        </w:tc>
      </w:tr>
      <w:tr w:rsidR="00E317B4" w:rsidRPr="00E317B4" w14:paraId="0D158D0E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AF5FF22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208</w:t>
            </w:r>
          </w:p>
        </w:tc>
        <w:tc>
          <w:tcPr>
            <w:tcW w:w="960" w:type="dxa"/>
            <w:noWrap/>
            <w:hideMark/>
          </w:tcPr>
          <w:p w14:paraId="0A4996C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SS</w:t>
            </w:r>
          </w:p>
        </w:tc>
        <w:tc>
          <w:tcPr>
            <w:tcW w:w="6092" w:type="dxa"/>
            <w:noWrap/>
            <w:hideMark/>
          </w:tcPr>
          <w:p w14:paraId="4429A7C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Sudan Południowy</w:t>
            </w:r>
          </w:p>
        </w:tc>
      </w:tr>
      <w:tr w:rsidR="00E317B4" w:rsidRPr="00E317B4" w14:paraId="1D632D47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ED101D2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209</w:t>
            </w:r>
          </w:p>
        </w:tc>
        <w:tc>
          <w:tcPr>
            <w:tcW w:w="960" w:type="dxa"/>
            <w:noWrap/>
            <w:hideMark/>
          </w:tcPr>
          <w:p w14:paraId="033F7D7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ST</w:t>
            </w:r>
          </w:p>
        </w:tc>
        <w:tc>
          <w:tcPr>
            <w:tcW w:w="6092" w:type="dxa"/>
            <w:noWrap/>
            <w:hideMark/>
          </w:tcPr>
          <w:p w14:paraId="35BC8C6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Wyspy Świętego Tomasza i Książęca</w:t>
            </w:r>
          </w:p>
        </w:tc>
      </w:tr>
      <w:tr w:rsidR="00E317B4" w:rsidRPr="00E317B4" w14:paraId="354185C7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0CCCFD1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210</w:t>
            </w:r>
          </w:p>
        </w:tc>
        <w:tc>
          <w:tcPr>
            <w:tcW w:w="960" w:type="dxa"/>
            <w:noWrap/>
            <w:hideMark/>
          </w:tcPr>
          <w:p w14:paraId="4C4D424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SV</w:t>
            </w:r>
          </w:p>
        </w:tc>
        <w:tc>
          <w:tcPr>
            <w:tcW w:w="6092" w:type="dxa"/>
            <w:noWrap/>
            <w:hideMark/>
          </w:tcPr>
          <w:p w14:paraId="4AF5080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Salwador</w:t>
            </w:r>
          </w:p>
        </w:tc>
      </w:tr>
      <w:tr w:rsidR="00E317B4" w:rsidRPr="00E317B4" w14:paraId="2B880627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DB5F497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211</w:t>
            </w:r>
          </w:p>
        </w:tc>
        <w:tc>
          <w:tcPr>
            <w:tcW w:w="960" w:type="dxa"/>
            <w:noWrap/>
            <w:hideMark/>
          </w:tcPr>
          <w:p w14:paraId="387521C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SX</w:t>
            </w:r>
          </w:p>
        </w:tc>
        <w:tc>
          <w:tcPr>
            <w:tcW w:w="6092" w:type="dxa"/>
            <w:noWrap/>
            <w:hideMark/>
          </w:tcPr>
          <w:p w14:paraId="009D3F0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Sint Maarten</w:t>
            </w:r>
          </w:p>
        </w:tc>
      </w:tr>
      <w:tr w:rsidR="00E317B4" w:rsidRPr="00E317B4" w14:paraId="7838EC36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C60BD65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212</w:t>
            </w:r>
          </w:p>
        </w:tc>
        <w:tc>
          <w:tcPr>
            <w:tcW w:w="960" w:type="dxa"/>
            <w:noWrap/>
            <w:hideMark/>
          </w:tcPr>
          <w:p w14:paraId="464E85A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SY</w:t>
            </w:r>
          </w:p>
        </w:tc>
        <w:tc>
          <w:tcPr>
            <w:tcW w:w="6092" w:type="dxa"/>
            <w:noWrap/>
            <w:hideMark/>
          </w:tcPr>
          <w:p w14:paraId="4D6A0B1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Syria</w:t>
            </w:r>
          </w:p>
        </w:tc>
      </w:tr>
      <w:tr w:rsidR="00E317B4" w:rsidRPr="00E317B4" w14:paraId="2E412662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ACAD8EA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213</w:t>
            </w:r>
          </w:p>
        </w:tc>
        <w:tc>
          <w:tcPr>
            <w:tcW w:w="960" w:type="dxa"/>
            <w:noWrap/>
            <w:hideMark/>
          </w:tcPr>
          <w:p w14:paraId="12F0683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SZ</w:t>
            </w:r>
          </w:p>
        </w:tc>
        <w:tc>
          <w:tcPr>
            <w:tcW w:w="6092" w:type="dxa"/>
            <w:noWrap/>
            <w:hideMark/>
          </w:tcPr>
          <w:p w14:paraId="2BDBE73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Suazi</w:t>
            </w:r>
          </w:p>
        </w:tc>
      </w:tr>
      <w:tr w:rsidR="00E317B4" w:rsidRPr="00E317B4" w14:paraId="3A300A8F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46A4071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214</w:t>
            </w:r>
          </w:p>
        </w:tc>
        <w:tc>
          <w:tcPr>
            <w:tcW w:w="960" w:type="dxa"/>
            <w:noWrap/>
            <w:hideMark/>
          </w:tcPr>
          <w:p w14:paraId="4B36E36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TC</w:t>
            </w:r>
          </w:p>
        </w:tc>
        <w:tc>
          <w:tcPr>
            <w:tcW w:w="6092" w:type="dxa"/>
            <w:noWrap/>
            <w:hideMark/>
          </w:tcPr>
          <w:p w14:paraId="13BFA52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Turks i Caicos</w:t>
            </w:r>
          </w:p>
        </w:tc>
      </w:tr>
      <w:tr w:rsidR="00E317B4" w:rsidRPr="00E317B4" w14:paraId="2558D949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011E2AB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215</w:t>
            </w:r>
          </w:p>
        </w:tc>
        <w:tc>
          <w:tcPr>
            <w:tcW w:w="960" w:type="dxa"/>
            <w:noWrap/>
            <w:hideMark/>
          </w:tcPr>
          <w:p w14:paraId="2931A85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TD</w:t>
            </w:r>
          </w:p>
        </w:tc>
        <w:tc>
          <w:tcPr>
            <w:tcW w:w="6092" w:type="dxa"/>
            <w:noWrap/>
            <w:hideMark/>
          </w:tcPr>
          <w:p w14:paraId="7113F2D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Czad</w:t>
            </w:r>
          </w:p>
        </w:tc>
      </w:tr>
      <w:tr w:rsidR="00E317B4" w:rsidRPr="00E317B4" w14:paraId="2A08D57C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C9486A1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216</w:t>
            </w:r>
          </w:p>
        </w:tc>
        <w:tc>
          <w:tcPr>
            <w:tcW w:w="960" w:type="dxa"/>
            <w:noWrap/>
            <w:hideMark/>
          </w:tcPr>
          <w:p w14:paraId="48FDC8C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TF</w:t>
            </w:r>
          </w:p>
        </w:tc>
        <w:tc>
          <w:tcPr>
            <w:tcW w:w="6092" w:type="dxa"/>
            <w:noWrap/>
            <w:hideMark/>
          </w:tcPr>
          <w:p w14:paraId="4B0C183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Francuskie Terytoria Południowe i Antarktyczne</w:t>
            </w:r>
          </w:p>
        </w:tc>
      </w:tr>
      <w:tr w:rsidR="00E317B4" w:rsidRPr="00E317B4" w14:paraId="7719BB53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FF2CD0A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217</w:t>
            </w:r>
          </w:p>
        </w:tc>
        <w:tc>
          <w:tcPr>
            <w:tcW w:w="960" w:type="dxa"/>
            <w:noWrap/>
            <w:hideMark/>
          </w:tcPr>
          <w:p w14:paraId="10B0CE0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TG</w:t>
            </w:r>
          </w:p>
        </w:tc>
        <w:tc>
          <w:tcPr>
            <w:tcW w:w="6092" w:type="dxa"/>
            <w:noWrap/>
            <w:hideMark/>
          </w:tcPr>
          <w:p w14:paraId="69DDA54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Togo</w:t>
            </w:r>
          </w:p>
        </w:tc>
      </w:tr>
      <w:tr w:rsidR="00E317B4" w:rsidRPr="00E317B4" w14:paraId="4D7506D7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1346400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218</w:t>
            </w:r>
          </w:p>
        </w:tc>
        <w:tc>
          <w:tcPr>
            <w:tcW w:w="960" w:type="dxa"/>
            <w:noWrap/>
            <w:hideMark/>
          </w:tcPr>
          <w:p w14:paraId="41ED2FC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TH</w:t>
            </w:r>
          </w:p>
        </w:tc>
        <w:tc>
          <w:tcPr>
            <w:tcW w:w="6092" w:type="dxa"/>
            <w:noWrap/>
            <w:hideMark/>
          </w:tcPr>
          <w:p w14:paraId="434F1F6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Tajlandia</w:t>
            </w:r>
          </w:p>
        </w:tc>
      </w:tr>
      <w:tr w:rsidR="00E317B4" w:rsidRPr="00E317B4" w14:paraId="7609B641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D943E13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219</w:t>
            </w:r>
          </w:p>
        </w:tc>
        <w:tc>
          <w:tcPr>
            <w:tcW w:w="960" w:type="dxa"/>
            <w:noWrap/>
            <w:hideMark/>
          </w:tcPr>
          <w:p w14:paraId="5B1E1BD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TJ</w:t>
            </w:r>
          </w:p>
        </w:tc>
        <w:tc>
          <w:tcPr>
            <w:tcW w:w="6092" w:type="dxa"/>
            <w:noWrap/>
            <w:hideMark/>
          </w:tcPr>
          <w:p w14:paraId="2D1E149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Tadżykistan</w:t>
            </w:r>
          </w:p>
        </w:tc>
      </w:tr>
      <w:tr w:rsidR="00E317B4" w:rsidRPr="00E317B4" w14:paraId="49DCEAE8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DA1D90A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220</w:t>
            </w:r>
          </w:p>
        </w:tc>
        <w:tc>
          <w:tcPr>
            <w:tcW w:w="960" w:type="dxa"/>
            <w:noWrap/>
            <w:hideMark/>
          </w:tcPr>
          <w:p w14:paraId="7510578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TK</w:t>
            </w:r>
          </w:p>
        </w:tc>
        <w:tc>
          <w:tcPr>
            <w:tcW w:w="6092" w:type="dxa"/>
            <w:noWrap/>
            <w:hideMark/>
          </w:tcPr>
          <w:p w14:paraId="0EFAE2D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Tokelau</w:t>
            </w:r>
          </w:p>
        </w:tc>
      </w:tr>
      <w:tr w:rsidR="00E317B4" w:rsidRPr="00E317B4" w14:paraId="187950FC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B2CA4D7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221</w:t>
            </w:r>
          </w:p>
        </w:tc>
        <w:tc>
          <w:tcPr>
            <w:tcW w:w="960" w:type="dxa"/>
            <w:noWrap/>
            <w:hideMark/>
          </w:tcPr>
          <w:p w14:paraId="3ABCAEC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TL</w:t>
            </w:r>
          </w:p>
        </w:tc>
        <w:tc>
          <w:tcPr>
            <w:tcW w:w="6092" w:type="dxa"/>
            <w:noWrap/>
            <w:hideMark/>
          </w:tcPr>
          <w:p w14:paraId="738A375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Timor Wschodni</w:t>
            </w:r>
          </w:p>
        </w:tc>
      </w:tr>
      <w:tr w:rsidR="00E317B4" w:rsidRPr="00E317B4" w14:paraId="7CAACAEB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1248155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222</w:t>
            </w:r>
          </w:p>
        </w:tc>
        <w:tc>
          <w:tcPr>
            <w:tcW w:w="960" w:type="dxa"/>
            <w:noWrap/>
            <w:hideMark/>
          </w:tcPr>
          <w:p w14:paraId="70824CA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TM</w:t>
            </w:r>
          </w:p>
        </w:tc>
        <w:tc>
          <w:tcPr>
            <w:tcW w:w="6092" w:type="dxa"/>
            <w:noWrap/>
            <w:hideMark/>
          </w:tcPr>
          <w:p w14:paraId="51C48EE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Turkmenistan</w:t>
            </w:r>
          </w:p>
        </w:tc>
      </w:tr>
      <w:tr w:rsidR="00E317B4" w:rsidRPr="00E317B4" w14:paraId="47E1FEB8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F379082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223</w:t>
            </w:r>
          </w:p>
        </w:tc>
        <w:tc>
          <w:tcPr>
            <w:tcW w:w="960" w:type="dxa"/>
            <w:noWrap/>
            <w:hideMark/>
          </w:tcPr>
          <w:p w14:paraId="51AF9DD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TN</w:t>
            </w:r>
          </w:p>
        </w:tc>
        <w:tc>
          <w:tcPr>
            <w:tcW w:w="6092" w:type="dxa"/>
            <w:noWrap/>
            <w:hideMark/>
          </w:tcPr>
          <w:p w14:paraId="59485B4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Tunezja</w:t>
            </w:r>
          </w:p>
        </w:tc>
      </w:tr>
      <w:tr w:rsidR="00E317B4" w:rsidRPr="00E317B4" w14:paraId="0224E815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43F5A977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224</w:t>
            </w:r>
          </w:p>
        </w:tc>
        <w:tc>
          <w:tcPr>
            <w:tcW w:w="960" w:type="dxa"/>
            <w:noWrap/>
            <w:hideMark/>
          </w:tcPr>
          <w:p w14:paraId="4273252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TO</w:t>
            </w:r>
          </w:p>
        </w:tc>
        <w:tc>
          <w:tcPr>
            <w:tcW w:w="6092" w:type="dxa"/>
            <w:noWrap/>
            <w:hideMark/>
          </w:tcPr>
          <w:p w14:paraId="56652AB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Tonga</w:t>
            </w:r>
          </w:p>
        </w:tc>
      </w:tr>
      <w:tr w:rsidR="00E317B4" w:rsidRPr="00E317B4" w14:paraId="10A63985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CE81E2E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225</w:t>
            </w:r>
          </w:p>
        </w:tc>
        <w:tc>
          <w:tcPr>
            <w:tcW w:w="960" w:type="dxa"/>
            <w:noWrap/>
            <w:hideMark/>
          </w:tcPr>
          <w:p w14:paraId="4FDABF8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TR</w:t>
            </w:r>
          </w:p>
        </w:tc>
        <w:tc>
          <w:tcPr>
            <w:tcW w:w="6092" w:type="dxa"/>
            <w:noWrap/>
            <w:hideMark/>
          </w:tcPr>
          <w:p w14:paraId="15F26F5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Turcja</w:t>
            </w:r>
          </w:p>
        </w:tc>
      </w:tr>
      <w:tr w:rsidR="00E317B4" w:rsidRPr="00E317B4" w14:paraId="5EF11DE5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3F95FC8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226</w:t>
            </w:r>
          </w:p>
        </w:tc>
        <w:tc>
          <w:tcPr>
            <w:tcW w:w="960" w:type="dxa"/>
            <w:noWrap/>
            <w:hideMark/>
          </w:tcPr>
          <w:p w14:paraId="20DC6BE7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TT</w:t>
            </w:r>
          </w:p>
        </w:tc>
        <w:tc>
          <w:tcPr>
            <w:tcW w:w="6092" w:type="dxa"/>
            <w:noWrap/>
            <w:hideMark/>
          </w:tcPr>
          <w:p w14:paraId="4324342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proofErr w:type="spellStart"/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Trynidad</w:t>
            </w:r>
            <w:proofErr w:type="spellEnd"/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 xml:space="preserve"> i Tobago</w:t>
            </w:r>
          </w:p>
        </w:tc>
      </w:tr>
      <w:tr w:rsidR="00E317B4" w:rsidRPr="00E317B4" w14:paraId="4705FFD5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314CBB5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227</w:t>
            </w:r>
          </w:p>
        </w:tc>
        <w:tc>
          <w:tcPr>
            <w:tcW w:w="960" w:type="dxa"/>
            <w:noWrap/>
            <w:hideMark/>
          </w:tcPr>
          <w:p w14:paraId="2FD7BFB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TV</w:t>
            </w:r>
          </w:p>
        </w:tc>
        <w:tc>
          <w:tcPr>
            <w:tcW w:w="6092" w:type="dxa"/>
            <w:noWrap/>
            <w:hideMark/>
          </w:tcPr>
          <w:p w14:paraId="02E2849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Tuvalu</w:t>
            </w:r>
          </w:p>
        </w:tc>
      </w:tr>
      <w:tr w:rsidR="00E317B4" w:rsidRPr="00E317B4" w14:paraId="0FFBDA33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4C3459D5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228</w:t>
            </w:r>
          </w:p>
        </w:tc>
        <w:tc>
          <w:tcPr>
            <w:tcW w:w="960" w:type="dxa"/>
            <w:noWrap/>
            <w:hideMark/>
          </w:tcPr>
          <w:p w14:paraId="0F672DD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TW</w:t>
            </w:r>
          </w:p>
        </w:tc>
        <w:tc>
          <w:tcPr>
            <w:tcW w:w="6092" w:type="dxa"/>
            <w:noWrap/>
            <w:hideMark/>
          </w:tcPr>
          <w:p w14:paraId="0456C623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Tajwan</w:t>
            </w:r>
          </w:p>
        </w:tc>
      </w:tr>
      <w:tr w:rsidR="00E317B4" w:rsidRPr="00E317B4" w14:paraId="2886C02F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4BEE93D1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229</w:t>
            </w:r>
          </w:p>
        </w:tc>
        <w:tc>
          <w:tcPr>
            <w:tcW w:w="960" w:type="dxa"/>
            <w:noWrap/>
            <w:hideMark/>
          </w:tcPr>
          <w:p w14:paraId="1AA9A91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TZ</w:t>
            </w:r>
          </w:p>
        </w:tc>
        <w:tc>
          <w:tcPr>
            <w:tcW w:w="6092" w:type="dxa"/>
            <w:noWrap/>
            <w:hideMark/>
          </w:tcPr>
          <w:p w14:paraId="79C8D45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Tanzania</w:t>
            </w:r>
          </w:p>
        </w:tc>
      </w:tr>
      <w:tr w:rsidR="00E317B4" w:rsidRPr="00E317B4" w14:paraId="46E99BB1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548795ED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230</w:t>
            </w:r>
          </w:p>
        </w:tc>
        <w:tc>
          <w:tcPr>
            <w:tcW w:w="960" w:type="dxa"/>
            <w:noWrap/>
            <w:hideMark/>
          </w:tcPr>
          <w:p w14:paraId="708F908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UA</w:t>
            </w:r>
          </w:p>
        </w:tc>
        <w:tc>
          <w:tcPr>
            <w:tcW w:w="6092" w:type="dxa"/>
            <w:noWrap/>
            <w:hideMark/>
          </w:tcPr>
          <w:p w14:paraId="4EA9107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Ukraina</w:t>
            </w:r>
          </w:p>
        </w:tc>
      </w:tr>
      <w:tr w:rsidR="00E317B4" w:rsidRPr="00E317B4" w14:paraId="7656A959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B06B5D0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lastRenderedPageBreak/>
              <w:t>231</w:t>
            </w:r>
          </w:p>
        </w:tc>
        <w:tc>
          <w:tcPr>
            <w:tcW w:w="960" w:type="dxa"/>
            <w:noWrap/>
            <w:hideMark/>
          </w:tcPr>
          <w:p w14:paraId="1B799E3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UG</w:t>
            </w:r>
          </w:p>
        </w:tc>
        <w:tc>
          <w:tcPr>
            <w:tcW w:w="6092" w:type="dxa"/>
            <w:noWrap/>
            <w:hideMark/>
          </w:tcPr>
          <w:p w14:paraId="23B8746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Uganda</w:t>
            </w:r>
          </w:p>
        </w:tc>
      </w:tr>
      <w:tr w:rsidR="00E317B4" w:rsidRPr="00E317B4" w14:paraId="3FFEA563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5ABA6ED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232</w:t>
            </w:r>
          </w:p>
        </w:tc>
        <w:tc>
          <w:tcPr>
            <w:tcW w:w="960" w:type="dxa"/>
            <w:noWrap/>
            <w:hideMark/>
          </w:tcPr>
          <w:p w14:paraId="552FCC0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UM</w:t>
            </w:r>
          </w:p>
        </w:tc>
        <w:tc>
          <w:tcPr>
            <w:tcW w:w="6092" w:type="dxa"/>
            <w:noWrap/>
            <w:hideMark/>
          </w:tcPr>
          <w:p w14:paraId="25B2309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Dalekie Wyspy Mniejsze Stanów Zjednoczonych</w:t>
            </w:r>
          </w:p>
        </w:tc>
      </w:tr>
      <w:tr w:rsidR="00E317B4" w:rsidRPr="00E317B4" w14:paraId="5BF557B2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271B97F7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233</w:t>
            </w:r>
          </w:p>
        </w:tc>
        <w:tc>
          <w:tcPr>
            <w:tcW w:w="960" w:type="dxa"/>
            <w:noWrap/>
            <w:hideMark/>
          </w:tcPr>
          <w:p w14:paraId="68A19FC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US</w:t>
            </w:r>
          </w:p>
        </w:tc>
        <w:tc>
          <w:tcPr>
            <w:tcW w:w="6092" w:type="dxa"/>
            <w:noWrap/>
            <w:hideMark/>
          </w:tcPr>
          <w:p w14:paraId="1B7B1585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Stany Zjednoczone</w:t>
            </w:r>
          </w:p>
        </w:tc>
      </w:tr>
      <w:tr w:rsidR="00E317B4" w:rsidRPr="00E317B4" w14:paraId="619A3B60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E323355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234</w:t>
            </w:r>
          </w:p>
        </w:tc>
        <w:tc>
          <w:tcPr>
            <w:tcW w:w="960" w:type="dxa"/>
            <w:noWrap/>
            <w:hideMark/>
          </w:tcPr>
          <w:p w14:paraId="16E844C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UY</w:t>
            </w:r>
          </w:p>
        </w:tc>
        <w:tc>
          <w:tcPr>
            <w:tcW w:w="6092" w:type="dxa"/>
            <w:noWrap/>
            <w:hideMark/>
          </w:tcPr>
          <w:p w14:paraId="67A28A2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Urugwaj</w:t>
            </w:r>
          </w:p>
        </w:tc>
      </w:tr>
      <w:tr w:rsidR="00E317B4" w:rsidRPr="00E317B4" w14:paraId="0E767FB1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4E4C9D5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235</w:t>
            </w:r>
          </w:p>
        </w:tc>
        <w:tc>
          <w:tcPr>
            <w:tcW w:w="960" w:type="dxa"/>
            <w:noWrap/>
            <w:hideMark/>
          </w:tcPr>
          <w:p w14:paraId="081FE92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UZ</w:t>
            </w:r>
          </w:p>
        </w:tc>
        <w:tc>
          <w:tcPr>
            <w:tcW w:w="6092" w:type="dxa"/>
            <w:noWrap/>
            <w:hideMark/>
          </w:tcPr>
          <w:p w14:paraId="4B40C29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Uzbekistan</w:t>
            </w:r>
          </w:p>
        </w:tc>
      </w:tr>
      <w:tr w:rsidR="00E317B4" w:rsidRPr="00E317B4" w14:paraId="0ACD4782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30D526F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236</w:t>
            </w:r>
          </w:p>
        </w:tc>
        <w:tc>
          <w:tcPr>
            <w:tcW w:w="960" w:type="dxa"/>
            <w:noWrap/>
            <w:hideMark/>
          </w:tcPr>
          <w:p w14:paraId="612061C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VA</w:t>
            </w:r>
          </w:p>
        </w:tc>
        <w:tc>
          <w:tcPr>
            <w:tcW w:w="6092" w:type="dxa"/>
            <w:noWrap/>
            <w:hideMark/>
          </w:tcPr>
          <w:p w14:paraId="32553B3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Watykan</w:t>
            </w:r>
          </w:p>
        </w:tc>
      </w:tr>
      <w:tr w:rsidR="00E317B4" w:rsidRPr="00E317B4" w14:paraId="35B709BB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03D053F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237</w:t>
            </w:r>
          </w:p>
        </w:tc>
        <w:tc>
          <w:tcPr>
            <w:tcW w:w="960" w:type="dxa"/>
            <w:noWrap/>
            <w:hideMark/>
          </w:tcPr>
          <w:p w14:paraId="3FFEEC26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VC</w:t>
            </w:r>
          </w:p>
        </w:tc>
        <w:tc>
          <w:tcPr>
            <w:tcW w:w="6092" w:type="dxa"/>
            <w:noWrap/>
            <w:hideMark/>
          </w:tcPr>
          <w:p w14:paraId="31B6325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Saint Vincent i Grenadyny</w:t>
            </w:r>
          </w:p>
        </w:tc>
      </w:tr>
      <w:tr w:rsidR="00E317B4" w:rsidRPr="00E317B4" w14:paraId="7E0EC22C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49FD0CA5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238</w:t>
            </w:r>
          </w:p>
        </w:tc>
        <w:tc>
          <w:tcPr>
            <w:tcW w:w="960" w:type="dxa"/>
            <w:noWrap/>
            <w:hideMark/>
          </w:tcPr>
          <w:p w14:paraId="0BDAFB3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VE</w:t>
            </w:r>
          </w:p>
        </w:tc>
        <w:tc>
          <w:tcPr>
            <w:tcW w:w="6092" w:type="dxa"/>
            <w:noWrap/>
            <w:hideMark/>
          </w:tcPr>
          <w:p w14:paraId="6AE5698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Wenezuela</w:t>
            </w:r>
          </w:p>
        </w:tc>
      </w:tr>
      <w:tr w:rsidR="00E317B4" w:rsidRPr="00E317B4" w14:paraId="2E34D4DB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73C19AF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239</w:t>
            </w:r>
          </w:p>
        </w:tc>
        <w:tc>
          <w:tcPr>
            <w:tcW w:w="960" w:type="dxa"/>
            <w:noWrap/>
            <w:hideMark/>
          </w:tcPr>
          <w:p w14:paraId="77B2004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VG</w:t>
            </w:r>
          </w:p>
        </w:tc>
        <w:tc>
          <w:tcPr>
            <w:tcW w:w="6092" w:type="dxa"/>
            <w:noWrap/>
            <w:hideMark/>
          </w:tcPr>
          <w:p w14:paraId="02C0818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Brytyjskie Wyspy Dziewicze</w:t>
            </w:r>
          </w:p>
        </w:tc>
      </w:tr>
      <w:tr w:rsidR="00E317B4" w:rsidRPr="00E317B4" w14:paraId="2C6172FB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BD6A8BB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240</w:t>
            </w:r>
          </w:p>
        </w:tc>
        <w:tc>
          <w:tcPr>
            <w:tcW w:w="960" w:type="dxa"/>
            <w:noWrap/>
            <w:hideMark/>
          </w:tcPr>
          <w:p w14:paraId="3513F03E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VI</w:t>
            </w:r>
          </w:p>
        </w:tc>
        <w:tc>
          <w:tcPr>
            <w:tcW w:w="6092" w:type="dxa"/>
            <w:noWrap/>
            <w:hideMark/>
          </w:tcPr>
          <w:p w14:paraId="58F439F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Wyspy Dziewicze Stanów Zjednoczonych</w:t>
            </w:r>
          </w:p>
        </w:tc>
      </w:tr>
      <w:tr w:rsidR="00E317B4" w:rsidRPr="00E317B4" w14:paraId="0D1C5C0A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184D962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241</w:t>
            </w:r>
          </w:p>
        </w:tc>
        <w:tc>
          <w:tcPr>
            <w:tcW w:w="960" w:type="dxa"/>
            <w:noWrap/>
            <w:hideMark/>
          </w:tcPr>
          <w:p w14:paraId="5094420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VN</w:t>
            </w:r>
          </w:p>
        </w:tc>
        <w:tc>
          <w:tcPr>
            <w:tcW w:w="6092" w:type="dxa"/>
            <w:noWrap/>
            <w:hideMark/>
          </w:tcPr>
          <w:p w14:paraId="62B677B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Wietnam</w:t>
            </w:r>
          </w:p>
        </w:tc>
      </w:tr>
      <w:tr w:rsidR="00E317B4" w:rsidRPr="00E317B4" w14:paraId="7C0896BD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4039EF6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242</w:t>
            </w:r>
          </w:p>
        </w:tc>
        <w:tc>
          <w:tcPr>
            <w:tcW w:w="960" w:type="dxa"/>
            <w:noWrap/>
            <w:hideMark/>
          </w:tcPr>
          <w:p w14:paraId="69F6071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VU</w:t>
            </w:r>
          </w:p>
        </w:tc>
        <w:tc>
          <w:tcPr>
            <w:tcW w:w="6092" w:type="dxa"/>
            <w:noWrap/>
            <w:hideMark/>
          </w:tcPr>
          <w:p w14:paraId="1E7B521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Vanuatu</w:t>
            </w:r>
          </w:p>
        </w:tc>
      </w:tr>
      <w:tr w:rsidR="00E317B4" w:rsidRPr="00E317B4" w14:paraId="7E7FCE9D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08BC9D1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243</w:t>
            </w:r>
          </w:p>
        </w:tc>
        <w:tc>
          <w:tcPr>
            <w:tcW w:w="960" w:type="dxa"/>
            <w:noWrap/>
            <w:hideMark/>
          </w:tcPr>
          <w:p w14:paraId="3DCA4C30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WF</w:t>
            </w:r>
          </w:p>
        </w:tc>
        <w:tc>
          <w:tcPr>
            <w:tcW w:w="6092" w:type="dxa"/>
            <w:noWrap/>
            <w:hideMark/>
          </w:tcPr>
          <w:p w14:paraId="14D9B19F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Wallis i Futuna</w:t>
            </w:r>
          </w:p>
        </w:tc>
      </w:tr>
      <w:tr w:rsidR="00E317B4" w:rsidRPr="00E317B4" w14:paraId="305C70B7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8266389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244</w:t>
            </w:r>
          </w:p>
        </w:tc>
        <w:tc>
          <w:tcPr>
            <w:tcW w:w="960" w:type="dxa"/>
            <w:noWrap/>
            <w:hideMark/>
          </w:tcPr>
          <w:p w14:paraId="43C5340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WS</w:t>
            </w:r>
          </w:p>
        </w:tc>
        <w:tc>
          <w:tcPr>
            <w:tcW w:w="6092" w:type="dxa"/>
            <w:noWrap/>
            <w:hideMark/>
          </w:tcPr>
          <w:p w14:paraId="7F6A697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Samoa</w:t>
            </w:r>
          </w:p>
        </w:tc>
      </w:tr>
      <w:tr w:rsidR="00E317B4" w:rsidRPr="00E317B4" w14:paraId="5EE1744E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655CF3C5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245</w:t>
            </w:r>
          </w:p>
        </w:tc>
        <w:tc>
          <w:tcPr>
            <w:tcW w:w="960" w:type="dxa"/>
            <w:noWrap/>
            <w:hideMark/>
          </w:tcPr>
          <w:p w14:paraId="3A00BDDC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YE</w:t>
            </w:r>
          </w:p>
        </w:tc>
        <w:tc>
          <w:tcPr>
            <w:tcW w:w="6092" w:type="dxa"/>
            <w:noWrap/>
            <w:hideMark/>
          </w:tcPr>
          <w:p w14:paraId="49806CF9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Jemen</w:t>
            </w:r>
          </w:p>
        </w:tc>
      </w:tr>
      <w:tr w:rsidR="00E317B4" w:rsidRPr="00E317B4" w14:paraId="2D7EB8C0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0A37CB1A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246</w:t>
            </w:r>
          </w:p>
        </w:tc>
        <w:tc>
          <w:tcPr>
            <w:tcW w:w="960" w:type="dxa"/>
            <w:noWrap/>
            <w:hideMark/>
          </w:tcPr>
          <w:p w14:paraId="1977541A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YT</w:t>
            </w:r>
          </w:p>
        </w:tc>
        <w:tc>
          <w:tcPr>
            <w:tcW w:w="6092" w:type="dxa"/>
            <w:noWrap/>
            <w:hideMark/>
          </w:tcPr>
          <w:p w14:paraId="11E23101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Majotta</w:t>
            </w:r>
          </w:p>
        </w:tc>
      </w:tr>
      <w:tr w:rsidR="00E317B4" w:rsidRPr="00E317B4" w14:paraId="5864166A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718258DE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247</w:t>
            </w:r>
          </w:p>
        </w:tc>
        <w:tc>
          <w:tcPr>
            <w:tcW w:w="960" w:type="dxa"/>
            <w:noWrap/>
            <w:hideMark/>
          </w:tcPr>
          <w:p w14:paraId="3098228D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ZA</w:t>
            </w:r>
          </w:p>
        </w:tc>
        <w:tc>
          <w:tcPr>
            <w:tcW w:w="6092" w:type="dxa"/>
            <w:noWrap/>
            <w:hideMark/>
          </w:tcPr>
          <w:p w14:paraId="5772564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Republika Południowej Afryki</w:t>
            </w:r>
          </w:p>
        </w:tc>
      </w:tr>
      <w:tr w:rsidR="00E317B4" w:rsidRPr="00E317B4" w14:paraId="2FF0A365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12BCC4B1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248</w:t>
            </w:r>
          </w:p>
        </w:tc>
        <w:tc>
          <w:tcPr>
            <w:tcW w:w="960" w:type="dxa"/>
            <w:noWrap/>
            <w:hideMark/>
          </w:tcPr>
          <w:p w14:paraId="6ED26828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ZM</w:t>
            </w:r>
          </w:p>
        </w:tc>
        <w:tc>
          <w:tcPr>
            <w:tcW w:w="6092" w:type="dxa"/>
            <w:noWrap/>
            <w:hideMark/>
          </w:tcPr>
          <w:p w14:paraId="18F2A6AB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Zambia</w:t>
            </w:r>
          </w:p>
        </w:tc>
      </w:tr>
      <w:tr w:rsidR="00E317B4" w:rsidRPr="00E317B4" w14:paraId="0B80FC78" w14:textId="77777777" w:rsidTr="00E317B4">
        <w:trPr>
          <w:trHeight w:val="290"/>
        </w:trPr>
        <w:tc>
          <w:tcPr>
            <w:tcW w:w="960" w:type="dxa"/>
            <w:noWrap/>
            <w:hideMark/>
          </w:tcPr>
          <w:p w14:paraId="3DB93927" w14:textId="77777777" w:rsidR="00E317B4" w:rsidRPr="00E317B4" w:rsidRDefault="00E317B4" w:rsidP="00E317B4">
            <w:pPr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249</w:t>
            </w:r>
          </w:p>
        </w:tc>
        <w:tc>
          <w:tcPr>
            <w:tcW w:w="960" w:type="dxa"/>
            <w:noWrap/>
            <w:hideMark/>
          </w:tcPr>
          <w:p w14:paraId="05D25062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ZW</w:t>
            </w:r>
          </w:p>
        </w:tc>
        <w:tc>
          <w:tcPr>
            <w:tcW w:w="6092" w:type="dxa"/>
            <w:noWrap/>
            <w:hideMark/>
          </w:tcPr>
          <w:p w14:paraId="70627074" w14:textId="77777777" w:rsidR="00E317B4" w:rsidRPr="00E317B4" w:rsidRDefault="00E317B4" w:rsidP="00E317B4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Cs w:val="22"/>
                <w:lang w:eastAsia="pl-PL"/>
              </w:rPr>
            </w:pPr>
            <w:r w:rsidRPr="00E317B4">
              <w:rPr>
                <w:rFonts w:ascii="Calibri" w:hAnsi="Calibri" w:cs="Calibri"/>
                <w:color w:val="000000"/>
                <w:szCs w:val="22"/>
                <w:lang w:eastAsia="pl-PL"/>
              </w:rPr>
              <w:t>Zimbabwe</w:t>
            </w:r>
          </w:p>
        </w:tc>
      </w:tr>
    </w:tbl>
    <w:p w14:paraId="0FFAD4DA" w14:textId="77777777" w:rsidR="00FF6592" w:rsidRPr="00FF6592" w:rsidRDefault="00FF6592" w:rsidP="004D152C"/>
    <w:p w14:paraId="7F9DFDDE" w14:textId="4901DAB2" w:rsidR="00AE030A" w:rsidRDefault="00AE030A" w:rsidP="00AE030A">
      <w:pPr>
        <w:pStyle w:val="Nagwek1"/>
        <w:numPr>
          <w:ilvl w:val="1"/>
          <w:numId w:val="18"/>
        </w:numPr>
        <w:rPr>
          <w:ins w:id="367" w:author="Autor"/>
        </w:rPr>
      </w:pPr>
      <w:r>
        <w:lastRenderedPageBreak/>
        <w:t>Słownik ICD10</w:t>
      </w:r>
    </w:p>
    <w:p w14:paraId="672FAF49" w14:textId="205B8F74" w:rsidR="00D65BBE" w:rsidRPr="00D65BBE" w:rsidRDefault="00E36095" w:rsidP="00D65BBE">
      <w:ins w:id="368" w:author="Autor">
        <w:r>
          <w:t>Słownik ICD10 został udostępniony jako osobny plik ze względu na jego wielkość</w:t>
        </w:r>
      </w:ins>
    </w:p>
    <w:p w14:paraId="1E95B6AE" w14:textId="4BD401F9" w:rsidR="002865A8" w:rsidRPr="002865A8" w:rsidRDefault="002865A8" w:rsidP="00D65BBE">
      <w:pPr>
        <w:pStyle w:val="Nagwek1"/>
        <w:numPr>
          <w:ilvl w:val="0"/>
          <w:numId w:val="0"/>
        </w:numPr>
      </w:pPr>
    </w:p>
    <w:sectPr w:rsidR="002865A8" w:rsidRPr="002865A8" w:rsidSect="00E807D0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9C410" w14:textId="77777777" w:rsidR="00A50CEB" w:rsidRDefault="00A50CEB" w:rsidP="00647C0A">
      <w:r>
        <w:separator/>
      </w:r>
    </w:p>
    <w:p w14:paraId="6FD37AEB" w14:textId="77777777" w:rsidR="00A50CEB" w:rsidRDefault="00A50CEB" w:rsidP="00647C0A"/>
  </w:endnote>
  <w:endnote w:type="continuationSeparator" w:id="0">
    <w:p w14:paraId="1483C578" w14:textId="77777777" w:rsidR="00A50CEB" w:rsidRDefault="00A50CEB" w:rsidP="00647C0A">
      <w:r>
        <w:continuationSeparator/>
      </w:r>
    </w:p>
    <w:p w14:paraId="1E3B3967" w14:textId="77777777" w:rsidR="00A50CEB" w:rsidRDefault="00A50CEB" w:rsidP="00647C0A"/>
  </w:endnote>
  <w:endnote w:type="continuationNotice" w:id="1">
    <w:p w14:paraId="219A54BD" w14:textId="77777777" w:rsidR="00A50CEB" w:rsidRDefault="00A50CE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Courier New&quot;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6D00C" w14:textId="7271C7BA" w:rsidR="00070D1B" w:rsidRDefault="00070D1B" w:rsidP="00AF3468">
    <w:pPr>
      <w:spacing w:after="137" w:line="275" w:lineRule="auto"/>
      <w:ind w:left="1378" w:right="1356"/>
      <w:jc w:val="center"/>
      <w:rPr>
        <w:color w:val="00628B"/>
        <w:sz w:val="12"/>
      </w:rPr>
    </w:pPr>
    <w:r w:rsidRPr="00350AB0">
      <w:rPr>
        <w:b/>
        <w:bCs/>
        <w:noProof/>
        <w:color w:val="0B5DAA"/>
        <w:sz w:val="16"/>
        <w:szCs w:val="16"/>
        <w:shd w:val="clear" w:color="auto" w:fill="E6E6E6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D37059B" wp14:editId="0B714FBB">
              <wp:simplePos x="0" y="0"/>
              <wp:positionH relativeFrom="page">
                <wp:posOffset>588010</wp:posOffset>
              </wp:positionH>
              <wp:positionV relativeFrom="page">
                <wp:posOffset>9291955</wp:posOffset>
              </wp:positionV>
              <wp:extent cx="3505835" cy="28575"/>
              <wp:effectExtent l="0" t="0" r="0" b="9525"/>
              <wp:wrapNone/>
              <wp:docPr id="9" name="Prostokąt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05835" cy="28575"/>
                      </a:xfrm>
                      <a:prstGeom prst="rect">
                        <a:avLst/>
                      </a:prstGeom>
                      <a:solidFill>
                        <a:srgbClr val="A0CC3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63DBEE" id="Prostokąt 9" o:spid="_x0000_s1026" style="position:absolute;margin-left:46.3pt;margin-top:731.65pt;width:276.05pt;height:2.2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" fillcolor="#a0cc3d" stroked="f" strokeweight="2pt">
              <w10:wrap anchorx="page" anchory="page"/>
            </v:rect>
          </w:pict>
        </mc:Fallback>
      </mc:AlternateContent>
    </w:r>
    <w:r>
      <w:rPr>
        <w:noProof/>
        <w:color w:val="0B5DAA"/>
        <w:sz w:val="16"/>
        <w:szCs w:val="16"/>
        <w:shd w:val="clear" w:color="auto" w:fill="E6E6E6"/>
      </w:rPr>
      <w:drawing>
        <wp:anchor distT="0" distB="0" distL="114300" distR="114300" simplePos="0" relativeHeight="251658243" behindDoc="0" locked="0" layoutInCell="1" allowOverlap="1" wp14:anchorId="181AC4D0" wp14:editId="1D9B48C8">
          <wp:simplePos x="0" y="0"/>
          <wp:positionH relativeFrom="column">
            <wp:posOffset>5815330</wp:posOffset>
          </wp:positionH>
          <wp:positionV relativeFrom="paragraph">
            <wp:posOffset>200025</wp:posOffset>
          </wp:positionV>
          <wp:extent cx="171450" cy="377825"/>
          <wp:effectExtent l="0" t="0" r="0" b="3175"/>
          <wp:wrapNone/>
          <wp:docPr id="11" name="Grafika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arc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" cy="377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rPr>
        <w:color w:val="2B579A"/>
        <w:shd w:val="clear" w:color="auto" w:fill="E6E6E6"/>
      </w:rPr>
      <w:id w:val="-798382070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  <w:shd w:val="clear" w:color="auto" w:fill="auto"/>
      </w:rPr>
    </w:sdtEndPr>
    <w:sdtContent>
      <w:p w14:paraId="6A9844E2" w14:textId="6C7F8081" w:rsidR="00070D1B" w:rsidRPr="00350AB0" w:rsidRDefault="00070D1B" w:rsidP="00AF3468">
        <w:pPr>
          <w:pStyle w:val="Stopka"/>
          <w:spacing w:after="180"/>
          <w:ind w:right="74"/>
          <w:rPr>
            <w:color w:val="0B5DAA"/>
            <w:sz w:val="16"/>
            <w:szCs w:val="16"/>
          </w:rPr>
        </w:pPr>
        <w:r w:rsidRPr="00350AB0">
          <w:rPr>
            <w:b w:val="0"/>
            <w:bCs/>
            <w:color w:val="0B5DAA"/>
            <w:sz w:val="16"/>
            <w:szCs w:val="16"/>
            <w:shd w:val="clear" w:color="auto" w:fill="E6E6E6"/>
          </w:rPr>
          <mc:AlternateContent>
            <mc:Choice Requires="wps">
              <w:drawing>
                <wp:anchor distT="0" distB="0" distL="114300" distR="114300" simplePos="0" relativeHeight="251658242" behindDoc="0" locked="0" layoutInCell="1" allowOverlap="1" wp14:anchorId="71173A5A" wp14:editId="65195ABD">
                  <wp:simplePos x="0" y="0"/>
                  <wp:positionH relativeFrom="page">
                    <wp:posOffset>4097020</wp:posOffset>
                  </wp:positionH>
                  <wp:positionV relativeFrom="page">
                    <wp:posOffset>9291955</wp:posOffset>
                  </wp:positionV>
                  <wp:extent cx="1979930" cy="28575"/>
                  <wp:effectExtent l="0" t="0" r="1270" b="9525"/>
                  <wp:wrapNone/>
                  <wp:docPr id="10" name="Prostokąt 1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990D40A" id="Prostokąt 10" o:spid="_x0000_s1026" style="position:absolute;margin-left:322.6pt;margin-top:731.65pt;width:155.9pt;height:2.25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" fillcolor="#0b5daa" stroked="f" strokeweight="2pt">
                  <w10:wrap anchorx="page" anchory="page"/>
                </v:rect>
              </w:pict>
            </mc:Fallback>
          </mc:AlternateContent>
        </w:r>
        <w:r w:rsidRPr="00350AB0">
          <w:rPr>
            <w:b w:val="0"/>
            <w:bCs/>
            <w:color w:val="0B5DAA"/>
            <w:sz w:val="16"/>
            <w:szCs w:val="16"/>
            <w:shd w:val="clear" w:color="auto" w:fill="E6E6E6"/>
          </w:rPr>
          <w:fldChar w:fldCharType="begin"/>
        </w:r>
        <w:r w:rsidRPr="00350AB0">
          <w:rPr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 w:val="0"/>
            <w:bCs/>
            <w:color w:val="0B5DAA"/>
            <w:sz w:val="16"/>
            <w:szCs w:val="16"/>
            <w:shd w:val="clear" w:color="auto" w:fill="E6E6E6"/>
          </w:rPr>
          <w:fldChar w:fldCharType="separate"/>
        </w:r>
        <w:r>
          <w:rPr>
            <w:b w:val="0"/>
            <w:bCs/>
            <w:color w:val="0B5DAA"/>
            <w:sz w:val="16"/>
            <w:szCs w:val="16"/>
          </w:rPr>
          <w:t>2</w:t>
        </w:r>
        <w:r w:rsidRPr="00350AB0">
          <w:rPr>
            <w:b w:val="0"/>
            <w:bCs/>
            <w:color w:val="0B5DAA"/>
            <w:sz w:val="16"/>
            <w:szCs w:val="16"/>
            <w:shd w:val="clear" w:color="auto" w:fill="E6E6E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  <w:shd w:val="clear" w:color="auto" w:fill="E6E6E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  <w:shd w:val="clear" w:color="auto" w:fill="E6E6E6"/>
          </w:rPr>
          <w:fldChar w:fldCharType="separate"/>
        </w:r>
        <w:r>
          <w:rPr>
            <w:color w:val="0B5DAA"/>
            <w:sz w:val="16"/>
            <w:szCs w:val="16"/>
          </w:rPr>
          <w:t>24</w:t>
        </w:r>
        <w:r w:rsidRPr="00350AB0">
          <w:rPr>
            <w:color w:val="0B5DAA"/>
            <w:sz w:val="16"/>
            <w:szCs w:val="16"/>
            <w:shd w:val="clear" w:color="auto" w:fill="E6E6E6"/>
          </w:rPr>
          <w:fldChar w:fldCharType="end"/>
        </w:r>
      </w:p>
    </w:sdtContent>
  </w:sdt>
  <w:p w14:paraId="6E977AEC" w14:textId="77777777" w:rsidR="00070D1B" w:rsidRPr="00DC37A4" w:rsidRDefault="00070D1B" w:rsidP="00AF3468">
    <w:pPr>
      <w:pStyle w:val="Stopka"/>
      <w:tabs>
        <w:tab w:val="left" w:pos="2450"/>
        <w:tab w:val="left" w:pos="2694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4453B45C" w14:textId="77777777" w:rsidR="00070D1B" w:rsidRPr="00DC37A4" w:rsidRDefault="00070D1B" w:rsidP="00AF3468">
    <w:pPr>
      <w:pStyle w:val="Stopka"/>
      <w:tabs>
        <w:tab w:val="left" w:pos="2450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5A3AF461" w14:textId="77777777" w:rsidR="00070D1B" w:rsidRDefault="00070D1B" w:rsidP="00AF3468">
    <w:pPr>
      <w:pStyle w:val="Stopka"/>
      <w:tabs>
        <w:tab w:val="left" w:pos="2450"/>
        <w:tab w:val="left" w:pos="5502"/>
      </w:tabs>
      <w:jc w:val="both"/>
    </w:pPr>
    <w:r w:rsidRPr="00DC37A4">
      <w:rPr>
        <w:color w:val="2B579A"/>
        <w:sz w:val="20"/>
        <w:shd w:val="clear" w:color="auto" w:fill="E6E6E6"/>
      </w:rPr>
      <w:drawing>
        <wp:anchor distT="0" distB="0" distL="114300" distR="114300" simplePos="0" relativeHeight="251658246" behindDoc="0" locked="0" layoutInCell="1" allowOverlap="1" wp14:anchorId="184DAA6D" wp14:editId="768FDABB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2" name="Obraz 12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color w:val="2B579A"/>
        <w:sz w:val="20"/>
        <w:shd w:val="clear" w:color="auto" w:fill="E6E6E6"/>
      </w:rPr>
      <w:drawing>
        <wp:anchor distT="0" distB="0" distL="114300" distR="114300" simplePos="0" relativeHeight="251658244" behindDoc="0" locked="0" layoutInCell="1" allowOverlap="1" wp14:anchorId="07C72E8D" wp14:editId="7F517903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13" name="Obraz 13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color w:val="2B579A"/>
        <w:sz w:val="20"/>
        <w:shd w:val="clear" w:color="auto" w:fill="E6E6E6"/>
      </w:rPr>
      <w:drawing>
        <wp:anchor distT="0" distB="0" distL="114300" distR="114300" simplePos="0" relativeHeight="251658245" behindDoc="0" locked="0" layoutInCell="1" allowOverlap="1" wp14:anchorId="739C6538" wp14:editId="51E3FC5F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4" name="Obraz 14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5D3DCA70">
      <w:rPr>
        <w:rFonts w:eastAsiaTheme="minorEastAsia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5D3DCA70">
      <w:rPr>
        <w:rFonts w:eastAsiaTheme="minorEastAsia" w:cs="Calibri"/>
        <w:sz w:val="16"/>
        <w:szCs w:val="16"/>
      </w:rPr>
      <w:t>biuro@cez.gov.pl | www.cez.gov.pl</w:t>
    </w:r>
    <w:r w:rsidRPr="00DC37A4">
      <w:rPr>
        <w:rFonts w:eastAsiaTheme="minorHAnsi" w:cs="Calibri"/>
        <w:sz w:val="16"/>
        <w:szCs w:val="16"/>
      </w:rPr>
      <w:tab/>
    </w:r>
    <w:r w:rsidRPr="5D3DCA70">
      <w:rPr>
        <w:rFonts w:eastAsiaTheme="minorEastAsia" w:cs="Calibri"/>
        <w:sz w:val="16"/>
        <w:szCs w:val="16"/>
      </w:rPr>
      <w:t>REGON: 001377706</w:t>
    </w:r>
  </w:p>
  <w:p w14:paraId="22BE079B" w14:textId="77777777" w:rsidR="00070D1B" w:rsidRDefault="00070D1B" w:rsidP="00AF3468">
    <w:pPr>
      <w:spacing w:after="137" w:line="275" w:lineRule="auto"/>
      <w:ind w:right="1356"/>
      <w:rPr>
        <w:color w:val="00628B"/>
        <w:sz w:val="12"/>
      </w:rPr>
    </w:pPr>
  </w:p>
  <w:p w14:paraId="6F367B08" w14:textId="77777777" w:rsidR="00070D1B" w:rsidRDefault="00070D1B" w:rsidP="00AF3468">
    <w:pPr>
      <w:spacing w:after="137" w:line="275" w:lineRule="auto"/>
      <w:ind w:right="1356"/>
      <w:rPr>
        <w:color w:val="00628B"/>
        <w:sz w:val="12"/>
      </w:rPr>
    </w:pPr>
  </w:p>
  <w:p w14:paraId="7646EF11" w14:textId="77777777" w:rsidR="00070D1B" w:rsidRDefault="00070D1B" w:rsidP="00647C0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00070D1B" w14:paraId="05854CB5" w14:textId="77777777" w:rsidTr="3AE87FD9">
      <w:tc>
        <w:tcPr>
          <w:tcW w:w="3024" w:type="dxa"/>
        </w:tcPr>
        <w:p w14:paraId="0922A0C0" w14:textId="73C6B2FE" w:rsidR="00070D1B" w:rsidRDefault="00070D1B" w:rsidP="3AE87FD9">
          <w:pPr>
            <w:pStyle w:val="Nagwek"/>
            <w:ind w:left="-115"/>
            <w:jc w:val="left"/>
          </w:pPr>
        </w:p>
      </w:tc>
      <w:tc>
        <w:tcPr>
          <w:tcW w:w="3024" w:type="dxa"/>
        </w:tcPr>
        <w:p w14:paraId="6330B8DF" w14:textId="2E457164" w:rsidR="00070D1B" w:rsidRDefault="00070D1B" w:rsidP="3AE87FD9">
          <w:pPr>
            <w:pStyle w:val="Nagwek"/>
            <w:jc w:val="center"/>
          </w:pPr>
        </w:p>
      </w:tc>
      <w:tc>
        <w:tcPr>
          <w:tcW w:w="3024" w:type="dxa"/>
        </w:tcPr>
        <w:p w14:paraId="5FDC4E21" w14:textId="5E4F0DC1" w:rsidR="00070D1B" w:rsidRDefault="00070D1B" w:rsidP="3AE87FD9">
          <w:pPr>
            <w:pStyle w:val="Nagwek"/>
            <w:ind w:right="-115"/>
            <w:jc w:val="right"/>
          </w:pPr>
        </w:p>
      </w:tc>
    </w:tr>
  </w:tbl>
  <w:p w14:paraId="2C90AE90" w14:textId="73F942D4" w:rsidR="00070D1B" w:rsidRDefault="00070D1B" w:rsidP="3AE87F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A919B" w14:textId="77777777" w:rsidR="00A50CEB" w:rsidRDefault="00A50CEB" w:rsidP="00647C0A">
      <w:r>
        <w:separator/>
      </w:r>
    </w:p>
    <w:p w14:paraId="5F60BDB3" w14:textId="77777777" w:rsidR="00A50CEB" w:rsidRDefault="00A50CEB" w:rsidP="00647C0A"/>
  </w:footnote>
  <w:footnote w:type="continuationSeparator" w:id="0">
    <w:p w14:paraId="30183ABE" w14:textId="77777777" w:rsidR="00A50CEB" w:rsidRDefault="00A50CEB" w:rsidP="00647C0A">
      <w:r>
        <w:continuationSeparator/>
      </w:r>
    </w:p>
    <w:p w14:paraId="2C924804" w14:textId="77777777" w:rsidR="00A50CEB" w:rsidRDefault="00A50CEB" w:rsidP="00647C0A"/>
  </w:footnote>
  <w:footnote w:type="continuationNotice" w:id="1">
    <w:p w14:paraId="233AA77D" w14:textId="77777777" w:rsidR="00A50CEB" w:rsidRDefault="00A50CE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43A82" w14:textId="77777777" w:rsidR="00070D1B" w:rsidRPr="003464AC" w:rsidRDefault="00070D1B" w:rsidP="00E17F45">
    <w:pPr>
      <w:pStyle w:val="Nagwek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14:paraId="0648A420" w14:textId="77777777" w:rsidR="00070D1B" w:rsidRDefault="00070D1B" w:rsidP="00647C0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80F64" w14:textId="11E4D1B8" w:rsidR="00070D1B" w:rsidRDefault="00070D1B" w:rsidP="00647C0A">
    <w:pPr>
      <w:pStyle w:val="Nagwek"/>
    </w:pPr>
    <w:r>
      <w:rPr>
        <w:noProof/>
        <w:color w:val="2B579A"/>
        <w:shd w:val="clear" w:color="auto" w:fill="E6E6E6"/>
        <w:lang w:eastAsia="pl-PL"/>
      </w:rPr>
      <w:drawing>
        <wp:anchor distT="0" distB="0" distL="114300" distR="114300" simplePos="0" relativeHeight="251658240" behindDoc="0" locked="0" layoutInCell="1" allowOverlap="1" wp14:anchorId="124E38DE" wp14:editId="5DE858E4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26000" cy="532800"/>
          <wp:effectExtent l="0" t="0" r="0" b="635"/>
          <wp:wrapNone/>
          <wp:docPr id="44" name="Obraz 4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00EA3C5C"/>
    <w:multiLevelType w:val="multilevel"/>
    <w:tmpl w:val="AC140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Restart w:val="0"/>
      <w:pStyle w:val="WymaganieL1"/>
      <w:lvlText w:val="WZP.%4 "/>
      <w:lvlJc w:val="left"/>
      <w:pPr>
        <w:tabs>
          <w:tab w:val="num" w:pos="964"/>
        </w:tabs>
        <w:ind w:left="1418" w:hanging="1021"/>
      </w:pPr>
      <w:rPr>
        <w:rFonts w:hint="default"/>
        <w:b w:val="0"/>
        <w:i w:val="0"/>
        <w:sz w:val="20"/>
        <w:u w:val="single"/>
      </w:rPr>
    </w:lvl>
    <w:lvl w:ilvl="4">
      <w:start w:val="1"/>
      <w:numFmt w:val="decimal"/>
      <w:pStyle w:val="WymaganieL2"/>
      <w:lvlText w:val="WZP.%4.%5"/>
      <w:lvlJc w:val="left"/>
      <w:pPr>
        <w:tabs>
          <w:tab w:val="num" w:pos="1928"/>
        </w:tabs>
        <w:ind w:left="1928" w:hanging="1077"/>
      </w:pPr>
      <w:rPr>
        <w:rFonts w:hint="default"/>
        <w:sz w:val="20"/>
        <w:u w:val="single"/>
      </w:rPr>
    </w:lvl>
    <w:lvl w:ilvl="5">
      <w:start w:val="1"/>
      <w:numFmt w:val="bullet"/>
      <w:pStyle w:val="wymagania-punkty"/>
      <w:lvlText w:val=""/>
      <w:lvlJc w:val="left"/>
      <w:pPr>
        <w:ind w:left="1474" w:firstLine="57"/>
      </w:pPr>
      <w:rPr>
        <w:rFonts w:ascii="Symbol" w:hAnsi="Symbol" w:hint="default"/>
      </w:rPr>
    </w:lvl>
    <w:lvl w:ilvl="6">
      <w:start w:val="1"/>
      <w:numFmt w:val="bullet"/>
      <w:pStyle w:val="Wymagania-punkyL2"/>
      <w:lvlText w:val=""/>
      <w:lvlJc w:val="left"/>
      <w:pPr>
        <w:ind w:left="2155" w:hanging="397"/>
      </w:pPr>
      <w:rPr>
        <w:rFonts w:ascii="Symbol" w:hAnsi="Symbo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5CB5A86"/>
    <w:multiLevelType w:val="hybridMultilevel"/>
    <w:tmpl w:val="19FE99AC"/>
    <w:lvl w:ilvl="0" w:tplc="0415000F">
      <w:start w:val="1"/>
      <w:numFmt w:val="decimal"/>
      <w:pStyle w:val="wypunktowanie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9159E"/>
    <w:multiLevelType w:val="hybridMultilevel"/>
    <w:tmpl w:val="E6A03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62EC1"/>
    <w:multiLevelType w:val="hybridMultilevel"/>
    <w:tmpl w:val="D86C57DC"/>
    <w:lvl w:ilvl="0" w:tplc="ED00A6E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94E5AF2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77321CB4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88941F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7CBF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1E87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B02D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C469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B828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21FA9"/>
    <w:multiLevelType w:val="hybridMultilevel"/>
    <w:tmpl w:val="1024B63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165212"/>
    <w:multiLevelType w:val="hybridMultilevel"/>
    <w:tmpl w:val="81F87D8C"/>
    <w:lvl w:ilvl="0" w:tplc="CD304E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F2089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FF617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6223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CA9D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9C60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D494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8AC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3C04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2426D"/>
    <w:multiLevelType w:val="hybridMultilevel"/>
    <w:tmpl w:val="0C7403F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F50050C"/>
    <w:multiLevelType w:val="hybridMultilevel"/>
    <w:tmpl w:val="FEC67B00"/>
    <w:lvl w:ilvl="0" w:tplc="31C48448">
      <w:start w:val="1"/>
      <w:numFmt w:val="decimal"/>
      <w:pStyle w:val="Tabelanumerowanie1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2181071B"/>
    <w:multiLevelType w:val="hybridMultilevel"/>
    <w:tmpl w:val="9EEA0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30192"/>
    <w:multiLevelType w:val="hybridMultilevel"/>
    <w:tmpl w:val="34642F1C"/>
    <w:lvl w:ilvl="0" w:tplc="8EE67D5A">
      <w:numFmt w:val="bullet"/>
      <w:pStyle w:val="Tabelapunktowanie1"/>
      <w:lvlText w:val="•"/>
      <w:lvlJc w:val="left"/>
      <w:pPr>
        <w:ind w:left="1174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24CB30A9"/>
    <w:multiLevelType w:val="hybridMultilevel"/>
    <w:tmpl w:val="98F0A34E"/>
    <w:lvl w:ilvl="0" w:tplc="4E3A9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8CA4BA4">
      <w:start w:val="1"/>
      <w:numFmt w:val="lowerLetter"/>
      <w:lvlText w:val="%2."/>
      <w:lvlJc w:val="left"/>
      <w:pPr>
        <w:ind w:left="1495" w:hanging="360"/>
      </w:pPr>
      <w:rPr>
        <w:b w:val="0"/>
      </w:rPr>
    </w:lvl>
    <w:lvl w:ilvl="2" w:tplc="0C2A0628">
      <w:start w:val="1"/>
      <w:numFmt w:val="lowerRoman"/>
      <w:lvlText w:val="%3."/>
      <w:lvlJc w:val="right"/>
      <w:pPr>
        <w:ind w:left="2160" w:hanging="180"/>
      </w:pPr>
    </w:lvl>
    <w:lvl w:ilvl="3" w:tplc="673E40E6">
      <w:start w:val="1"/>
      <w:numFmt w:val="decimal"/>
      <w:lvlText w:val="%4."/>
      <w:lvlJc w:val="left"/>
      <w:pPr>
        <w:ind w:left="2880" w:hanging="360"/>
      </w:pPr>
    </w:lvl>
    <w:lvl w:ilvl="4" w:tplc="25D6EE8A">
      <w:start w:val="1"/>
      <w:numFmt w:val="lowerLetter"/>
      <w:lvlText w:val="%5."/>
      <w:lvlJc w:val="left"/>
      <w:pPr>
        <w:ind w:left="3600" w:hanging="360"/>
      </w:pPr>
    </w:lvl>
    <w:lvl w:ilvl="5" w:tplc="CF081656">
      <w:start w:val="1"/>
      <w:numFmt w:val="lowerRoman"/>
      <w:lvlText w:val="%6."/>
      <w:lvlJc w:val="right"/>
      <w:pPr>
        <w:ind w:left="4320" w:hanging="180"/>
      </w:pPr>
    </w:lvl>
    <w:lvl w:ilvl="6" w:tplc="4F723574">
      <w:start w:val="1"/>
      <w:numFmt w:val="decimal"/>
      <w:lvlText w:val="%7."/>
      <w:lvlJc w:val="left"/>
      <w:pPr>
        <w:ind w:left="5040" w:hanging="360"/>
      </w:pPr>
    </w:lvl>
    <w:lvl w:ilvl="7" w:tplc="098C7BE0">
      <w:start w:val="1"/>
      <w:numFmt w:val="lowerLetter"/>
      <w:lvlText w:val="%8."/>
      <w:lvlJc w:val="left"/>
      <w:pPr>
        <w:ind w:left="5760" w:hanging="360"/>
      </w:pPr>
    </w:lvl>
    <w:lvl w:ilvl="8" w:tplc="C5284CF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06F4"/>
    <w:multiLevelType w:val="hybridMultilevel"/>
    <w:tmpl w:val="1024B63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7C5580"/>
    <w:multiLevelType w:val="hybridMultilevel"/>
    <w:tmpl w:val="7E342FF6"/>
    <w:lvl w:ilvl="0" w:tplc="6D30476A">
      <w:start w:val="1"/>
      <w:numFmt w:val="bullet"/>
      <w:pStyle w:val="Punktowaniepoz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C84007A"/>
    <w:multiLevelType w:val="hybridMultilevel"/>
    <w:tmpl w:val="0C2EB0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417ED"/>
    <w:multiLevelType w:val="hybridMultilevel"/>
    <w:tmpl w:val="342E38DA"/>
    <w:lvl w:ilvl="0" w:tplc="5D3C53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323E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B00CE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504B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C045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2EE8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165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B846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1E4A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915AC3"/>
    <w:multiLevelType w:val="multilevel"/>
    <w:tmpl w:val="76D2E684"/>
    <w:lvl w:ilvl="0">
      <w:start w:val="1"/>
      <w:numFmt w:val="decimal"/>
      <w:lvlText w:val="%1."/>
      <w:lvlJc w:val="left"/>
      <w:pPr>
        <w:tabs>
          <w:tab w:val="num" w:pos="7230"/>
        </w:tabs>
        <w:ind w:left="7230" w:hanging="851"/>
      </w:pPr>
      <w:rPr>
        <w:b/>
        <w:i w:val="0"/>
        <w:color w:val="002776"/>
        <w:sz w:val="52"/>
        <w:szCs w:val="5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b/>
        <w:i w:val="0"/>
        <w:color w:val="1F497D" w:themeColor="text2"/>
        <w:sz w:val="36"/>
        <w:szCs w:val="32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4112"/>
        </w:tabs>
        <w:ind w:left="4112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1F497D" w:themeColor="text2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"/>
      <w:lvlJc w:val="left"/>
      <w:pPr>
        <w:tabs>
          <w:tab w:val="num" w:pos="360"/>
        </w:tabs>
      </w:p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</w:lvl>
  </w:abstractNum>
  <w:abstractNum w:abstractNumId="17" w15:restartNumberingAfterBreak="0">
    <w:nsid w:val="3B735D0D"/>
    <w:multiLevelType w:val="multilevel"/>
    <w:tmpl w:val="BF664DE8"/>
    <w:lvl w:ilvl="0">
      <w:start w:val="1"/>
      <w:numFmt w:val="decimal"/>
      <w:pStyle w:val="Nagwek1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lvlText w:val="%1.%2."/>
      <w:lvlJc w:val="left"/>
      <w:pPr>
        <w:ind w:left="1440" w:hanging="360"/>
      </w:pPr>
    </w:lvl>
    <w:lvl w:ilvl="2" w:tentative="1">
      <w:start w:val="1"/>
      <w:numFmt w:val="decimal"/>
      <w:lvlText w:val="%1.%2.%3."/>
      <w:lvlJc w:val="left"/>
      <w:pPr>
        <w:ind w:left="2160" w:hanging="180"/>
      </w:pPr>
    </w:lvl>
    <w:lvl w:ilvl="3" w:tentative="1">
      <w:start w:val="1"/>
      <w:numFmt w:val="decimal"/>
      <w:lvlText w:val="%1.%2.%3.%4."/>
      <w:lvlJc w:val="left"/>
      <w:pPr>
        <w:ind w:left="2880" w:hanging="360"/>
      </w:pPr>
    </w:lvl>
    <w:lvl w:ilvl="4" w:tentative="1">
      <w:start w:val="1"/>
      <w:numFmt w:val="decimal"/>
      <w:lvlText w:val="%1.%2.%3.%4.%5."/>
      <w:lvlJc w:val="left"/>
      <w:pPr>
        <w:ind w:left="3600" w:hanging="360"/>
      </w:pPr>
    </w:lvl>
    <w:lvl w:ilvl="5" w:tentative="1">
      <w:start w:val="1"/>
      <w:numFmt w:val="decimal"/>
      <w:lvlText w:val="%1.%2.%3.%4.%5.%6."/>
      <w:lvlJc w:val="left"/>
      <w:pPr>
        <w:ind w:left="4320" w:hanging="180"/>
      </w:pPr>
    </w:lvl>
    <w:lvl w:ilvl="6" w:tentative="1">
      <w:start w:val="1"/>
      <w:numFmt w:val="decimal"/>
      <w:lvlText w:val="%1.%2.%3.%4.%5.%6.%7."/>
      <w:lvlJc w:val="left"/>
      <w:pPr>
        <w:ind w:left="5040" w:hanging="360"/>
      </w:pPr>
    </w:lvl>
    <w:lvl w:ilvl="7" w:tentative="1">
      <w:start w:val="1"/>
      <w:numFmt w:val="decimal"/>
      <w:lvlText w:val="%1.%2.%3.%4.%5.%6.%7.%8."/>
      <w:lvlJc w:val="left"/>
      <w:pPr>
        <w:ind w:left="5760" w:hanging="360"/>
      </w:pPr>
    </w:lvl>
    <w:lvl w:ilvl="8" w:tentative="1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8" w15:restartNumberingAfterBreak="0">
    <w:nsid w:val="3CB77367"/>
    <w:multiLevelType w:val="hybridMultilevel"/>
    <w:tmpl w:val="34C03970"/>
    <w:lvl w:ilvl="0" w:tplc="DDC8F8A0">
      <w:start w:val="1"/>
      <w:numFmt w:val="bullet"/>
      <w:pStyle w:val="Tabela-punktowanie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9C3083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4D79E2"/>
    <w:multiLevelType w:val="hybridMultilevel"/>
    <w:tmpl w:val="51AA6154"/>
    <w:lvl w:ilvl="0" w:tplc="59DA91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F097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A0B6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1E7A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1257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B00F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B4CD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C67A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D8DC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C973F1"/>
    <w:multiLevelType w:val="hybridMultilevel"/>
    <w:tmpl w:val="6480F12C"/>
    <w:lvl w:ilvl="0" w:tplc="CB147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44B0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914ED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A2FD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84E7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84A8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2CCB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E0BC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78D7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1120CC"/>
    <w:multiLevelType w:val="hybridMultilevel"/>
    <w:tmpl w:val="C478B066"/>
    <w:lvl w:ilvl="0" w:tplc="AD7E3D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18D0A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E6209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907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ACF1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C455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AA9A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0CA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36DB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F75453"/>
    <w:multiLevelType w:val="hybridMultilevel"/>
    <w:tmpl w:val="48DCA8AE"/>
    <w:lvl w:ilvl="0" w:tplc="BB58BA7E">
      <w:start w:val="1"/>
      <w:numFmt w:val="decimal"/>
      <w:pStyle w:val="tabelanumeracja"/>
      <w:lvlText w:val="%1"/>
      <w:lvlJc w:val="left"/>
      <w:pPr>
        <w:ind w:left="6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46F5A"/>
    <w:multiLevelType w:val="hybridMultilevel"/>
    <w:tmpl w:val="1D3CEE60"/>
    <w:lvl w:ilvl="0" w:tplc="7D1284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562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4042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F28C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3E9C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FAEA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E0D5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544F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36A1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1B0034"/>
    <w:multiLevelType w:val="hybridMultilevel"/>
    <w:tmpl w:val="DBAAA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142790"/>
    <w:multiLevelType w:val="hybridMultilevel"/>
    <w:tmpl w:val="CE9AA1A4"/>
    <w:lvl w:ilvl="0" w:tplc="BF9440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4091D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8C4E1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0A70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D4CB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D037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60E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9475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84F6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B72B5F"/>
    <w:multiLevelType w:val="hybridMultilevel"/>
    <w:tmpl w:val="891A39F8"/>
    <w:lvl w:ilvl="0" w:tplc="28361E08">
      <w:start w:val="1"/>
      <w:numFmt w:val="decimal"/>
      <w:pStyle w:val="Numerowaniepoz1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A1321"/>
    <w:multiLevelType w:val="hybridMultilevel"/>
    <w:tmpl w:val="0EB8EE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0352D0"/>
    <w:multiLevelType w:val="hybridMultilevel"/>
    <w:tmpl w:val="E328F90C"/>
    <w:lvl w:ilvl="0" w:tplc="0922AC40">
      <w:start w:val="1"/>
      <w:numFmt w:val="bullet"/>
      <w:pStyle w:val="Punktowaniepoz3"/>
      <w:lvlText w:val=""/>
      <w:lvlJc w:val="left"/>
      <w:pPr>
        <w:ind w:left="23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8" w:hanging="360"/>
      </w:pPr>
      <w:rPr>
        <w:rFonts w:ascii="Wingdings" w:hAnsi="Wingdings" w:hint="default"/>
      </w:rPr>
    </w:lvl>
  </w:abstractNum>
  <w:abstractNum w:abstractNumId="29" w15:restartNumberingAfterBreak="0">
    <w:nsid w:val="62D95A9C"/>
    <w:multiLevelType w:val="hybridMultilevel"/>
    <w:tmpl w:val="BF768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C13726"/>
    <w:multiLevelType w:val="multilevel"/>
    <w:tmpl w:val="34B21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64F33D3"/>
    <w:multiLevelType w:val="hybridMultilevel"/>
    <w:tmpl w:val="65A86586"/>
    <w:lvl w:ilvl="0" w:tplc="347CEBFC">
      <w:start w:val="1"/>
      <w:numFmt w:val="bullet"/>
      <w:pStyle w:val="Punktowaniepoz2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2" w15:restartNumberingAfterBreak="0">
    <w:nsid w:val="6AB60858"/>
    <w:multiLevelType w:val="hybridMultilevel"/>
    <w:tmpl w:val="8A020EC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3" w15:restartNumberingAfterBreak="0">
    <w:nsid w:val="749D04E3"/>
    <w:multiLevelType w:val="hybridMultilevel"/>
    <w:tmpl w:val="55668600"/>
    <w:lvl w:ilvl="0" w:tplc="4268F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BE82E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ACE7A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046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0ECB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1E73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444A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A4EB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3491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A07754"/>
    <w:multiLevelType w:val="hybridMultilevel"/>
    <w:tmpl w:val="FFFFFFFF"/>
    <w:lvl w:ilvl="0" w:tplc="678E2924">
      <w:start w:val="1"/>
      <w:numFmt w:val="decimal"/>
      <w:lvlText w:val="%1."/>
      <w:lvlJc w:val="left"/>
      <w:pPr>
        <w:ind w:left="720" w:hanging="360"/>
      </w:pPr>
    </w:lvl>
    <w:lvl w:ilvl="1" w:tplc="BB24C978">
      <w:start w:val="1"/>
      <w:numFmt w:val="lowerLetter"/>
      <w:lvlText w:val="%2."/>
      <w:lvlJc w:val="left"/>
      <w:pPr>
        <w:ind w:left="1440" w:hanging="360"/>
      </w:pPr>
    </w:lvl>
    <w:lvl w:ilvl="2" w:tplc="BB3690A0">
      <w:start w:val="1"/>
      <w:numFmt w:val="lowerRoman"/>
      <w:lvlText w:val="%3."/>
      <w:lvlJc w:val="right"/>
      <w:pPr>
        <w:ind w:left="2160" w:hanging="180"/>
      </w:pPr>
    </w:lvl>
    <w:lvl w:ilvl="3" w:tplc="BB1E1E9E">
      <w:start w:val="1"/>
      <w:numFmt w:val="decimal"/>
      <w:lvlText w:val="%4."/>
      <w:lvlJc w:val="left"/>
      <w:pPr>
        <w:ind w:left="2880" w:hanging="360"/>
      </w:pPr>
    </w:lvl>
    <w:lvl w:ilvl="4" w:tplc="EA3CB2F0">
      <w:start w:val="1"/>
      <w:numFmt w:val="lowerLetter"/>
      <w:lvlText w:val="%5."/>
      <w:lvlJc w:val="left"/>
      <w:pPr>
        <w:ind w:left="3600" w:hanging="360"/>
      </w:pPr>
    </w:lvl>
    <w:lvl w:ilvl="5" w:tplc="112E81CA">
      <w:start w:val="1"/>
      <w:numFmt w:val="lowerRoman"/>
      <w:lvlText w:val="%6."/>
      <w:lvlJc w:val="right"/>
      <w:pPr>
        <w:ind w:left="4320" w:hanging="180"/>
      </w:pPr>
    </w:lvl>
    <w:lvl w:ilvl="6" w:tplc="B3427448">
      <w:start w:val="1"/>
      <w:numFmt w:val="decimal"/>
      <w:lvlText w:val="%7."/>
      <w:lvlJc w:val="left"/>
      <w:pPr>
        <w:ind w:left="5040" w:hanging="360"/>
      </w:pPr>
    </w:lvl>
    <w:lvl w:ilvl="7" w:tplc="563EE5FE">
      <w:start w:val="1"/>
      <w:numFmt w:val="lowerLetter"/>
      <w:lvlText w:val="%8."/>
      <w:lvlJc w:val="left"/>
      <w:pPr>
        <w:ind w:left="5760" w:hanging="360"/>
      </w:pPr>
    </w:lvl>
    <w:lvl w:ilvl="8" w:tplc="022A7AAC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3E726D"/>
    <w:multiLevelType w:val="hybridMultilevel"/>
    <w:tmpl w:val="7BDE67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EAD771C"/>
    <w:multiLevelType w:val="hybridMultilevel"/>
    <w:tmpl w:val="6D12E3BE"/>
    <w:lvl w:ilvl="0" w:tplc="99A493B0">
      <w:start w:val="1"/>
      <w:numFmt w:val="upperRoman"/>
      <w:lvlText w:val="%1."/>
      <w:lvlJc w:val="right"/>
      <w:pPr>
        <w:ind w:left="720" w:hanging="360"/>
      </w:pPr>
    </w:lvl>
    <w:lvl w:ilvl="1" w:tplc="6E84285E">
      <w:start w:val="1"/>
      <w:numFmt w:val="lowerLetter"/>
      <w:lvlText w:val="%2."/>
      <w:lvlJc w:val="left"/>
      <w:pPr>
        <w:ind w:left="1440" w:hanging="360"/>
      </w:pPr>
    </w:lvl>
    <w:lvl w:ilvl="2" w:tplc="F8FEE648">
      <w:start w:val="1"/>
      <w:numFmt w:val="lowerRoman"/>
      <w:lvlText w:val="%3."/>
      <w:lvlJc w:val="right"/>
      <w:pPr>
        <w:ind w:left="2160" w:hanging="180"/>
      </w:pPr>
    </w:lvl>
    <w:lvl w:ilvl="3" w:tplc="E0B05D2A">
      <w:start w:val="1"/>
      <w:numFmt w:val="decimal"/>
      <w:lvlText w:val="%4."/>
      <w:lvlJc w:val="left"/>
      <w:pPr>
        <w:ind w:left="2880" w:hanging="360"/>
      </w:pPr>
    </w:lvl>
    <w:lvl w:ilvl="4" w:tplc="89029992">
      <w:start w:val="1"/>
      <w:numFmt w:val="lowerLetter"/>
      <w:lvlText w:val="%5."/>
      <w:lvlJc w:val="left"/>
      <w:pPr>
        <w:ind w:left="3600" w:hanging="360"/>
      </w:pPr>
    </w:lvl>
    <w:lvl w:ilvl="5" w:tplc="208E6CB4">
      <w:start w:val="1"/>
      <w:numFmt w:val="lowerRoman"/>
      <w:lvlText w:val="%6."/>
      <w:lvlJc w:val="right"/>
      <w:pPr>
        <w:ind w:left="4320" w:hanging="180"/>
      </w:pPr>
    </w:lvl>
    <w:lvl w:ilvl="6" w:tplc="BA70DD22">
      <w:start w:val="1"/>
      <w:numFmt w:val="decimal"/>
      <w:lvlText w:val="%7."/>
      <w:lvlJc w:val="left"/>
      <w:pPr>
        <w:ind w:left="5040" w:hanging="360"/>
      </w:pPr>
    </w:lvl>
    <w:lvl w:ilvl="7" w:tplc="1AD8483A">
      <w:start w:val="1"/>
      <w:numFmt w:val="lowerLetter"/>
      <w:lvlText w:val="%8."/>
      <w:lvlJc w:val="left"/>
      <w:pPr>
        <w:ind w:left="5760" w:hanging="360"/>
      </w:pPr>
    </w:lvl>
    <w:lvl w:ilvl="8" w:tplc="6352ACF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34"/>
  </w:num>
  <w:num w:numId="4">
    <w:abstractNumId w:val="26"/>
  </w:num>
  <w:num w:numId="5">
    <w:abstractNumId w:val="16"/>
  </w:num>
  <w:num w:numId="6">
    <w:abstractNumId w:val="30"/>
  </w:num>
  <w:num w:numId="7">
    <w:abstractNumId w:val="13"/>
  </w:num>
  <w:num w:numId="8">
    <w:abstractNumId w:val="31"/>
  </w:num>
  <w:num w:numId="9">
    <w:abstractNumId w:val="28"/>
  </w:num>
  <w:num w:numId="10">
    <w:abstractNumId w:val="18"/>
  </w:num>
  <w:num w:numId="11">
    <w:abstractNumId w:val="10"/>
  </w:num>
  <w:num w:numId="12">
    <w:abstractNumId w:val="22"/>
  </w:num>
  <w:num w:numId="13">
    <w:abstractNumId w:val="2"/>
  </w:num>
  <w:num w:numId="14">
    <w:abstractNumId w:val="1"/>
  </w:num>
  <w:num w:numId="15">
    <w:abstractNumId w:val="8"/>
  </w:num>
  <w:num w:numId="16">
    <w:abstractNumId w:val="5"/>
  </w:num>
  <w:num w:numId="17">
    <w:abstractNumId w:val="36"/>
  </w:num>
  <w:num w:numId="18">
    <w:abstractNumId w:val="17"/>
  </w:num>
  <w:num w:numId="19">
    <w:abstractNumId w:val="25"/>
  </w:num>
  <w:num w:numId="20">
    <w:abstractNumId w:val="23"/>
  </w:num>
  <w:num w:numId="21">
    <w:abstractNumId w:val="19"/>
  </w:num>
  <w:num w:numId="22">
    <w:abstractNumId w:val="33"/>
  </w:num>
  <w:num w:numId="23">
    <w:abstractNumId w:val="6"/>
  </w:num>
  <w:num w:numId="24">
    <w:abstractNumId w:val="21"/>
  </w:num>
  <w:num w:numId="25">
    <w:abstractNumId w:val="20"/>
  </w:num>
  <w:num w:numId="26">
    <w:abstractNumId w:val="15"/>
  </w:num>
  <w:num w:numId="27">
    <w:abstractNumId w:val="35"/>
  </w:num>
  <w:num w:numId="28">
    <w:abstractNumId w:val="12"/>
  </w:num>
  <w:num w:numId="29">
    <w:abstractNumId w:val="3"/>
  </w:num>
  <w:num w:numId="30">
    <w:abstractNumId w:val="27"/>
  </w:num>
  <w:num w:numId="31">
    <w:abstractNumId w:val="7"/>
  </w:num>
  <w:num w:numId="32">
    <w:abstractNumId w:val="29"/>
  </w:num>
  <w:num w:numId="33">
    <w:abstractNumId w:val="14"/>
  </w:num>
  <w:num w:numId="34">
    <w:abstractNumId w:val="9"/>
  </w:num>
  <w:num w:numId="35">
    <w:abstractNumId w:val="24"/>
  </w:num>
  <w:num w:numId="36">
    <w:abstractNumId w:val="3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pl-PL" w:vendorID="12" w:dllVersion="512" w:checkStyle="1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CAF"/>
    <w:rsid w:val="000004AF"/>
    <w:rsid w:val="00000645"/>
    <w:rsid w:val="00000902"/>
    <w:rsid w:val="00000BCB"/>
    <w:rsid w:val="000013C2"/>
    <w:rsid w:val="00001B88"/>
    <w:rsid w:val="00002175"/>
    <w:rsid w:val="00004DA2"/>
    <w:rsid w:val="00005571"/>
    <w:rsid w:val="00005790"/>
    <w:rsid w:val="0000591C"/>
    <w:rsid w:val="000061B9"/>
    <w:rsid w:val="000064E2"/>
    <w:rsid w:val="00006D6A"/>
    <w:rsid w:val="000073AD"/>
    <w:rsid w:val="000115B9"/>
    <w:rsid w:val="0001199F"/>
    <w:rsid w:val="00011AD2"/>
    <w:rsid w:val="000128BF"/>
    <w:rsid w:val="00012B2C"/>
    <w:rsid w:val="000134FE"/>
    <w:rsid w:val="000145A6"/>
    <w:rsid w:val="0001492F"/>
    <w:rsid w:val="00014A17"/>
    <w:rsid w:val="00015A68"/>
    <w:rsid w:val="00015FF8"/>
    <w:rsid w:val="00016BEE"/>
    <w:rsid w:val="00017C82"/>
    <w:rsid w:val="00017E5E"/>
    <w:rsid w:val="000204BA"/>
    <w:rsid w:val="0002099F"/>
    <w:rsid w:val="00020D9A"/>
    <w:rsid w:val="0002193B"/>
    <w:rsid w:val="000227A6"/>
    <w:rsid w:val="00023591"/>
    <w:rsid w:val="0002379E"/>
    <w:rsid w:val="000250BC"/>
    <w:rsid w:val="00025282"/>
    <w:rsid w:val="00026CB1"/>
    <w:rsid w:val="00027BF5"/>
    <w:rsid w:val="000306E6"/>
    <w:rsid w:val="0003235E"/>
    <w:rsid w:val="00032641"/>
    <w:rsid w:val="000326CF"/>
    <w:rsid w:val="000340A6"/>
    <w:rsid w:val="00034184"/>
    <w:rsid w:val="000345B1"/>
    <w:rsid w:val="00036BEF"/>
    <w:rsid w:val="00037BFA"/>
    <w:rsid w:val="000409E8"/>
    <w:rsid w:val="00041247"/>
    <w:rsid w:val="0004165B"/>
    <w:rsid w:val="00041873"/>
    <w:rsid w:val="00041F32"/>
    <w:rsid w:val="00042461"/>
    <w:rsid w:val="0004332B"/>
    <w:rsid w:val="000436C5"/>
    <w:rsid w:val="00043F8A"/>
    <w:rsid w:val="00044B9B"/>
    <w:rsid w:val="00045515"/>
    <w:rsid w:val="00046B21"/>
    <w:rsid w:val="0004748E"/>
    <w:rsid w:val="00047CD1"/>
    <w:rsid w:val="00047F3B"/>
    <w:rsid w:val="0005028A"/>
    <w:rsid w:val="00050999"/>
    <w:rsid w:val="00050B0B"/>
    <w:rsid w:val="00050CE8"/>
    <w:rsid w:val="00051183"/>
    <w:rsid w:val="00051187"/>
    <w:rsid w:val="00051CFB"/>
    <w:rsid w:val="0005212B"/>
    <w:rsid w:val="0005216B"/>
    <w:rsid w:val="000525BF"/>
    <w:rsid w:val="00054191"/>
    <w:rsid w:val="000541A3"/>
    <w:rsid w:val="00055752"/>
    <w:rsid w:val="00056A0C"/>
    <w:rsid w:val="00057FB2"/>
    <w:rsid w:val="00060040"/>
    <w:rsid w:val="00060FFF"/>
    <w:rsid w:val="00061413"/>
    <w:rsid w:val="000627DF"/>
    <w:rsid w:val="000628DC"/>
    <w:rsid w:val="00063468"/>
    <w:rsid w:val="0006441A"/>
    <w:rsid w:val="00064F47"/>
    <w:rsid w:val="000653A7"/>
    <w:rsid w:val="00065A52"/>
    <w:rsid w:val="00065C3E"/>
    <w:rsid w:val="00066BD7"/>
    <w:rsid w:val="00067862"/>
    <w:rsid w:val="00070230"/>
    <w:rsid w:val="000708F8"/>
    <w:rsid w:val="000709EA"/>
    <w:rsid w:val="00070D1B"/>
    <w:rsid w:val="00071602"/>
    <w:rsid w:val="0007286F"/>
    <w:rsid w:val="00072CC5"/>
    <w:rsid w:val="00073646"/>
    <w:rsid w:val="00073CFC"/>
    <w:rsid w:val="00074069"/>
    <w:rsid w:val="0007438B"/>
    <w:rsid w:val="00075A3D"/>
    <w:rsid w:val="0007796A"/>
    <w:rsid w:val="00077F50"/>
    <w:rsid w:val="00080CA8"/>
    <w:rsid w:val="00081081"/>
    <w:rsid w:val="00081C9D"/>
    <w:rsid w:val="00083E78"/>
    <w:rsid w:val="000849CA"/>
    <w:rsid w:val="00084A94"/>
    <w:rsid w:val="000854FB"/>
    <w:rsid w:val="000856A0"/>
    <w:rsid w:val="0008620F"/>
    <w:rsid w:val="00086744"/>
    <w:rsid w:val="00086A79"/>
    <w:rsid w:val="00086BCC"/>
    <w:rsid w:val="00087100"/>
    <w:rsid w:val="0008720A"/>
    <w:rsid w:val="00087910"/>
    <w:rsid w:val="00087B25"/>
    <w:rsid w:val="00090333"/>
    <w:rsid w:val="00090CF3"/>
    <w:rsid w:val="000923FD"/>
    <w:rsid w:val="00092F3C"/>
    <w:rsid w:val="00092FFA"/>
    <w:rsid w:val="00093E99"/>
    <w:rsid w:val="000959FE"/>
    <w:rsid w:val="00095E2D"/>
    <w:rsid w:val="00096335"/>
    <w:rsid w:val="0009634A"/>
    <w:rsid w:val="000A109A"/>
    <w:rsid w:val="000A15E7"/>
    <w:rsid w:val="000A1D7F"/>
    <w:rsid w:val="000A20A6"/>
    <w:rsid w:val="000A2A48"/>
    <w:rsid w:val="000A2DF8"/>
    <w:rsid w:val="000A43B0"/>
    <w:rsid w:val="000A58EE"/>
    <w:rsid w:val="000A5AE4"/>
    <w:rsid w:val="000A6329"/>
    <w:rsid w:val="000A687B"/>
    <w:rsid w:val="000A6CE0"/>
    <w:rsid w:val="000A7106"/>
    <w:rsid w:val="000B01D6"/>
    <w:rsid w:val="000B0B1F"/>
    <w:rsid w:val="000B0B28"/>
    <w:rsid w:val="000B1422"/>
    <w:rsid w:val="000B2D57"/>
    <w:rsid w:val="000B39F3"/>
    <w:rsid w:val="000B5686"/>
    <w:rsid w:val="000B5C16"/>
    <w:rsid w:val="000B5F8F"/>
    <w:rsid w:val="000B65C8"/>
    <w:rsid w:val="000B7613"/>
    <w:rsid w:val="000C0555"/>
    <w:rsid w:val="000C151E"/>
    <w:rsid w:val="000C1781"/>
    <w:rsid w:val="000C1BB8"/>
    <w:rsid w:val="000C285B"/>
    <w:rsid w:val="000C2C77"/>
    <w:rsid w:val="000C33C7"/>
    <w:rsid w:val="000C39AF"/>
    <w:rsid w:val="000C427C"/>
    <w:rsid w:val="000C4D08"/>
    <w:rsid w:val="000C5938"/>
    <w:rsid w:val="000C6C18"/>
    <w:rsid w:val="000D01D3"/>
    <w:rsid w:val="000D26EA"/>
    <w:rsid w:val="000D279A"/>
    <w:rsid w:val="000D302D"/>
    <w:rsid w:val="000D4B68"/>
    <w:rsid w:val="000D4FD6"/>
    <w:rsid w:val="000D6D2F"/>
    <w:rsid w:val="000E07FB"/>
    <w:rsid w:val="000E0999"/>
    <w:rsid w:val="000E1257"/>
    <w:rsid w:val="000E20EF"/>
    <w:rsid w:val="000E25D9"/>
    <w:rsid w:val="000E2612"/>
    <w:rsid w:val="000E2A22"/>
    <w:rsid w:val="000E2FE3"/>
    <w:rsid w:val="000E379F"/>
    <w:rsid w:val="000E3D5A"/>
    <w:rsid w:val="000E40AE"/>
    <w:rsid w:val="000E4EE8"/>
    <w:rsid w:val="000E4F6E"/>
    <w:rsid w:val="000E556A"/>
    <w:rsid w:val="000E595B"/>
    <w:rsid w:val="000E7E0B"/>
    <w:rsid w:val="000F0E0A"/>
    <w:rsid w:val="000F146A"/>
    <w:rsid w:val="000F1A31"/>
    <w:rsid w:val="000F1BC0"/>
    <w:rsid w:val="000F2849"/>
    <w:rsid w:val="000F2AF5"/>
    <w:rsid w:val="000F3C7E"/>
    <w:rsid w:val="000F4412"/>
    <w:rsid w:val="000F460C"/>
    <w:rsid w:val="000F4AEB"/>
    <w:rsid w:val="000F5ADB"/>
    <w:rsid w:val="000F628B"/>
    <w:rsid w:val="000F71E2"/>
    <w:rsid w:val="000F7249"/>
    <w:rsid w:val="001007F2"/>
    <w:rsid w:val="00102B6C"/>
    <w:rsid w:val="00103CD6"/>
    <w:rsid w:val="0010470C"/>
    <w:rsid w:val="00104A69"/>
    <w:rsid w:val="00107604"/>
    <w:rsid w:val="00107F60"/>
    <w:rsid w:val="001103D4"/>
    <w:rsid w:val="00114119"/>
    <w:rsid w:val="001141A8"/>
    <w:rsid w:val="001142E4"/>
    <w:rsid w:val="00114DEF"/>
    <w:rsid w:val="00114E5C"/>
    <w:rsid w:val="0011535F"/>
    <w:rsid w:val="0011613B"/>
    <w:rsid w:val="001163DB"/>
    <w:rsid w:val="0011677E"/>
    <w:rsid w:val="001173E2"/>
    <w:rsid w:val="001209C8"/>
    <w:rsid w:val="00121B73"/>
    <w:rsid w:val="00121BB7"/>
    <w:rsid w:val="00121DBF"/>
    <w:rsid w:val="00122010"/>
    <w:rsid w:val="00122335"/>
    <w:rsid w:val="0012441E"/>
    <w:rsid w:val="00124FA1"/>
    <w:rsid w:val="001257E9"/>
    <w:rsid w:val="001269AE"/>
    <w:rsid w:val="0013028E"/>
    <w:rsid w:val="00130EC3"/>
    <w:rsid w:val="00131E90"/>
    <w:rsid w:val="00134405"/>
    <w:rsid w:val="00135227"/>
    <w:rsid w:val="00136163"/>
    <w:rsid w:val="00136CA0"/>
    <w:rsid w:val="00137388"/>
    <w:rsid w:val="00137992"/>
    <w:rsid w:val="00140A70"/>
    <w:rsid w:val="00140BD2"/>
    <w:rsid w:val="00140F62"/>
    <w:rsid w:val="001422E4"/>
    <w:rsid w:val="00142F61"/>
    <w:rsid w:val="00143C96"/>
    <w:rsid w:val="00144105"/>
    <w:rsid w:val="0014434F"/>
    <w:rsid w:val="00144E6D"/>
    <w:rsid w:val="00144ED9"/>
    <w:rsid w:val="001452DB"/>
    <w:rsid w:val="00146224"/>
    <w:rsid w:val="00146B93"/>
    <w:rsid w:val="0014770F"/>
    <w:rsid w:val="001477B9"/>
    <w:rsid w:val="00147F45"/>
    <w:rsid w:val="0015065E"/>
    <w:rsid w:val="00151083"/>
    <w:rsid w:val="001516D4"/>
    <w:rsid w:val="001518BC"/>
    <w:rsid w:val="0015206D"/>
    <w:rsid w:val="00153297"/>
    <w:rsid w:val="00155B1D"/>
    <w:rsid w:val="00157840"/>
    <w:rsid w:val="00162AF3"/>
    <w:rsid w:val="001642B3"/>
    <w:rsid w:val="00164611"/>
    <w:rsid w:val="00164BB3"/>
    <w:rsid w:val="001650A3"/>
    <w:rsid w:val="00165F17"/>
    <w:rsid w:val="001660E6"/>
    <w:rsid w:val="001669A7"/>
    <w:rsid w:val="00167941"/>
    <w:rsid w:val="00167AF1"/>
    <w:rsid w:val="00167DAD"/>
    <w:rsid w:val="00167F1F"/>
    <w:rsid w:val="00170271"/>
    <w:rsid w:val="001711C0"/>
    <w:rsid w:val="00171F57"/>
    <w:rsid w:val="001777EF"/>
    <w:rsid w:val="00177DA6"/>
    <w:rsid w:val="00181071"/>
    <w:rsid w:val="00181DB5"/>
    <w:rsid w:val="00181E0A"/>
    <w:rsid w:val="001828D3"/>
    <w:rsid w:val="00182A3B"/>
    <w:rsid w:val="00182AA2"/>
    <w:rsid w:val="00182DC5"/>
    <w:rsid w:val="00183EC8"/>
    <w:rsid w:val="001846D9"/>
    <w:rsid w:val="00184AD9"/>
    <w:rsid w:val="00184B0E"/>
    <w:rsid w:val="00184C2A"/>
    <w:rsid w:val="00184C79"/>
    <w:rsid w:val="00184D9A"/>
    <w:rsid w:val="00185296"/>
    <w:rsid w:val="00186036"/>
    <w:rsid w:val="0018635B"/>
    <w:rsid w:val="001868A0"/>
    <w:rsid w:val="00186AC6"/>
    <w:rsid w:val="0018746A"/>
    <w:rsid w:val="0018794A"/>
    <w:rsid w:val="00190C87"/>
    <w:rsid w:val="001911CD"/>
    <w:rsid w:val="00192549"/>
    <w:rsid w:val="00192769"/>
    <w:rsid w:val="00193703"/>
    <w:rsid w:val="00194A21"/>
    <w:rsid w:val="001959C3"/>
    <w:rsid w:val="00195F83"/>
    <w:rsid w:val="00196075"/>
    <w:rsid w:val="0019628D"/>
    <w:rsid w:val="00196D6B"/>
    <w:rsid w:val="00197156"/>
    <w:rsid w:val="001A2016"/>
    <w:rsid w:val="001A3CFB"/>
    <w:rsid w:val="001A4882"/>
    <w:rsid w:val="001A4BC6"/>
    <w:rsid w:val="001A4E88"/>
    <w:rsid w:val="001A56DE"/>
    <w:rsid w:val="001A5E2A"/>
    <w:rsid w:val="001A7551"/>
    <w:rsid w:val="001B0202"/>
    <w:rsid w:val="001B06A2"/>
    <w:rsid w:val="001B087A"/>
    <w:rsid w:val="001B0D2A"/>
    <w:rsid w:val="001B17BD"/>
    <w:rsid w:val="001B1B12"/>
    <w:rsid w:val="001B1F1C"/>
    <w:rsid w:val="001B47CF"/>
    <w:rsid w:val="001B5BAF"/>
    <w:rsid w:val="001B64E2"/>
    <w:rsid w:val="001B7187"/>
    <w:rsid w:val="001B7339"/>
    <w:rsid w:val="001C05E4"/>
    <w:rsid w:val="001C0641"/>
    <w:rsid w:val="001C179D"/>
    <w:rsid w:val="001C19E4"/>
    <w:rsid w:val="001C1B2F"/>
    <w:rsid w:val="001C2A80"/>
    <w:rsid w:val="001C3E1A"/>
    <w:rsid w:val="001C4FA7"/>
    <w:rsid w:val="001C5476"/>
    <w:rsid w:val="001C580F"/>
    <w:rsid w:val="001C6BBA"/>
    <w:rsid w:val="001C6FB2"/>
    <w:rsid w:val="001D1456"/>
    <w:rsid w:val="001D1B72"/>
    <w:rsid w:val="001D2178"/>
    <w:rsid w:val="001D4D56"/>
    <w:rsid w:val="001D5BA0"/>
    <w:rsid w:val="001D606A"/>
    <w:rsid w:val="001E069B"/>
    <w:rsid w:val="001E0864"/>
    <w:rsid w:val="001E0C06"/>
    <w:rsid w:val="001E25AE"/>
    <w:rsid w:val="001E273C"/>
    <w:rsid w:val="001E2C26"/>
    <w:rsid w:val="001E33F8"/>
    <w:rsid w:val="001E3A92"/>
    <w:rsid w:val="001E4B98"/>
    <w:rsid w:val="001E5508"/>
    <w:rsid w:val="001E57E2"/>
    <w:rsid w:val="001E7622"/>
    <w:rsid w:val="001F0924"/>
    <w:rsid w:val="001F1FA6"/>
    <w:rsid w:val="001F4050"/>
    <w:rsid w:val="001F40A7"/>
    <w:rsid w:val="001F440B"/>
    <w:rsid w:val="001F50D2"/>
    <w:rsid w:val="001F5411"/>
    <w:rsid w:val="001F551B"/>
    <w:rsid w:val="001F5B87"/>
    <w:rsid w:val="001F6748"/>
    <w:rsid w:val="001F6BE1"/>
    <w:rsid w:val="001F6C0C"/>
    <w:rsid w:val="001F6F45"/>
    <w:rsid w:val="001F7940"/>
    <w:rsid w:val="002013DA"/>
    <w:rsid w:val="002016EA"/>
    <w:rsid w:val="00202448"/>
    <w:rsid w:val="00202D98"/>
    <w:rsid w:val="00203493"/>
    <w:rsid w:val="00203F11"/>
    <w:rsid w:val="002043B1"/>
    <w:rsid w:val="00205B73"/>
    <w:rsid w:val="00205BF3"/>
    <w:rsid w:val="00207CED"/>
    <w:rsid w:val="00210889"/>
    <w:rsid w:val="002112A3"/>
    <w:rsid w:val="00211FF3"/>
    <w:rsid w:val="00212ACC"/>
    <w:rsid w:val="002136AB"/>
    <w:rsid w:val="00213EF7"/>
    <w:rsid w:val="00213FB8"/>
    <w:rsid w:val="00214180"/>
    <w:rsid w:val="00214295"/>
    <w:rsid w:val="00214AC2"/>
    <w:rsid w:val="00214CC2"/>
    <w:rsid w:val="0021566C"/>
    <w:rsid w:val="00220CA1"/>
    <w:rsid w:val="00220D31"/>
    <w:rsid w:val="0022134D"/>
    <w:rsid w:val="00221750"/>
    <w:rsid w:val="00222457"/>
    <w:rsid w:val="0022286B"/>
    <w:rsid w:val="00222ACD"/>
    <w:rsid w:val="00223129"/>
    <w:rsid w:val="002235B3"/>
    <w:rsid w:val="00225171"/>
    <w:rsid w:val="002303B7"/>
    <w:rsid w:val="0023247C"/>
    <w:rsid w:val="00232B52"/>
    <w:rsid w:val="00233151"/>
    <w:rsid w:val="00234008"/>
    <w:rsid w:val="002343DB"/>
    <w:rsid w:val="00234D49"/>
    <w:rsid w:val="002371B1"/>
    <w:rsid w:val="002404B7"/>
    <w:rsid w:val="00240F35"/>
    <w:rsid w:val="00242390"/>
    <w:rsid w:val="00243051"/>
    <w:rsid w:val="002435E2"/>
    <w:rsid w:val="00246141"/>
    <w:rsid w:val="00246470"/>
    <w:rsid w:val="002469A5"/>
    <w:rsid w:val="0024736D"/>
    <w:rsid w:val="00247858"/>
    <w:rsid w:val="00247A03"/>
    <w:rsid w:val="00247C68"/>
    <w:rsid w:val="00247C93"/>
    <w:rsid w:val="00247D4D"/>
    <w:rsid w:val="0025027C"/>
    <w:rsid w:val="002503A7"/>
    <w:rsid w:val="002503B2"/>
    <w:rsid w:val="002506D1"/>
    <w:rsid w:val="002510AB"/>
    <w:rsid w:val="002518CA"/>
    <w:rsid w:val="00251E40"/>
    <w:rsid w:val="00252F7C"/>
    <w:rsid w:val="0025366C"/>
    <w:rsid w:val="00253EC9"/>
    <w:rsid w:val="00255AE0"/>
    <w:rsid w:val="00256DA3"/>
    <w:rsid w:val="00261420"/>
    <w:rsid w:val="002614A4"/>
    <w:rsid w:val="0026228E"/>
    <w:rsid w:val="002625C7"/>
    <w:rsid w:val="00263036"/>
    <w:rsid w:val="0026370D"/>
    <w:rsid w:val="002642C5"/>
    <w:rsid w:val="002645B6"/>
    <w:rsid w:val="00265372"/>
    <w:rsid w:val="002664EA"/>
    <w:rsid w:val="0026750F"/>
    <w:rsid w:val="002679BE"/>
    <w:rsid w:val="00267D30"/>
    <w:rsid w:val="00267E33"/>
    <w:rsid w:val="00270017"/>
    <w:rsid w:val="002710C9"/>
    <w:rsid w:val="00271B24"/>
    <w:rsid w:val="00271C67"/>
    <w:rsid w:val="00271E39"/>
    <w:rsid w:val="0027317D"/>
    <w:rsid w:val="00274385"/>
    <w:rsid w:val="00274592"/>
    <w:rsid w:val="00275A21"/>
    <w:rsid w:val="002761AB"/>
    <w:rsid w:val="00276E7F"/>
    <w:rsid w:val="002814AB"/>
    <w:rsid w:val="0028252B"/>
    <w:rsid w:val="0028301F"/>
    <w:rsid w:val="00283097"/>
    <w:rsid w:val="0028339F"/>
    <w:rsid w:val="002839E4"/>
    <w:rsid w:val="002846C6"/>
    <w:rsid w:val="002847B2"/>
    <w:rsid w:val="0028503D"/>
    <w:rsid w:val="002865A8"/>
    <w:rsid w:val="002865C8"/>
    <w:rsid w:val="002866FC"/>
    <w:rsid w:val="002867B8"/>
    <w:rsid w:val="002912E0"/>
    <w:rsid w:val="00291C95"/>
    <w:rsid w:val="00292AAF"/>
    <w:rsid w:val="00292E88"/>
    <w:rsid w:val="00293025"/>
    <w:rsid w:val="002932BE"/>
    <w:rsid w:val="00293557"/>
    <w:rsid w:val="0029406F"/>
    <w:rsid w:val="00295C5F"/>
    <w:rsid w:val="00295F71"/>
    <w:rsid w:val="00297B0C"/>
    <w:rsid w:val="00297BD9"/>
    <w:rsid w:val="002A0610"/>
    <w:rsid w:val="002A0D29"/>
    <w:rsid w:val="002A120C"/>
    <w:rsid w:val="002A1309"/>
    <w:rsid w:val="002A1358"/>
    <w:rsid w:val="002A19E0"/>
    <w:rsid w:val="002A1C92"/>
    <w:rsid w:val="002A1D57"/>
    <w:rsid w:val="002A2650"/>
    <w:rsid w:val="002A3093"/>
    <w:rsid w:val="002A3580"/>
    <w:rsid w:val="002A49D8"/>
    <w:rsid w:val="002A4A66"/>
    <w:rsid w:val="002A4A86"/>
    <w:rsid w:val="002A4AF8"/>
    <w:rsid w:val="002A4EFC"/>
    <w:rsid w:val="002A7950"/>
    <w:rsid w:val="002A7ABC"/>
    <w:rsid w:val="002A7F7B"/>
    <w:rsid w:val="002B1232"/>
    <w:rsid w:val="002B139D"/>
    <w:rsid w:val="002B1764"/>
    <w:rsid w:val="002B269A"/>
    <w:rsid w:val="002B2EA2"/>
    <w:rsid w:val="002B52D3"/>
    <w:rsid w:val="002B5D01"/>
    <w:rsid w:val="002B5F50"/>
    <w:rsid w:val="002B6F6B"/>
    <w:rsid w:val="002B70AD"/>
    <w:rsid w:val="002B7A5F"/>
    <w:rsid w:val="002B7B92"/>
    <w:rsid w:val="002C0EC2"/>
    <w:rsid w:val="002C1365"/>
    <w:rsid w:val="002C1428"/>
    <w:rsid w:val="002C26EB"/>
    <w:rsid w:val="002C2FEF"/>
    <w:rsid w:val="002C3B82"/>
    <w:rsid w:val="002C3C68"/>
    <w:rsid w:val="002C4577"/>
    <w:rsid w:val="002C56B9"/>
    <w:rsid w:val="002C5C46"/>
    <w:rsid w:val="002C5D4F"/>
    <w:rsid w:val="002C6DC6"/>
    <w:rsid w:val="002D0F30"/>
    <w:rsid w:val="002D26CB"/>
    <w:rsid w:val="002D2729"/>
    <w:rsid w:val="002D2F21"/>
    <w:rsid w:val="002D34ED"/>
    <w:rsid w:val="002D4581"/>
    <w:rsid w:val="002D5D4B"/>
    <w:rsid w:val="002D5FF6"/>
    <w:rsid w:val="002D6DC9"/>
    <w:rsid w:val="002D7649"/>
    <w:rsid w:val="002E11B8"/>
    <w:rsid w:val="002E2CFC"/>
    <w:rsid w:val="002E2DCA"/>
    <w:rsid w:val="002E2E17"/>
    <w:rsid w:val="002E3748"/>
    <w:rsid w:val="002E3818"/>
    <w:rsid w:val="002E42BD"/>
    <w:rsid w:val="002E4C71"/>
    <w:rsid w:val="002E68A4"/>
    <w:rsid w:val="002E6F83"/>
    <w:rsid w:val="002E796E"/>
    <w:rsid w:val="002E7FE8"/>
    <w:rsid w:val="002F0419"/>
    <w:rsid w:val="002F2128"/>
    <w:rsid w:val="002F3782"/>
    <w:rsid w:val="002F3F87"/>
    <w:rsid w:val="002F43D7"/>
    <w:rsid w:val="002F4AEC"/>
    <w:rsid w:val="002F77B8"/>
    <w:rsid w:val="00300430"/>
    <w:rsid w:val="003014D2"/>
    <w:rsid w:val="00301821"/>
    <w:rsid w:val="00302F0E"/>
    <w:rsid w:val="00304077"/>
    <w:rsid w:val="003041BB"/>
    <w:rsid w:val="00305139"/>
    <w:rsid w:val="00305F9C"/>
    <w:rsid w:val="00306104"/>
    <w:rsid w:val="003062FD"/>
    <w:rsid w:val="00306BFA"/>
    <w:rsid w:val="0030763F"/>
    <w:rsid w:val="00309D49"/>
    <w:rsid w:val="00310363"/>
    <w:rsid w:val="00311349"/>
    <w:rsid w:val="0031155A"/>
    <w:rsid w:val="00311886"/>
    <w:rsid w:val="003118C9"/>
    <w:rsid w:val="00311FC6"/>
    <w:rsid w:val="0031220A"/>
    <w:rsid w:val="00312F13"/>
    <w:rsid w:val="00313286"/>
    <w:rsid w:val="00313560"/>
    <w:rsid w:val="00313925"/>
    <w:rsid w:val="00313E54"/>
    <w:rsid w:val="00313FFE"/>
    <w:rsid w:val="003148D6"/>
    <w:rsid w:val="0031605E"/>
    <w:rsid w:val="00316893"/>
    <w:rsid w:val="00320B0B"/>
    <w:rsid w:val="00320BBE"/>
    <w:rsid w:val="00321485"/>
    <w:rsid w:val="00321906"/>
    <w:rsid w:val="003220D1"/>
    <w:rsid w:val="00322CE3"/>
    <w:rsid w:val="0032365E"/>
    <w:rsid w:val="003240BF"/>
    <w:rsid w:val="003242BD"/>
    <w:rsid w:val="00324499"/>
    <w:rsid w:val="00325C91"/>
    <w:rsid w:val="00325DFE"/>
    <w:rsid w:val="00325E49"/>
    <w:rsid w:val="00326093"/>
    <w:rsid w:val="003266BF"/>
    <w:rsid w:val="00326C78"/>
    <w:rsid w:val="00327381"/>
    <w:rsid w:val="00327719"/>
    <w:rsid w:val="00327EBB"/>
    <w:rsid w:val="0033035D"/>
    <w:rsid w:val="00331283"/>
    <w:rsid w:val="00331824"/>
    <w:rsid w:val="0033188E"/>
    <w:rsid w:val="00331A40"/>
    <w:rsid w:val="00332896"/>
    <w:rsid w:val="00333EF2"/>
    <w:rsid w:val="003341B4"/>
    <w:rsid w:val="00334704"/>
    <w:rsid w:val="00334997"/>
    <w:rsid w:val="00335B45"/>
    <w:rsid w:val="003367FF"/>
    <w:rsid w:val="00336A86"/>
    <w:rsid w:val="003373BE"/>
    <w:rsid w:val="00342054"/>
    <w:rsid w:val="00342B9C"/>
    <w:rsid w:val="00342D0A"/>
    <w:rsid w:val="0034345D"/>
    <w:rsid w:val="0034553B"/>
    <w:rsid w:val="003464AC"/>
    <w:rsid w:val="00346824"/>
    <w:rsid w:val="00346E47"/>
    <w:rsid w:val="00347880"/>
    <w:rsid w:val="00347D91"/>
    <w:rsid w:val="0035013A"/>
    <w:rsid w:val="0035127C"/>
    <w:rsid w:val="00351F79"/>
    <w:rsid w:val="00352774"/>
    <w:rsid w:val="003527B3"/>
    <w:rsid w:val="00352941"/>
    <w:rsid w:val="00352A7C"/>
    <w:rsid w:val="003530DA"/>
    <w:rsid w:val="0035516F"/>
    <w:rsid w:val="00356CFD"/>
    <w:rsid w:val="0035701C"/>
    <w:rsid w:val="003574A5"/>
    <w:rsid w:val="003577F6"/>
    <w:rsid w:val="00360C29"/>
    <w:rsid w:val="00361B82"/>
    <w:rsid w:val="00361CFF"/>
    <w:rsid w:val="00362328"/>
    <w:rsid w:val="00362453"/>
    <w:rsid w:val="003638DA"/>
    <w:rsid w:val="003640B4"/>
    <w:rsid w:val="00364573"/>
    <w:rsid w:val="0036488F"/>
    <w:rsid w:val="003653A9"/>
    <w:rsid w:val="003655DF"/>
    <w:rsid w:val="0036635C"/>
    <w:rsid w:val="00366C62"/>
    <w:rsid w:val="0036701D"/>
    <w:rsid w:val="00367107"/>
    <w:rsid w:val="00367752"/>
    <w:rsid w:val="00370507"/>
    <w:rsid w:val="00370AC9"/>
    <w:rsid w:val="0037136F"/>
    <w:rsid w:val="003713C9"/>
    <w:rsid w:val="00371ACE"/>
    <w:rsid w:val="0037234D"/>
    <w:rsid w:val="00372D24"/>
    <w:rsid w:val="0037328B"/>
    <w:rsid w:val="00373368"/>
    <w:rsid w:val="00374148"/>
    <w:rsid w:val="00374333"/>
    <w:rsid w:val="00374CB5"/>
    <w:rsid w:val="00375841"/>
    <w:rsid w:val="00375969"/>
    <w:rsid w:val="003761B4"/>
    <w:rsid w:val="00376B94"/>
    <w:rsid w:val="00376CFB"/>
    <w:rsid w:val="00377028"/>
    <w:rsid w:val="0037702C"/>
    <w:rsid w:val="00377DC6"/>
    <w:rsid w:val="003801A3"/>
    <w:rsid w:val="00380E1D"/>
    <w:rsid w:val="00381109"/>
    <w:rsid w:val="00381BF1"/>
    <w:rsid w:val="003828A5"/>
    <w:rsid w:val="00382D59"/>
    <w:rsid w:val="003838D3"/>
    <w:rsid w:val="003838FE"/>
    <w:rsid w:val="00384083"/>
    <w:rsid w:val="00386079"/>
    <w:rsid w:val="00386FAC"/>
    <w:rsid w:val="00387481"/>
    <w:rsid w:val="00390408"/>
    <w:rsid w:val="00390C2A"/>
    <w:rsid w:val="00390DAE"/>
    <w:rsid w:val="00390F25"/>
    <w:rsid w:val="00391444"/>
    <w:rsid w:val="00392C6E"/>
    <w:rsid w:val="0039330C"/>
    <w:rsid w:val="00393DBA"/>
    <w:rsid w:val="00394298"/>
    <w:rsid w:val="003954C5"/>
    <w:rsid w:val="00395603"/>
    <w:rsid w:val="00395AEF"/>
    <w:rsid w:val="00395FE8"/>
    <w:rsid w:val="00396135"/>
    <w:rsid w:val="0039652B"/>
    <w:rsid w:val="003972E5"/>
    <w:rsid w:val="00397439"/>
    <w:rsid w:val="0039783A"/>
    <w:rsid w:val="003978CA"/>
    <w:rsid w:val="00397D6B"/>
    <w:rsid w:val="003A0065"/>
    <w:rsid w:val="003A097E"/>
    <w:rsid w:val="003A0B36"/>
    <w:rsid w:val="003A0BB9"/>
    <w:rsid w:val="003A180B"/>
    <w:rsid w:val="003A1DF5"/>
    <w:rsid w:val="003A2C18"/>
    <w:rsid w:val="003A3EBC"/>
    <w:rsid w:val="003A48BB"/>
    <w:rsid w:val="003A51A8"/>
    <w:rsid w:val="003A5342"/>
    <w:rsid w:val="003A5506"/>
    <w:rsid w:val="003A5D63"/>
    <w:rsid w:val="003A64A2"/>
    <w:rsid w:val="003A6835"/>
    <w:rsid w:val="003B04FE"/>
    <w:rsid w:val="003B0886"/>
    <w:rsid w:val="003B0F49"/>
    <w:rsid w:val="003B153C"/>
    <w:rsid w:val="003B24A1"/>
    <w:rsid w:val="003B486D"/>
    <w:rsid w:val="003B562E"/>
    <w:rsid w:val="003B5FEA"/>
    <w:rsid w:val="003B6D6E"/>
    <w:rsid w:val="003B7A6E"/>
    <w:rsid w:val="003B7B73"/>
    <w:rsid w:val="003C05BD"/>
    <w:rsid w:val="003C0F93"/>
    <w:rsid w:val="003C12DB"/>
    <w:rsid w:val="003C38E4"/>
    <w:rsid w:val="003C5D77"/>
    <w:rsid w:val="003C6A02"/>
    <w:rsid w:val="003C6EC7"/>
    <w:rsid w:val="003D00C7"/>
    <w:rsid w:val="003D1A36"/>
    <w:rsid w:val="003D1ABB"/>
    <w:rsid w:val="003D2274"/>
    <w:rsid w:val="003D2A73"/>
    <w:rsid w:val="003D2D4E"/>
    <w:rsid w:val="003D47FF"/>
    <w:rsid w:val="003D5115"/>
    <w:rsid w:val="003E0C89"/>
    <w:rsid w:val="003E15EF"/>
    <w:rsid w:val="003E1DEB"/>
    <w:rsid w:val="003E23F5"/>
    <w:rsid w:val="003E2D47"/>
    <w:rsid w:val="003E3217"/>
    <w:rsid w:val="003E3FB2"/>
    <w:rsid w:val="003E51A4"/>
    <w:rsid w:val="003E591F"/>
    <w:rsid w:val="003E68A5"/>
    <w:rsid w:val="003E6C8D"/>
    <w:rsid w:val="003E6CEC"/>
    <w:rsid w:val="003E7681"/>
    <w:rsid w:val="003F02D7"/>
    <w:rsid w:val="003F0C07"/>
    <w:rsid w:val="003F1630"/>
    <w:rsid w:val="003F2F4C"/>
    <w:rsid w:val="003F2F53"/>
    <w:rsid w:val="003F3BAD"/>
    <w:rsid w:val="003F3D05"/>
    <w:rsid w:val="003F46B7"/>
    <w:rsid w:val="003F4E38"/>
    <w:rsid w:val="003F5984"/>
    <w:rsid w:val="003F6399"/>
    <w:rsid w:val="004008A0"/>
    <w:rsid w:val="004008CD"/>
    <w:rsid w:val="00400CBA"/>
    <w:rsid w:val="00401DA5"/>
    <w:rsid w:val="004024CE"/>
    <w:rsid w:val="00402910"/>
    <w:rsid w:val="004029CC"/>
    <w:rsid w:val="00402D8F"/>
    <w:rsid w:val="0040436F"/>
    <w:rsid w:val="004049FA"/>
    <w:rsid w:val="00404B7B"/>
    <w:rsid w:val="004056DC"/>
    <w:rsid w:val="00405E8A"/>
    <w:rsid w:val="00406C5B"/>
    <w:rsid w:val="0041021D"/>
    <w:rsid w:val="004107A7"/>
    <w:rsid w:val="00410D90"/>
    <w:rsid w:val="00410DBD"/>
    <w:rsid w:val="004123B4"/>
    <w:rsid w:val="00413F03"/>
    <w:rsid w:val="00414131"/>
    <w:rsid w:val="0041423E"/>
    <w:rsid w:val="004143DE"/>
    <w:rsid w:val="00414EBF"/>
    <w:rsid w:val="00416247"/>
    <w:rsid w:val="00416B9E"/>
    <w:rsid w:val="00416FCE"/>
    <w:rsid w:val="00417379"/>
    <w:rsid w:val="00417C81"/>
    <w:rsid w:val="00420252"/>
    <w:rsid w:val="00420466"/>
    <w:rsid w:val="004207CF"/>
    <w:rsid w:val="00422865"/>
    <w:rsid w:val="00422E4F"/>
    <w:rsid w:val="00422E5D"/>
    <w:rsid w:val="0042327A"/>
    <w:rsid w:val="00424824"/>
    <w:rsid w:val="00425658"/>
    <w:rsid w:val="00425736"/>
    <w:rsid w:val="00425D51"/>
    <w:rsid w:val="00425E74"/>
    <w:rsid w:val="004261AD"/>
    <w:rsid w:val="004263DA"/>
    <w:rsid w:val="0042676B"/>
    <w:rsid w:val="0042679F"/>
    <w:rsid w:val="00426937"/>
    <w:rsid w:val="00427E0A"/>
    <w:rsid w:val="00430E6E"/>
    <w:rsid w:val="004310AF"/>
    <w:rsid w:val="00432E47"/>
    <w:rsid w:val="00433902"/>
    <w:rsid w:val="00433D83"/>
    <w:rsid w:val="00434632"/>
    <w:rsid w:val="00434D9F"/>
    <w:rsid w:val="00435E92"/>
    <w:rsid w:val="00435E9F"/>
    <w:rsid w:val="004362FC"/>
    <w:rsid w:val="00436326"/>
    <w:rsid w:val="004364A3"/>
    <w:rsid w:val="00437032"/>
    <w:rsid w:val="00437556"/>
    <w:rsid w:val="00437F1F"/>
    <w:rsid w:val="004407B4"/>
    <w:rsid w:val="0044141A"/>
    <w:rsid w:val="00441A4E"/>
    <w:rsid w:val="00442A7F"/>
    <w:rsid w:val="00442E0F"/>
    <w:rsid w:val="00444125"/>
    <w:rsid w:val="004441DD"/>
    <w:rsid w:val="00444261"/>
    <w:rsid w:val="00444C75"/>
    <w:rsid w:val="00445F03"/>
    <w:rsid w:val="00446035"/>
    <w:rsid w:val="00446B7C"/>
    <w:rsid w:val="00447113"/>
    <w:rsid w:val="004515F4"/>
    <w:rsid w:val="00451803"/>
    <w:rsid w:val="004519EE"/>
    <w:rsid w:val="00452CFF"/>
    <w:rsid w:val="00452D11"/>
    <w:rsid w:val="0045761D"/>
    <w:rsid w:val="004579A9"/>
    <w:rsid w:val="0046001C"/>
    <w:rsid w:val="00460391"/>
    <w:rsid w:val="00461B7B"/>
    <w:rsid w:val="00462BE3"/>
    <w:rsid w:val="004638CD"/>
    <w:rsid w:val="00463B39"/>
    <w:rsid w:val="00463D94"/>
    <w:rsid w:val="00464F63"/>
    <w:rsid w:val="00470621"/>
    <w:rsid w:val="004726C8"/>
    <w:rsid w:val="00472FCA"/>
    <w:rsid w:val="00473910"/>
    <w:rsid w:val="004744F8"/>
    <w:rsid w:val="00474E75"/>
    <w:rsid w:val="00475136"/>
    <w:rsid w:val="004752B4"/>
    <w:rsid w:val="004756B7"/>
    <w:rsid w:val="00475969"/>
    <w:rsid w:val="004762A4"/>
    <w:rsid w:val="004770F4"/>
    <w:rsid w:val="00477108"/>
    <w:rsid w:val="004777B3"/>
    <w:rsid w:val="00477B4A"/>
    <w:rsid w:val="00480747"/>
    <w:rsid w:val="004816F3"/>
    <w:rsid w:val="00482F84"/>
    <w:rsid w:val="004836D1"/>
    <w:rsid w:val="00483814"/>
    <w:rsid w:val="00483A40"/>
    <w:rsid w:val="004847FD"/>
    <w:rsid w:val="0048520B"/>
    <w:rsid w:val="004852A0"/>
    <w:rsid w:val="004858B9"/>
    <w:rsid w:val="00486119"/>
    <w:rsid w:val="004865F7"/>
    <w:rsid w:val="00486A6D"/>
    <w:rsid w:val="00486F25"/>
    <w:rsid w:val="0048727E"/>
    <w:rsid w:val="004878CE"/>
    <w:rsid w:val="00487FD5"/>
    <w:rsid w:val="0049058F"/>
    <w:rsid w:val="004911D1"/>
    <w:rsid w:val="00491C84"/>
    <w:rsid w:val="004926B7"/>
    <w:rsid w:val="00494021"/>
    <w:rsid w:val="00494412"/>
    <w:rsid w:val="00495045"/>
    <w:rsid w:val="00495EAB"/>
    <w:rsid w:val="00496312"/>
    <w:rsid w:val="004969B1"/>
    <w:rsid w:val="00496CAD"/>
    <w:rsid w:val="00497063"/>
    <w:rsid w:val="004A0153"/>
    <w:rsid w:val="004A01E3"/>
    <w:rsid w:val="004A1C13"/>
    <w:rsid w:val="004A21A4"/>
    <w:rsid w:val="004A2B1A"/>
    <w:rsid w:val="004A2C58"/>
    <w:rsid w:val="004A3461"/>
    <w:rsid w:val="004A3EC8"/>
    <w:rsid w:val="004A4EF4"/>
    <w:rsid w:val="004A5664"/>
    <w:rsid w:val="004A5C55"/>
    <w:rsid w:val="004B000B"/>
    <w:rsid w:val="004B099B"/>
    <w:rsid w:val="004B1532"/>
    <w:rsid w:val="004B1D51"/>
    <w:rsid w:val="004B301A"/>
    <w:rsid w:val="004B3A97"/>
    <w:rsid w:val="004B484A"/>
    <w:rsid w:val="004B485C"/>
    <w:rsid w:val="004B4E91"/>
    <w:rsid w:val="004B5719"/>
    <w:rsid w:val="004B5F8F"/>
    <w:rsid w:val="004B744B"/>
    <w:rsid w:val="004C14A9"/>
    <w:rsid w:val="004C1E5A"/>
    <w:rsid w:val="004C1F16"/>
    <w:rsid w:val="004C2B4D"/>
    <w:rsid w:val="004C33E4"/>
    <w:rsid w:val="004C4337"/>
    <w:rsid w:val="004C61F1"/>
    <w:rsid w:val="004C7930"/>
    <w:rsid w:val="004D0A03"/>
    <w:rsid w:val="004D152C"/>
    <w:rsid w:val="004D2235"/>
    <w:rsid w:val="004D314E"/>
    <w:rsid w:val="004D3469"/>
    <w:rsid w:val="004D3577"/>
    <w:rsid w:val="004D5617"/>
    <w:rsid w:val="004D6F8A"/>
    <w:rsid w:val="004D7B83"/>
    <w:rsid w:val="004E100F"/>
    <w:rsid w:val="004E104F"/>
    <w:rsid w:val="004E12DA"/>
    <w:rsid w:val="004E197B"/>
    <w:rsid w:val="004E32FD"/>
    <w:rsid w:val="004E346F"/>
    <w:rsid w:val="004E4458"/>
    <w:rsid w:val="004E4F03"/>
    <w:rsid w:val="004E5CDE"/>
    <w:rsid w:val="004E68EC"/>
    <w:rsid w:val="004E735A"/>
    <w:rsid w:val="004E7839"/>
    <w:rsid w:val="004E7D03"/>
    <w:rsid w:val="004E7E98"/>
    <w:rsid w:val="004E7EAD"/>
    <w:rsid w:val="004F178B"/>
    <w:rsid w:val="004F2BAA"/>
    <w:rsid w:val="004F385F"/>
    <w:rsid w:val="004F3CD8"/>
    <w:rsid w:val="004F4401"/>
    <w:rsid w:val="004F464D"/>
    <w:rsid w:val="004F51FB"/>
    <w:rsid w:val="004F5667"/>
    <w:rsid w:val="004F6888"/>
    <w:rsid w:val="004F6B16"/>
    <w:rsid w:val="004F6FA6"/>
    <w:rsid w:val="004F70AE"/>
    <w:rsid w:val="004F7670"/>
    <w:rsid w:val="00501415"/>
    <w:rsid w:val="00501FC8"/>
    <w:rsid w:val="005027B4"/>
    <w:rsid w:val="005033F0"/>
    <w:rsid w:val="005040DF"/>
    <w:rsid w:val="0050434E"/>
    <w:rsid w:val="0050440A"/>
    <w:rsid w:val="0050481A"/>
    <w:rsid w:val="00504F56"/>
    <w:rsid w:val="005057CE"/>
    <w:rsid w:val="0050733C"/>
    <w:rsid w:val="0051013E"/>
    <w:rsid w:val="0051150F"/>
    <w:rsid w:val="00512347"/>
    <w:rsid w:val="005130DC"/>
    <w:rsid w:val="00513A4D"/>
    <w:rsid w:val="00513B2B"/>
    <w:rsid w:val="00513DF4"/>
    <w:rsid w:val="005143FD"/>
    <w:rsid w:val="00515AA7"/>
    <w:rsid w:val="0051760C"/>
    <w:rsid w:val="00520407"/>
    <w:rsid w:val="00520866"/>
    <w:rsid w:val="00520B6F"/>
    <w:rsid w:val="00522295"/>
    <w:rsid w:val="005230C3"/>
    <w:rsid w:val="005231E5"/>
    <w:rsid w:val="00523558"/>
    <w:rsid w:val="005249D4"/>
    <w:rsid w:val="00524C0A"/>
    <w:rsid w:val="00524C4B"/>
    <w:rsid w:val="005254D7"/>
    <w:rsid w:val="0052609A"/>
    <w:rsid w:val="00526555"/>
    <w:rsid w:val="00526682"/>
    <w:rsid w:val="00526BB9"/>
    <w:rsid w:val="00527433"/>
    <w:rsid w:val="005318BF"/>
    <w:rsid w:val="005329BA"/>
    <w:rsid w:val="00533763"/>
    <w:rsid w:val="00533ECB"/>
    <w:rsid w:val="00534883"/>
    <w:rsid w:val="00534CF6"/>
    <w:rsid w:val="0053594A"/>
    <w:rsid w:val="00536724"/>
    <w:rsid w:val="0053676D"/>
    <w:rsid w:val="00537537"/>
    <w:rsid w:val="00537D21"/>
    <w:rsid w:val="00541138"/>
    <w:rsid w:val="00541D91"/>
    <w:rsid w:val="00541E4E"/>
    <w:rsid w:val="00542696"/>
    <w:rsid w:val="00542892"/>
    <w:rsid w:val="00543101"/>
    <w:rsid w:val="00543310"/>
    <w:rsid w:val="00543325"/>
    <w:rsid w:val="00543B1F"/>
    <w:rsid w:val="00544306"/>
    <w:rsid w:val="00545122"/>
    <w:rsid w:val="00546B69"/>
    <w:rsid w:val="00547BE4"/>
    <w:rsid w:val="00550116"/>
    <w:rsid w:val="00550B9B"/>
    <w:rsid w:val="0055129B"/>
    <w:rsid w:val="00552048"/>
    <w:rsid w:val="0055205C"/>
    <w:rsid w:val="005538FD"/>
    <w:rsid w:val="0055498C"/>
    <w:rsid w:val="00555010"/>
    <w:rsid w:val="00557D01"/>
    <w:rsid w:val="00557ECE"/>
    <w:rsid w:val="00560082"/>
    <w:rsid w:val="00560855"/>
    <w:rsid w:val="00563EBB"/>
    <w:rsid w:val="005640F7"/>
    <w:rsid w:val="00564F3C"/>
    <w:rsid w:val="0056550F"/>
    <w:rsid w:val="00566324"/>
    <w:rsid w:val="00566844"/>
    <w:rsid w:val="005673ED"/>
    <w:rsid w:val="00567FC5"/>
    <w:rsid w:val="00570113"/>
    <w:rsid w:val="00570CF0"/>
    <w:rsid w:val="00570EED"/>
    <w:rsid w:val="00571FEA"/>
    <w:rsid w:val="00573321"/>
    <w:rsid w:val="005737D9"/>
    <w:rsid w:val="00574247"/>
    <w:rsid w:val="00575AF5"/>
    <w:rsid w:val="005760D0"/>
    <w:rsid w:val="005762AA"/>
    <w:rsid w:val="00576529"/>
    <w:rsid w:val="0057677C"/>
    <w:rsid w:val="005774E0"/>
    <w:rsid w:val="00577D82"/>
    <w:rsid w:val="00577DF5"/>
    <w:rsid w:val="00580760"/>
    <w:rsid w:val="0058096A"/>
    <w:rsid w:val="00581231"/>
    <w:rsid w:val="00581F78"/>
    <w:rsid w:val="00582AA7"/>
    <w:rsid w:val="00582CE6"/>
    <w:rsid w:val="00583308"/>
    <w:rsid w:val="005836DD"/>
    <w:rsid w:val="005837EF"/>
    <w:rsid w:val="005838DB"/>
    <w:rsid w:val="00583BC9"/>
    <w:rsid w:val="005840F7"/>
    <w:rsid w:val="005861F6"/>
    <w:rsid w:val="005868B9"/>
    <w:rsid w:val="0058727C"/>
    <w:rsid w:val="0058746F"/>
    <w:rsid w:val="0058758D"/>
    <w:rsid w:val="00587B9A"/>
    <w:rsid w:val="00590E0B"/>
    <w:rsid w:val="00591CEA"/>
    <w:rsid w:val="00591F05"/>
    <w:rsid w:val="0059229B"/>
    <w:rsid w:val="00593E02"/>
    <w:rsid w:val="00594E1B"/>
    <w:rsid w:val="00595BC8"/>
    <w:rsid w:val="00596B7F"/>
    <w:rsid w:val="00596FF2"/>
    <w:rsid w:val="005A0023"/>
    <w:rsid w:val="005A0CCF"/>
    <w:rsid w:val="005A11A1"/>
    <w:rsid w:val="005A1249"/>
    <w:rsid w:val="005A16A7"/>
    <w:rsid w:val="005A1BDF"/>
    <w:rsid w:val="005A226A"/>
    <w:rsid w:val="005A2354"/>
    <w:rsid w:val="005A29FB"/>
    <w:rsid w:val="005A2DA2"/>
    <w:rsid w:val="005A3255"/>
    <w:rsid w:val="005A41D7"/>
    <w:rsid w:val="005A4E6C"/>
    <w:rsid w:val="005A76FA"/>
    <w:rsid w:val="005A78ED"/>
    <w:rsid w:val="005A7BAA"/>
    <w:rsid w:val="005B0A85"/>
    <w:rsid w:val="005B310F"/>
    <w:rsid w:val="005B3762"/>
    <w:rsid w:val="005B450A"/>
    <w:rsid w:val="005B78B4"/>
    <w:rsid w:val="005B7F4C"/>
    <w:rsid w:val="005C0CEB"/>
    <w:rsid w:val="005C176C"/>
    <w:rsid w:val="005C2614"/>
    <w:rsid w:val="005C468F"/>
    <w:rsid w:val="005C5573"/>
    <w:rsid w:val="005C5FF8"/>
    <w:rsid w:val="005C6A74"/>
    <w:rsid w:val="005C725D"/>
    <w:rsid w:val="005C755A"/>
    <w:rsid w:val="005D369A"/>
    <w:rsid w:val="005D4792"/>
    <w:rsid w:val="005D4A9D"/>
    <w:rsid w:val="005D4C9B"/>
    <w:rsid w:val="005D65DC"/>
    <w:rsid w:val="005D67DF"/>
    <w:rsid w:val="005D6E7A"/>
    <w:rsid w:val="005D7226"/>
    <w:rsid w:val="005D7B5A"/>
    <w:rsid w:val="005D7CA3"/>
    <w:rsid w:val="005D7D85"/>
    <w:rsid w:val="005E10CC"/>
    <w:rsid w:val="005E132E"/>
    <w:rsid w:val="005E14E3"/>
    <w:rsid w:val="005E679F"/>
    <w:rsid w:val="005F231E"/>
    <w:rsid w:val="005F24B4"/>
    <w:rsid w:val="005F2772"/>
    <w:rsid w:val="005F3A63"/>
    <w:rsid w:val="005F3BC3"/>
    <w:rsid w:val="005F41FC"/>
    <w:rsid w:val="005F4563"/>
    <w:rsid w:val="005F47F1"/>
    <w:rsid w:val="005F595D"/>
    <w:rsid w:val="005F634A"/>
    <w:rsid w:val="005F683F"/>
    <w:rsid w:val="005F7CD7"/>
    <w:rsid w:val="00600237"/>
    <w:rsid w:val="006004B4"/>
    <w:rsid w:val="00600BFC"/>
    <w:rsid w:val="006011A6"/>
    <w:rsid w:val="00601497"/>
    <w:rsid w:val="00604505"/>
    <w:rsid w:val="00604865"/>
    <w:rsid w:val="0060592C"/>
    <w:rsid w:val="00605F7A"/>
    <w:rsid w:val="006073B8"/>
    <w:rsid w:val="00607C3E"/>
    <w:rsid w:val="006104D0"/>
    <w:rsid w:val="00610540"/>
    <w:rsid w:val="00613A23"/>
    <w:rsid w:val="00615C85"/>
    <w:rsid w:val="00615CFC"/>
    <w:rsid w:val="00617B57"/>
    <w:rsid w:val="00620038"/>
    <w:rsid w:val="00620093"/>
    <w:rsid w:val="00620E4F"/>
    <w:rsid w:val="00621BDB"/>
    <w:rsid w:val="00621D53"/>
    <w:rsid w:val="00622B54"/>
    <w:rsid w:val="006234AA"/>
    <w:rsid w:val="0062491B"/>
    <w:rsid w:val="00624BE1"/>
    <w:rsid w:val="00624EB2"/>
    <w:rsid w:val="00625C16"/>
    <w:rsid w:val="00625C29"/>
    <w:rsid w:val="006263E9"/>
    <w:rsid w:val="00627D26"/>
    <w:rsid w:val="00630068"/>
    <w:rsid w:val="006305BC"/>
    <w:rsid w:val="00633CEE"/>
    <w:rsid w:val="00634391"/>
    <w:rsid w:val="0063462F"/>
    <w:rsid w:val="00634AAA"/>
    <w:rsid w:val="00635463"/>
    <w:rsid w:val="00636D60"/>
    <w:rsid w:val="00640C40"/>
    <w:rsid w:val="00641C5A"/>
    <w:rsid w:val="00642300"/>
    <w:rsid w:val="00643731"/>
    <w:rsid w:val="006448C8"/>
    <w:rsid w:val="00646006"/>
    <w:rsid w:val="00647080"/>
    <w:rsid w:val="00647C0A"/>
    <w:rsid w:val="0065028A"/>
    <w:rsid w:val="006507A0"/>
    <w:rsid w:val="0065140E"/>
    <w:rsid w:val="006522A2"/>
    <w:rsid w:val="00652C7D"/>
    <w:rsid w:val="00653976"/>
    <w:rsid w:val="006550AD"/>
    <w:rsid w:val="00656814"/>
    <w:rsid w:val="00657365"/>
    <w:rsid w:val="00657D81"/>
    <w:rsid w:val="00657FE7"/>
    <w:rsid w:val="0066014A"/>
    <w:rsid w:val="0066028B"/>
    <w:rsid w:val="006602A4"/>
    <w:rsid w:val="006618BA"/>
    <w:rsid w:val="00661E67"/>
    <w:rsid w:val="00661F05"/>
    <w:rsid w:val="00662FAD"/>
    <w:rsid w:val="00664706"/>
    <w:rsid w:val="006658A5"/>
    <w:rsid w:val="00666D89"/>
    <w:rsid w:val="006703EA"/>
    <w:rsid w:val="00670A67"/>
    <w:rsid w:val="0067349B"/>
    <w:rsid w:val="0067503D"/>
    <w:rsid w:val="0067547D"/>
    <w:rsid w:val="0067564B"/>
    <w:rsid w:val="00675B51"/>
    <w:rsid w:val="00675B9B"/>
    <w:rsid w:val="0067630F"/>
    <w:rsid w:val="00677997"/>
    <w:rsid w:val="006779D9"/>
    <w:rsid w:val="0068019C"/>
    <w:rsid w:val="0068073A"/>
    <w:rsid w:val="00680A48"/>
    <w:rsid w:val="00681BAE"/>
    <w:rsid w:val="006830F2"/>
    <w:rsid w:val="00683AA2"/>
    <w:rsid w:val="00683AE1"/>
    <w:rsid w:val="006845D3"/>
    <w:rsid w:val="00684996"/>
    <w:rsid w:val="00686769"/>
    <w:rsid w:val="00686895"/>
    <w:rsid w:val="00687310"/>
    <w:rsid w:val="00687BC9"/>
    <w:rsid w:val="00690506"/>
    <w:rsid w:val="006911B2"/>
    <w:rsid w:val="00691874"/>
    <w:rsid w:val="00693249"/>
    <w:rsid w:val="0069390A"/>
    <w:rsid w:val="006946D5"/>
    <w:rsid w:val="00694A86"/>
    <w:rsid w:val="00695131"/>
    <w:rsid w:val="00695915"/>
    <w:rsid w:val="00696DBD"/>
    <w:rsid w:val="006A028A"/>
    <w:rsid w:val="006A0B86"/>
    <w:rsid w:val="006A1089"/>
    <w:rsid w:val="006A1559"/>
    <w:rsid w:val="006A1A41"/>
    <w:rsid w:val="006A2348"/>
    <w:rsid w:val="006A68D4"/>
    <w:rsid w:val="006A7004"/>
    <w:rsid w:val="006A7B51"/>
    <w:rsid w:val="006A7CCF"/>
    <w:rsid w:val="006A7E91"/>
    <w:rsid w:val="006B1B9D"/>
    <w:rsid w:val="006B1FC7"/>
    <w:rsid w:val="006B29CB"/>
    <w:rsid w:val="006B2A9D"/>
    <w:rsid w:val="006B3EE5"/>
    <w:rsid w:val="006B4866"/>
    <w:rsid w:val="006B4D9E"/>
    <w:rsid w:val="006B5D8E"/>
    <w:rsid w:val="006B6008"/>
    <w:rsid w:val="006B6C02"/>
    <w:rsid w:val="006B7929"/>
    <w:rsid w:val="006B7D29"/>
    <w:rsid w:val="006C06B5"/>
    <w:rsid w:val="006C08F7"/>
    <w:rsid w:val="006C0FED"/>
    <w:rsid w:val="006C1AFB"/>
    <w:rsid w:val="006C24A0"/>
    <w:rsid w:val="006C2F0F"/>
    <w:rsid w:val="006C2FD1"/>
    <w:rsid w:val="006C4699"/>
    <w:rsid w:val="006C617D"/>
    <w:rsid w:val="006C70DC"/>
    <w:rsid w:val="006D13C0"/>
    <w:rsid w:val="006D22A0"/>
    <w:rsid w:val="006D2C6F"/>
    <w:rsid w:val="006D37CF"/>
    <w:rsid w:val="006D40A0"/>
    <w:rsid w:val="006D4D6D"/>
    <w:rsid w:val="006D77BE"/>
    <w:rsid w:val="006D7D21"/>
    <w:rsid w:val="006E05ED"/>
    <w:rsid w:val="006E1286"/>
    <w:rsid w:val="006E1C13"/>
    <w:rsid w:val="006E2477"/>
    <w:rsid w:val="006E4BC0"/>
    <w:rsid w:val="006E758B"/>
    <w:rsid w:val="006E76D0"/>
    <w:rsid w:val="006E7B29"/>
    <w:rsid w:val="006F0438"/>
    <w:rsid w:val="006F08FB"/>
    <w:rsid w:val="006F16E4"/>
    <w:rsid w:val="006F1F7B"/>
    <w:rsid w:val="006F26A3"/>
    <w:rsid w:val="006F371C"/>
    <w:rsid w:val="006F4A83"/>
    <w:rsid w:val="006F4C49"/>
    <w:rsid w:val="006F56DD"/>
    <w:rsid w:val="006F5DA9"/>
    <w:rsid w:val="006F6936"/>
    <w:rsid w:val="006F6EFF"/>
    <w:rsid w:val="006F7492"/>
    <w:rsid w:val="006F7808"/>
    <w:rsid w:val="006F7B57"/>
    <w:rsid w:val="00700390"/>
    <w:rsid w:val="00700FE5"/>
    <w:rsid w:val="00701877"/>
    <w:rsid w:val="00701F6E"/>
    <w:rsid w:val="00703C7A"/>
    <w:rsid w:val="00705616"/>
    <w:rsid w:val="00707513"/>
    <w:rsid w:val="007102D9"/>
    <w:rsid w:val="0071152F"/>
    <w:rsid w:val="00711941"/>
    <w:rsid w:val="00712B33"/>
    <w:rsid w:val="00714208"/>
    <w:rsid w:val="00714494"/>
    <w:rsid w:val="007145F6"/>
    <w:rsid w:val="007148BB"/>
    <w:rsid w:val="00714A3F"/>
    <w:rsid w:val="007150A7"/>
    <w:rsid w:val="007158A2"/>
    <w:rsid w:val="00715919"/>
    <w:rsid w:val="00716083"/>
    <w:rsid w:val="007167E1"/>
    <w:rsid w:val="00716E4A"/>
    <w:rsid w:val="007170EF"/>
    <w:rsid w:val="007179E3"/>
    <w:rsid w:val="00717DD3"/>
    <w:rsid w:val="0072031E"/>
    <w:rsid w:val="007209CB"/>
    <w:rsid w:val="007209D7"/>
    <w:rsid w:val="00721464"/>
    <w:rsid w:val="00721CBD"/>
    <w:rsid w:val="00721F6A"/>
    <w:rsid w:val="00722020"/>
    <w:rsid w:val="00722A38"/>
    <w:rsid w:val="00722C13"/>
    <w:rsid w:val="00722C99"/>
    <w:rsid w:val="00723139"/>
    <w:rsid w:val="007234A7"/>
    <w:rsid w:val="00723DD1"/>
    <w:rsid w:val="0072438E"/>
    <w:rsid w:val="007271F1"/>
    <w:rsid w:val="00727D10"/>
    <w:rsid w:val="00730F1E"/>
    <w:rsid w:val="00730F56"/>
    <w:rsid w:val="00731499"/>
    <w:rsid w:val="00731751"/>
    <w:rsid w:val="00731E1A"/>
    <w:rsid w:val="007328CB"/>
    <w:rsid w:val="00732B00"/>
    <w:rsid w:val="00732CE2"/>
    <w:rsid w:val="00733345"/>
    <w:rsid w:val="00733A43"/>
    <w:rsid w:val="00733F06"/>
    <w:rsid w:val="00734AA2"/>
    <w:rsid w:val="00734D4A"/>
    <w:rsid w:val="00735D24"/>
    <w:rsid w:val="00735EDA"/>
    <w:rsid w:val="007360E7"/>
    <w:rsid w:val="007362D1"/>
    <w:rsid w:val="007370E3"/>
    <w:rsid w:val="00737330"/>
    <w:rsid w:val="00741028"/>
    <w:rsid w:val="007419B8"/>
    <w:rsid w:val="00742080"/>
    <w:rsid w:val="00743854"/>
    <w:rsid w:val="00743879"/>
    <w:rsid w:val="007452A0"/>
    <w:rsid w:val="00745396"/>
    <w:rsid w:val="00745522"/>
    <w:rsid w:val="00745F5B"/>
    <w:rsid w:val="00746FB0"/>
    <w:rsid w:val="0074745E"/>
    <w:rsid w:val="0074785C"/>
    <w:rsid w:val="00750131"/>
    <w:rsid w:val="00750BB8"/>
    <w:rsid w:val="0075108D"/>
    <w:rsid w:val="0075116B"/>
    <w:rsid w:val="0075121B"/>
    <w:rsid w:val="00751894"/>
    <w:rsid w:val="00751F1A"/>
    <w:rsid w:val="0075225B"/>
    <w:rsid w:val="00752588"/>
    <w:rsid w:val="007527EA"/>
    <w:rsid w:val="00752942"/>
    <w:rsid w:val="007531DA"/>
    <w:rsid w:val="007534AF"/>
    <w:rsid w:val="0075442A"/>
    <w:rsid w:val="007548A5"/>
    <w:rsid w:val="007552A1"/>
    <w:rsid w:val="007557AF"/>
    <w:rsid w:val="00757EEB"/>
    <w:rsid w:val="007602EB"/>
    <w:rsid w:val="007618B3"/>
    <w:rsid w:val="00762AE1"/>
    <w:rsid w:val="00763788"/>
    <w:rsid w:val="0076421F"/>
    <w:rsid w:val="007649A5"/>
    <w:rsid w:val="00764DC0"/>
    <w:rsid w:val="00765112"/>
    <w:rsid w:val="0076660B"/>
    <w:rsid w:val="00767A44"/>
    <w:rsid w:val="00771081"/>
    <w:rsid w:val="00771628"/>
    <w:rsid w:val="0077185C"/>
    <w:rsid w:val="007722F9"/>
    <w:rsid w:val="007723AA"/>
    <w:rsid w:val="00773F3F"/>
    <w:rsid w:val="007740EE"/>
    <w:rsid w:val="00774AFA"/>
    <w:rsid w:val="00775993"/>
    <w:rsid w:val="00776B63"/>
    <w:rsid w:val="00781A5B"/>
    <w:rsid w:val="00781BFD"/>
    <w:rsid w:val="007830B5"/>
    <w:rsid w:val="0078331B"/>
    <w:rsid w:val="007837BC"/>
    <w:rsid w:val="007838EA"/>
    <w:rsid w:val="00783DA8"/>
    <w:rsid w:val="00783DB2"/>
    <w:rsid w:val="007844E5"/>
    <w:rsid w:val="00784594"/>
    <w:rsid w:val="007851AB"/>
    <w:rsid w:val="00787E6F"/>
    <w:rsid w:val="007905B1"/>
    <w:rsid w:val="00790E8B"/>
    <w:rsid w:val="00790EC9"/>
    <w:rsid w:val="00791B2D"/>
    <w:rsid w:val="00791E50"/>
    <w:rsid w:val="00793AB3"/>
    <w:rsid w:val="00793F19"/>
    <w:rsid w:val="00794148"/>
    <w:rsid w:val="00794D1E"/>
    <w:rsid w:val="007957EF"/>
    <w:rsid w:val="0079684C"/>
    <w:rsid w:val="007968B0"/>
    <w:rsid w:val="00796F5C"/>
    <w:rsid w:val="00797051"/>
    <w:rsid w:val="00797F2B"/>
    <w:rsid w:val="007A0734"/>
    <w:rsid w:val="007A0A45"/>
    <w:rsid w:val="007A0F0D"/>
    <w:rsid w:val="007A26ED"/>
    <w:rsid w:val="007A417B"/>
    <w:rsid w:val="007A4950"/>
    <w:rsid w:val="007A5BB4"/>
    <w:rsid w:val="007A6DE2"/>
    <w:rsid w:val="007A7201"/>
    <w:rsid w:val="007A73F5"/>
    <w:rsid w:val="007A7623"/>
    <w:rsid w:val="007A7FBC"/>
    <w:rsid w:val="007B217E"/>
    <w:rsid w:val="007B3746"/>
    <w:rsid w:val="007B3E49"/>
    <w:rsid w:val="007B4AAC"/>
    <w:rsid w:val="007B4E8B"/>
    <w:rsid w:val="007B558D"/>
    <w:rsid w:val="007B712B"/>
    <w:rsid w:val="007B725D"/>
    <w:rsid w:val="007B7359"/>
    <w:rsid w:val="007B7FC8"/>
    <w:rsid w:val="007C0613"/>
    <w:rsid w:val="007C14D9"/>
    <w:rsid w:val="007C1553"/>
    <w:rsid w:val="007C1CC2"/>
    <w:rsid w:val="007C33BF"/>
    <w:rsid w:val="007C37CA"/>
    <w:rsid w:val="007C4494"/>
    <w:rsid w:val="007C4773"/>
    <w:rsid w:val="007C53F2"/>
    <w:rsid w:val="007C58D5"/>
    <w:rsid w:val="007C5E74"/>
    <w:rsid w:val="007C6584"/>
    <w:rsid w:val="007C6D71"/>
    <w:rsid w:val="007C7E47"/>
    <w:rsid w:val="007D065A"/>
    <w:rsid w:val="007D108B"/>
    <w:rsid w:val="007D2E25"/>
    <w:rsid w:val="007D2E4C"/>
    <w:rsid w:val="007D3068"/>
    <w:rsid w:val="007D55B9"/>
    <w:rsid w:val="007D61A6"/>
    <w:rsid w:val="007D61F4"/>
    <w:rsid w:val="007D6812"/>
    <w:rsid w:val="007D6A36"/>
    <w:rsid w:val="007E0345"/>
    <w:rsid w:val="007E0B85"/>
    <w:rsid w:val="007E181C"/>
    <w:rsid w:val="007E1C5F"/>
    <w:rsid w:val="007E2165"/>
    <w:rsid w:val="007E3151"/>
    <w:rsid w:val="007E4498"/>
    <w:rsid w:val="007E5031"/>
    <w:rsid w:val="007E51F2"/>
    <w:rsid w:val="007E6CD7"/>
    <w:rsid w:val="007E7695"/>
    <w:rsid w:val="007F00A9"/>
    <w:rsid w:val="007F0692"/>
    <w:rsid w:val="007F08AE"/>
    <w:rsid w:val="007F106C"/>
    <w:rsid w:val="007F139C"/>
    <w:rsid w:val="007F2297"/>
    <w:rsid w:val="007F25E7"/>
    <w:rsid w:val="007F27B4"/>
    <w:rsid w:val="007F354D"/>
    <w:rsid w:val="007F3596"/>
    <w:rsid w:val="007F3983"/>
    <w:rsid w:val="007F3B5C"/>
    <w:rsid w:val="007F48C7"/>
    <w:rsid w:val="007F4EC2"/>
    <w:rsid w:val="007F504D"/>
    <w:rsid w:val="007F52C4"/>
    <w:rsid w:val="007F5379"/>
    <w:rsid w:val="007F5A01"/>
    <w:rsid w:val="007F5F7F"/>
    <w:rsid w:val="007F64BC"/>
    <w:rsid w:val="007F66B5"/>
    <w:rsid w:val="007F69F2"/>
    <w:rsid w:val="007F7599"/>
    <w:rsid w:val="007F7713"/>
    <w:rsid w:val="008003DC"/>
    <w:rsid w:val="0080104F"/>
    <w:rsid w:val="00801B2A"/>
    <w:rsid w:val="00801B95"/>
    <w:rsid w:val="0080242D"/>
    <w:rsid w:val="00802C1C"/>
    <w:rsid w:val="008033A3"/>
    <w:rsid w:val="00803915"/>
    <w:rsid w:val="00803A6E"/>
    <w:rsid w:val="0080521B"/>
    <w:rsid w:val="0080538B"/>
    <w:rsid w:val="008053F2"/>
    <w:rsid w:val="008054BD"/>
    <w:rsid w:val="008060AD"/>
    <w:rsid w:val="008068DB"/>
    <w:rsid w:val="008074EF"/>
    <w:rsid w:val="0081013A"/>
    <w:rsid w:val="0081071D"/>
    <w:rsid w:val="0081197B"/>
    <w:rsid w:val="00813B64"/>
    <w:rsid w:val="00814378"/>
    <w:rsid w:val="00814AA9"/>
    <w:rsid w:val="00814EB9"/>
    <w:rsid w:val="00816335"/>
    <w:rsid w:val="008167F1"/>
    <w:rsid w:val="00816F20"/>
    <w:rsid w:val="00820308"/>
    <w:rsid w:val="0082040D"/>
    <w:rsid w:val="00820410"/>
    <w:rsid w:val="00820FE6"/>
    <w:rsid w:val="00821478"/>
    <w:rsid w:val="00822D19"/>
    <w:rsid w:val="00822F1F"/>
    <w:rsid w:val="008232BA"/>
    <w:rsid w:val="008239BD"/>
    <w:rsid w:val="008239C3"/>
    <w:rsid w:val="00823B66"/>
    <w:rsid w:val="008246B1"/>
    <w:rsid w:val="00825AF5"/>
    <w:rsid w:val="00826A6A"/>
    <w:rsid w:val="00827515"/>
    <w:rsid w:val="0082755F"/>
    <w:rsid w:val="00827627"/>
    <w:rsid w:val="00830558"/>
    <w:rsid w:val="00830E88"/>
    <w:rsid w:val="00831408"/>
    <w:rsid w:val="00831475"/>
    <w:rsid w:val="00831596"/>
    <w:rsid w:val="00831E7B"/>
    <w:rsid w:val="00833AA5"/>
    <w:rsid w:val="00833D61"/>
    <w:rsid w:val="008349BA"/>
    <w:rsid w:val="00834B33"/>
    <w:rsid w:val="008354C3"/>
    <w:rsid w:val="0083577A"/>
    <w:rsid w:val="008358C3"/>
    <w:rsid w:val="00835AF7"/>
    <w:rsid w:val="00835BE3"/>
    <w:rsid w:val="00835E48"/>
    <w:rsid w:val="00836D7A"/>
    <w:rsid w:val="008400F3"/>
    <w:rsid w:val="00840A5B"/>
    <w:rsid w:val="00842540"/>
    <w:rsid w:val="0084363C"/>
    <w:rsid w:val="00843E79"/>
    <w:rsid w:val="00843F1B"/>
    <w:rsid w:val="00844169"/>
    <w:rsid w:val="00846616"/>
    <w:rsid w:val="00847321"/>
    <w:rsid w:val="008477E0"/>
    <w:rsid w:val="00847B48"/>
    <w:rsid w:val="00850264"/>
    <w:rsid w:val="00850452"/>
    <w:rsid w:val="008505A7"/>
    <w:rsid w:val="00850ECB"/>
    <w:rsid w:val="00852DFF"/>
    <w:rsid w:val="00853A3E"/>
    <w:rsid w:val="00853F5D"/>
    <w:rsid w:val="00854898"/>
    <w:rsid w:val="00854B1E"/>
    <w:rsid w:val="008556CC"/>
    <w:rsid w:val="00855A46"/>
    <w:rsid w:val="00855A59"/>
    <w:rsid w:val="008573F7"/>
    <w:rsid w:val="008576A9"/>
    <w:rsid w:val="00857A3A"/>
    <w:rsid w:val="00857CF5"/>
    <w:rsid w:val="00860882"/>
    <w:rsid w:val="008609E1"/>
    <w:rsid w:val="00861198"/>
    <w:rsid w:val="0086139F"/>
    <w:rsid w:val="00863181"/>
    <w:rsid w:val="00863CAA"/>
    <w:rsid w:val="00863CB4"/>
    <w:rsid w:val="00864178"/>
    <w:rsid w:val="0086434B"/>
    <w:rsid w:val="00864EE0"/>
    <w:rsid w:val="00865DAC"/>
    <w:rsid w:val="00866985"/>
    <w:rsid w:val="00866B24"/>
    <w:rsid w:val="008675CE"/>
    <w:rsid w:val="00867C65"/>
    <w:rsid w:val="00867C9F"/>
    <w:rsid w:val="00870504"/>
    <w:rsid w:val="0087146E"/>
    <w:rsid w:val="00871849"/>
    <w:rsid w:val="00872198"/>
    <w:rsid w:val="008727E3"/>
    <w:rsid w:val="00872C59"/>
    <w:rsid w:val="00872C62"/>
    <w:rsid w:val="00873490"/>
    <w:rsid w:val="00873A55"/>
    <w:rsid w:val="008743B3"/>
    <w:rsid w:val="008749DD"/>
    <w:rsid w:val="00874FF2"/>
    <w:rsid w:val="00875A68"/>
    <w:rsid w:val="00875E00"/>
    <w:rsid w:val="00876AA7"/>
    <w:rsid w:val="00877E08"/>
    <w:rsid w:val="00877E3D"/>
    <w:rsid w:val="0088036F"/>
    <w:rsid w:val="00880700"/>
    <w:rsid w:val="00880D1A"/>
    <w:rsid w:val="00881E09"/>
    <w:rsid w:val="00882361"/>
    <w:rsid w:val="008827F7"/>
    <w:rsid w:val="008844D3"/>
    <w:rsid w:val="00885192"/>
    <w:rsid w:val="00885DC4"/>
    <w:rsid w:val="00885FE7"/>
    <w:rsid w:val="008867CF"/>
    <w:rsid w:val="00886A44"/>
    <w:rsid w:val="008902B0"/>
    <w:rsid w:val="00890475"/>
    <w:rsid w:val="0089161F"/>
    <w:rsid w:val="008927D7"/>
    <w:rsid w:val="0089337E"/>
    <w:rsid w:val="00894395"/>
    <w:rsid w:val="00894813"/>
    <w:rsid w:val="00895279"/>
    <w:rsid w:val="00896174"/>
    <w:rsid w:val="008968B0"/>
    <w:rsid w:val="00896F34"/>
    <w:rsid w:val="008974B7"/>
    <w:rsid w:val="008A3EA5"/>
    <w:rsid w:val="008A522B"/>
    <w:rsid w:val="008A5877"/>
    <w:rsid w:val="008A6B29"/>
    <w:rsid w:val="008A7557"/>
    <w:rsid w:val="008A7943"/>
    <w:rsid w:val="008A7F35"/>
    <w:rsid w:val="008B0A41"/>
    <w:rsid w:val="008B4FE7"/>
    <w:rsid w:val="008B55B1"/>
    <w:rsid w:val="008C0286"/>
    <w:rsid w:val="008C028E"/>
    <w:rsid w:val="008C043D"/>
    <w:rsid w:val="008C147E"/>
    <w:rsid w:val="008C1C45"/>
    <w:rsid w:val="008C2770"/>
    <w:rsid w:val="008C3EE4"/>
    <w:rsid w:val="008C4F03"/>
    <w:rsid w:val="008C5EC0"/>
    <w:rsid w:val="008C70D0"/>
    <w:rsid w:val="008C71E7"/>
    <w:rsid w:val="008C7725"/>
    <w:rsid w:val="008D0F7D"/>
    <w:rsid w:val="008D10C1"/>
    <w:rsid w:val="008D1623"/>
    <w:rsid w:val="008D1978"/>
    <w:rsid w:val="008D1E9C"/>
    <w:rsid w:val="008D3151"/>
    <w:rsid w:val="008D371B"/>
    <w:rsid w:val="008D3AB8"/>
    <w:rsid w:val="008D48EE"/>
    <w:rsid w:val="008D5055"/>
    <w:rsid w:val="008D514F"/>
    <w:rsid w:val="008D5229"/>
    <w:rsid w:val="008D5235"/>
    <w:rsid w:val="008D6561"/>
    <w:rsid w:val="008D73A2"/>
    <w:rsid w:val="008D740E"/>
    <w:rsid w:val="008D7FD2"/>
    <w:rsid w:val="008E013D"/>
    <w:rsid w:val="008E025E"/>
    <w:rsid w:val="008E0563"/>
    <w:rsid w:val="008E0960"/>
    <w:rsid w:val="008E1321"/>
    <w:rsid w:val="008E2078"/>
    <w:rsid w:val="008E22E1"/>
    <w:rsid w:val="008E3A20"/>
    <w:rsid w:val="008E5125"/>
    <w:rsid w:val="008E5661"/>
    <w:rsid w:val="008E611D"/>
    <w:rsid w:val="008E6F9A"/>
    <w:rsid w:val="008E77DD"/>
    <w:rsid w:val="008E7866"/>
    <w:rsid w:val="008E7958"/>
    <w:rsid w:val="008F05C5"/>
    <w:rsid w:val="008F1F45"/>
    <w:rsid w:val="008F1FE6"/>
    <w:rsid w:val="008F225E"/>
    <w:rsid w:val="008F34B5"/>
    <w:rsid w:val="008F37A1"/>
    <w:rsid w:val="008F3F1C"/>
    <w:rsid w:val="008F478B"/>
    <w:rsid w:val="008F51A3"/>
    <w:rsid w:val="008F6D86"/>
    <w:rsid w:val="008F7B8C"/>
    <w:rsid w:val="0090066B"/>
    <w:rsid w:val="00900EAB"/>
    <w:rsid w:val="009014F3"/>
    <w:rsid w:val="00903B16"/>
    <w:rsid w:val="00903B3B"/>
    <w:rsid w:val="00903FE1"/>
    <w:rsid w:val="0090471F"/>
    <w:rsid w:val="00904E90"/>
    <w:rsid w:val="00905061"/>
    <w:rsid w:val="009058ED"/>
    <w:rsid w:val="009100B5"/>
    <w:rsid w:val="009103CA"/>
    <w:rsid w:val="00910E95"/>
    <w:rsid w:val="0091126B"/>
    <w:rsid w:val="0091152D"/>
    <w:rsid w:val="00911709"/>
    <w:rsid w:val="009117B6"/>
    <w:rsid w:val="00911D30"/>
    <w:rsid w:val="00912C70"/>
    <w:rsid w:val="00912D1A"/>
    <w:rsid w:val="0091323E"/>
    <w:rsid w:val="00913720"/>
    <w:rsid w:val="00914ED8"/>
    <w:rsid w:val="0091761C"/>
    <w:rsid w:val="00917883"/>
    <w:rsid w:val="009203B1"/>
    <w:rsid w:val="0092293D"/>
    <w:rsid w:val="00922EBA"/>
    <w:rsid w:val="00922FC7"/>
    <w:rsid w:val="009234D6"/>
    <w:rsid w:val="00923EA6"/>
    <w:rsid w:val="009254A7"/>
    <w:rsid w:val="009257FE"/>
    <w:rsid w:val="009303CC"/>
    <w:rsid w:val="009313F1"/>
    <w:rsid w:val="009316F3"/>
    <w:rsid w:val="009317BD"/>
    <w:rsid w:val="009318A1"/>
    <w:rsid w:val="0093193C"/>
    <w:rsid w:val="00931DB8"/>
    <w:rsid w:val="00931DCA"/>
    <w:rsid w:val="00931F3C"/>
    <w:rsid w:val="00932072"/>
    <w:rsid w:val="00932F1B"/>
    <w:rsid w:val="00932FC0"/>
    <w:rsid w:val="009336FF"/>
    <w:rsid w:val="00933D12"/>
    <w:rsid w:val="009344EF"/>
    <w:rsid w:val="00935A74"/>
    <w:rsid w:val="00936D0B"/>
    <w:rsid w:val="00937049"/>
    <w:rsid w:val="009406AC"/>
    <w:rsid w:val="00940BAA"/>
    <w:rsid w:val="00941392"/>
    <w:rsid w:val="00941EBD"/>
    <w:rsid w:val="009424B3"/>
    <w:rsid w:val="00942E2D"/>
    <w:rsid w:val="0094300E"/>
    <w:rsid w:val="00943073"/>
    <w:rsid w:val="009431FC"/>
    <w:rsid w:val="00943DD7"/>
    <w:rsid w:val="009443EF"/>
    <w:rsid w:val="00944C92"/>
    <w:rsid w:val="00945177"/>
    <w:rsid w:val="009452F0"/>
    <w:rsid w:val="00946A04"/>
    <w:rsid w:val="00946AF7"/>
    <w:rsid w:val="009514B2"/>
    <w:rsid w:val="0095154D"/>
    <w:rsid w:val="0095297A"/>
    <w:rsid w:val="00952E3C"/>
    <w:rsid w:val="009530BC"/>
    <w:rsid w:val="00953E10"/>
    <w:rsid w:val="009552E7"/>
    <w:rsid w:val="0095583E"/>
    <w:rsid w:val="00955E45"/>
    <w:rsid w:val="009565AD"/>
    <w:rsid w:val="0095675E"/>
    <w:rsid w:val="00956898"/>
    <w:rsid w:val="0095723E"/>
    <w:rsid w:val="009608E3"/>
    <w:rsid w:val="009612D2"/>
    <w:rsid w:val="00962160"/>
    <w:rsid w:val="00962182"/>
    <w:rsid w:val="00962F9C"/>
    <w:rsid w:val="0096386E"/>
    <w:rsid w:val="00963EC8"/>
    <w:rsid w:val="00964112"/>
    <w:rsid w:val="00966B99"/>
    <w:rsid w:val="009671D3"/>
    <w:rsid w:val="00967BCA"/>
    <w:rsid w:val="00970E53"/>
    <w:rsid w:val="00970F97"/>
    <w:rsid w:val="00971042"/>
    <w:rsid w:val="00971EBD"/>
    <w:rsid w:val="009721B1"/>
    <w:rsid w:val="00972677"/>
    <w:rsid w:val="0097354A"/>
    <w:rsid w:val="009742B7"/>
    <w:rsid w:val="00974984"/>
    <w:rsid w:val="009761C9"/>
    <w:rsid w:val="00977E2A"/>
    <w:rsid w:val="009807CE"/>
    <w:rsid w:val="009808DE"/>
    <w:rsid w:val="0098216E"/>
    <w:rsid w:val="0098267F"/>
    <w:rsid w:val="00985596"/>
    <w:rsid w:val="0098659F"/>
    <w:rsid w:val="00986A10"/>
    <w:rsid w:val="009876B3"/>
    <w:rsid w:val="009877B8"/>
    <w:rsid w:val="00987931"/>
    <w:rsid w:val="00990CC8"/>
    <w:rsid w:val="0099108B"/>
    <w:rsid w:val="00992368"/>
    <w:rsid w:val="00993C87"/>
    <w:rsid w:val="00994C03"/>
    <w:rsid w:val="00994FCB"/>
    <w:rsid w:val="00996345"/>
    <w:rsid w:val="00996847"/>
    <w:rsid w:val="009977D8"/>
    <w:rsid w:val="00997830"/>
    <w:rsid w:val="009A01C8"/>
    <w:rsid w:val="009A1ACE"/>
    <w:rsid w:val="009A1B75"/>
    <w:rsid w:val="009A1F4F"/>
    <w:rsid w:val="009A2D40"/>
    <w:rsid w:val="009A55B0"/>
    <w:rsid w:val="009A5AB3"/>
    <w:rsid w:val="009A6362"/>
    <w:rsid w:val="009A6965"/>
    <w:rsid w:val="009A6AF2"/>
    <w:rsid w:val="009A6B97"/>
    <w:rsid w:val="009A6E7A"/>
    <w:rsid w:val="009B0099"/>
    <w:rsid w:val="009B02AB"/>
    <w:rsid w:val="009B0B4A"/>
    <w:rsid w:val="009B109F"/>
    <w:rsid w:val="009B1250"/>
    <w:rsid w:val="009B1F99"/>
    <w:rsid w:val="009B33A9"/>
    <w:rsid w:val="009B4E5C"/>
    <w:rsid w:val="009B51F9"/>
    <w:rsid w:val="009B5729"/>
    <w:rsid w:val="009B5C23"/>
    <w:rsid w:val="009B6066"/>
    <w:rsid w:val="009B6369"/>
    <w:rsid w:val="009B6707"/>
    <w:rsid w:val="009C0A67"/>
    <w:rsid w:val="009C23C2"/>
    <w:rsid w:val="009C25BF"/>
    <w:rsid w:val="009C2DB3"/>
    <w:rsid w:val="009C2F34"/>
    <w:rsid w:val="009C3339"/>
    <w:rsid w:val="009C33DE"/>
    <w:rsid w:val="009C3F32"/>
    <w:rsid w:val="009C4093"/>
    <w:rsid w:val="009C435D"/>
    <w:rsid w:val="009C4A74"/>
    <w:rsid w:val="009C555B"/>
    <w:rsid w:val="009C5C4A"/>
    <w:rsid w:val="009D0C72"/>
    <w:rsid w:val="009D0C9D"/>
    <w:rsid w:val="009D0DFC"/>
    <w:rsid w:val="009D100F"/>
    <w:rsid w:val="009D3325"/>
    <w:rsid w:val="009D35DF"/>
    <w:rsid w:val="009D36FF"/>
    <w:rsid w:val="009D439D"/>
    <w:rsid w:val="009D48FF"/>
    <w:rsid w:val="009D5620"/>
    <w:rsid w:val="009D56D0"/>
    <w:rsid w:val="009D5B13"/>
    <w:rsid w:val="009D5B9B"/>
    <w:rsid w:val="009D65D1"/>
    <w:rsid w:val="009D67C2"/>
    <w:rsid w:val="009D69F2"/>
    <w:rsid w:val="009E0D86"/>
    <w:rsid w:val="009E2C95"/>
    <w:rsid w:val="009E3098"/>
    <w:rsid w:val="009E394B"/>
    <w:rsid w:val="009E3C29"/>
    <w:rsid w:val="009E3F12"/>
    <w:rsid w:val="009E51EA"/>
    <w:rsid w:val="009E6CBB"/>
    <w:rsid w:val="009E7142"/>
    <w:rsid w:val="009E74BA"/>
    <w:rsid w:val="009F0740"/>
    <w:rsid w:val="009F1582"/>
    <w:rsid w:val="009F15F3"/>
    <w:rsid w:val="009F1A32"/>
    <w:rsid w:val="009F2528"/>
    <w:rsid w:val="009F32A7"/>
    <w:rsid w:val="009F503C"/>
    <w:rsid w:val="009F5265"/>
    <w:rsid w:val="009F5A53"/>
    <w:rsid w:val="009F5C59"/>
    <w:rsid w:val="009F6FDD"/>
    <w:rsid w:val="009F708B"/>
    <w:rsid w:val="00A00F04"/>
    <w:rsid w:val="00A0183E"/>
    <w:rsid w:val="00A01B23"/>
    <w:rsid w:val="00A020DA"/>
    <w:rsid w:val="00A0342C"/>
    <w:rsid w:val="00A03470"/>
    <w:rsid w:val="00A04001"/>
    <w:rsid w:val="00A04021"/>
    <w:rsid w:val="00A065F6"/>
    <w:rsid w:val="00A100E5"/>
    <w:rsid w:val="00A1053B"/>
    <w:rsid w:val="00A10548"/>
    <w:rsid w:val="00A10A54"/>
    <w:rsid w:val="00A119D4"/>
    <w:rsid w:val="00A1214F"/>
    <w:rsid w:val="00A12E24"/>
    <w:rsid w:val="00A140AE"/>
    <w:rsid w:val="00A17683"/>
    <w:rsid w:val="00A17713"/>
    <w:rsid w:val="00A1D83B"/>
    <w:rsid w:val="00A2004D"/>
    <w:rsid w:val="00A211C8"/>
    <w:rsid w:val="00A214B5"/>
    <w:rsid w:val="00A21BE7"/>
    <w:rsid w:val="00A224BD"/>
    <w:rsid w:val="00A22C75"/>
    <w:rsid w:val="00A231EE"/>
    <w:rsid w:val="00A25172"/>
    <w:rsid w:val="00A26DAF"/>
    <w:rsid w:val="00A26E4A"/>
    <w:rsid w:val="00A31DCC"/>
    <w:rsid w:val="00A321AC"/>
    <w:rsid w:val="00A32799"/>
    <w:rsid w:val="00A331B9"/>
    <w:rsid w:val="00A33F0F"/>
    <w:rsid w:val="00A340C1"/>
    <w:rsid w:val="00A350CA"/>
    <w:rsid w:val="00A3540F"/>
    <w:rsid w:val="00A3611A"/>
    <w:rsid w:val="00A36534"/>
    <w:rsid w:val="00A373D7"/>
    <w:rsid w:val="00A40C1A"/>
    <w:rsid w:val="00A40E03"/>
    <w:rsid w:val="00A420D8"/>
    <w:rsid w:val="00A42462"/>
    <w:rsid w:val="00A4429F"/>
    <w:rsid w:val="00A4490C"/>
    <w:rsid w:val="00A4675C"/>
    <w:rsid w:val="00A472C9"/>
    <w:rsid w:val="00A4746D"/>
    <w:rsid w:val="00A47DE6"/>
    <w:rsid w:val="00A50CEB"/>
    <w:rsid w:val="00A51A7A"/>
    <w:rsid w:val="00A529E7"/>
    <w:rsid w:val="00A53480"/>
    <w:rsid w:val="00A54C12"/>
    <w:rsid w:val="00A54E69"/>
    <w:rsid w:val="00A54F45"/>
    <w:rsid w:val="00A606F7"/>
    <w:rsid w:val="00A614F6"/>
    <w:rsid w:val="00A61E85"/>
    <w:rsid w:val="00A62212"/>
    <w:rsid w:val="00A6306C"/>
    <w:rsid w:val="00A64843"/>
    <w:rsid w:val="00A65B30"/>
    <w:rsid w:val="00A6701C"/>
    <w:rsid w:val="00A6746B"/>
    <w:rsid w:val="00A67AC7"/>
    <w:rsid w:val="00A70467"/>
    <w:rsid w:val="00A715C4"/>
    <w:rsid w:val="00A71C80"/>
    <w:rsid w:val="00A71EB1"/>
    <w:rsid w:val="00A71FD7"/>
    <w:rsid w:val="00A720C0"/>
    <w:rsid w:val="00A729CA"/>
    <w:rsid w:val="00A72B7A"/>
    <w:rsid w:val="00A73274"/>
    <w:rsid w:val="00A735E4"/>
    <w:rsid w:val="00A737C7"/>
    <w:rsid w:val="00A760EC"/>
    <w:rsid w:val="00A77192"/>
    <w:rsid w:val="00A777F0"/>
    <w:rsid w:val="00A779C5"/>
    <w:rsid w:val="00A81335"/>
    <w:rsid w:val="00A81E92"/>
    <w:rsid w:val="00A8261C"/>
    <w:rsid w:val="00A83201"/>
    <w:rsid w:val="00A83E31"/>
    <w:rsid w:val="00A83F87"/>
    <w:rsid w:val="00A84D6E"/>
    <w:rsid w:val="00A84E34"/>
    <w:rsid w:val="00A851D2"/>
    <w:rsid w:val="00A855ED"/>
    <w:rsid w:val="00A85679"/>
    <w:rsid w:val="00A85B34"/>
    <w:rsid w:val="00A87A87"/>
    <w:rsid w:val="00A87E58"/>
    <w:rsid w:val="00A90085"/>
    <w:rsid w:val="00A901CD"/>
    <w:rsid w:val="00A905AA"/>
    <w:rsid w:val="00A907B7"/>
    <w:rsid w:val="00A9222C"/>
    <w:rsid w:val="00A9374C"/>
    <w:rsid w:val="00A93BA7"/>
    <w:rsid w:val="00A96D65"/>
    <w:rsid w:val="00A97478"/>
    <w:rsid w:val="00A9793F"/>
    <w:rsid w:val="00A97AB3"/>
    <w:rsid w:val="00AA159F"/>
    <w:rsid w:val="00AA1B42"/>
    <w:rsid w:val="00AA20E4"/>
    <w:rsid w:val="00AA2267"/>
    <w:rsid w:val="00AA2E8E"/>
    <w:rsid w:val="00AA3C94"/>
    <w:rsid w:val="00AA46BF"/>
    <w:rsid w:val="00AA4958"/>
    <w:rsid w:val="00AA5E57"/>
    <w:rsid w:val="00AA7232"/>
    <w:rsid w:val="00AA78DC"/>
    <w:rsid w:val="00AA7BD3"/>
    <w:rsid w:val="00AB0324"/>
    <w:rsid w:val="00AB04EB"/>
    <w:rsid w:val="00AB0B46"/>
    <w:rsid w:val="00AB13D1"/>
    <w:rsid w:val="00AB2EB5"/>
    <w:rsid w:val="00AB34A4"/>
    <w:rsid w:val="00AB385F"/>
    <w:rsid w:val="00AB3FF5"/>
    <w:rsid w:val="00AB4BDB"/>
    <w:rsid w:val="00AB5159"/>
    <w:rsid w:val="00AB671C"/>
    <w:rsid w:val="00AB6D7C"/>
    <w:rsid w:val="00AC0821"/>
    <w:rsid w:val="00AC1CFC"/>
    <w:rsid w:val="00AC2CAD"/>
    <w:rsid w:val="00AC31BF"/>
    <w:rsid w:val="00AC3A79"/>
    <w:rsid w:val="00AC4650"/>
    <w:rsid w:val="00AC4CA0"/>
    <w:rsid w:val="00AC4CF5"/>
    <w:rsid w:val="00AC5938"/>
    <w:rsid w:val="00AC5AA8"/>
    <w:rsid w:val="00AC5DA5"/>
    <w:rsid w:val="00AC66AF"/>
    <w:rsid w:val="00AC6E26"/>
    <w:rsid w:val="00AC75D2"/>
    <w:rsid w:val="00AD0CC6"/>
    <w:rsid w:val="00AD0D4D"/>
    <w:rsid w:val="00AD1128"/>
    <w:rsid w:val="00AD123F"/>
    <w:rsid w:val="00AD289B"/>
    <w:rsid w:val="00AD466E"/>
    <w:rsid w:val="00AD4B5C"/>
    <w:rsid w:val="00AD64F1"/>
    <w:rsid w:val="00AD6A36"/>
    <w:rsid w:val="00AD6A4F"/>
    <w:rsid w:val="00AD6C60"/>
    <w:rsid w:val="00AD6CFA"/>
    <w:rsid w:val="00AD7567"/>
    <w:rsid w:val="00AE030A"/>
    <w:rsid w:val="00AE11BB"/>
    <w:rsid w:val="00AE1598"/>
    <w:rsid w:val="00AE16A7"/>
    <w:rsid w:val="00AE1D14"/>
    <w:rsid w:val="00AE21F5"/>
    <w:rsid w:val="00AE36E0"/>
    <w:rsid w:val="00AE373B"/>
    <w:rsid w:val="00AE4641"/>
    <w:rsid w:val="00AE4D98"/>
    <w:rsid w:val="00AE540F"/>
    <w:rsid w:val="00AE5A82"/>
    <w:rsid w:val="00AE5B7E"/>
    <w:rsid w:val="00AE672E"/>
    <w:rsid w:val="00AE6804"/>
    <w:rsid w:val="00AE77B2"/>
    <w:rsid w:val="00AF0897"/>
    <w:rsid w:val="00AF2C4D"/>
    <w:rsid w:val="00AF3468"/>
    <w:rsid w:val="00AF3F83"/>
    <w:rsid w:val="00AF60B8"/>
    <w:rsid w:val="00AF6441"/>
    <w:rsid w:val="00AF7523"/>
    <w:rsid w:val="00AF7F64"/>
    <w:rsid w:val="00B02113"/>
    <w:rsid w:val="00B02A9D"/>
    <w:rsid w:val="00B032FB"/>
    <w:rsid w:val="00B049B6"/>
    <w:rsid w:val="00B04DCD"/>
    <w:rsid w:val="00B05A4B"/>
    <w:rsid w:val="00B05C01"/>
    <w:rsid w:val="00B05CA9"/>
    <w:rsid w:val="00B10BFA"/>
    <w:rsid w:val="00B11425"/>
    <w:rsid w:val="00B1192B"/>
    <w:rsid w:val="00B1248B"/>
    <w:rsid w:val="00B12EC2"/>
    <w:rsid w:val="00B12EC8"/>
    <w:rsid w:val="00B13540"/>
    <w:rsid w:val="00B14FC0"/>
    <w:rsid w:val="00B15611"/>
    <w:rsid w:val="00B20598"/>
    <w:rsid w:val="00B20FC5"/>
    <w:rsid w:val="00B21D10"/>
    <w:rsid w:val="00B22201"/>
    <w:rsid w:val="00B22747"/>
    <w:rsid w:val="00B23325"/>
    <w:rsid w:val="00B24041"/>
    <w:rsid w:val="00B244B8"/>
    <w:rsid w:val="00B266F0"/>
    <w:rsid w:val="00B303F7"/>
    <w:rsid w:val="00B32E07"/>
    <w:rsid w:val="00B3341F"/>
    <w:rsid w:val="00B33780"/>
    <w:rsid w:val="00B34F8D"/>
    <w:rsid w:val="00B356EC"/>
    <w:rsid w:val="00B35900"/>
    <w:rsid w:val="00B362C6"/>
    <w:rsid w:val="00B36405"/>
    <w:rsid w:val="00B374B9"/>
    <w:rsid w:val="00B37839"/>
    <w:rsid w:val="00B40C32"/>
    <w:rsid w:val="00B41110"/>
    <w:rsid w:val="00B4145B"/>
    <w:rsid w:val="00B41B1A"/>
    <w:rsid w:val="00B41FA1"/>
    <w:rsid w:val="00B421C2"/>
    <w:rsid w:val="00B43014"/>
    <w:rsid w:val="00B43073"/>
    <w:rsid w:val="00B44037"/>
    <w:rsid w:val="00B447E0"/>
    <w:rsid w:val="00B44832"/>
    <w:rsid w:val="00B4488F"/>
    <w:rsid w:val="00B449D1"/>
    <w:rsid w:val="00B46549"/>
    <w:rsid w:val="00B47835"/>
    <w:rsid w:val="00B47D99"/>
    <w:rsid w:val="00B502E2"/>
    <w:rsid w:val="00B50C1D"/>
    <w:rsid w:val="00B513AC"/>
    <w:rsid w:val="00B51879"/>
    <w:rsid w:val="00B51914"/>
    <w:rsid w:val="00B51ACA"/>
    <w:rsid w:val="00B51BAF"/>
    <w:rsid w:val="00B5287D"/>
    <w:rsid w:val="00B529F8"/>
    <w:rsid w:val="00B53E74"/>
    <w:rsid w:val="00B549D8"/>
    <w:rsid w:val="00B54CC1"/>
    <w:rsid w:val="00B56749"/>
    <w:rsid w:val="00B56A83"/>
    <w:rsid w:val="00B56AA6"/>
    <w:rsid w:val="00B60768"/>
    <w:rsid w:val="00B60BBF"/>
    <w:rsid w:val="00B60BEA"/>
    <w:rsid w:val="00B61E38"/>
    <w:rsid w:val="00B63037"/>
    <w:rsid w:val="00B65107"/>
    <w:rsid w:val="00B6569E"/>
    <w:rsid w:val="00B65BF8"/>
    <w:rsid w:val="00B66115"/>
    <w:rsid w:val="00B6613A"/>
    <w:rsid w:val="00B6632F"/>
    <w:rsid w:val="00B669AB"/>
    <w:rsid w:val="00B670B3"/>
    <w:rsid w:val="00B67CA2"/>
    <w:rsid w:val="00B67EF5"/>
    <w:rsid w:val="00B70C50"/>
    <w:rsid w:val="00B70EA6"/>
    <w:rsid w:val="00B70F03"/>
    <w:rsid w:val="00B72097"/>
    <w:rsid w:val="00B725D0"/>
    <w:rsid w:val="00B727FB"/>
    <w:rsid w:val="00B72CD8"/>
    <w:rsid w:val="00B73487"/>
    <w:rsid w:val="00B737A0"/>
    <w:rsid w:val="00B7380D"/>
    <w:rsid w:val="00B74379"/>
    <w:rsid w:val="00B754C1"/>
    <w:rsid w:val="00B75CAF"/>
    <w:rsid w:val="00B77F20"/>
    <w:rsid w:val="00B80662"/>
    <w:rsid w:val="00B80783"/>
    <w:rsid w:val="00B80976"/>
    <w:rsid w:val="00B81219"/>
    <w:rsid w:val="00B813DD"/>
    <w:rsid w:val="00B818E0"/>
    <w:rsid w:val="00B826DA"/>
    <w:rsid w:val="00B841F0"/>
    <w:rsid w:val="00B8462C"/>
    <w:rsid w:val="00B848CC"/>
    <w:rsid w:val="00B848F3"/>
    <w:rsid w:val="00B849F6"/>
    <w:rsid w:val="00B854A8"/>
    <w:rsid w:val="00B85900"/>
    <w:rsid w:val="00B862FE"/>
    <w:rsid w:val="00B90504"/>
    <w:rsid w:val="00B90544"/>
    <w:rsid w:val="00B90D64"/>
    <w:rsid w:val="00B91732"/>
    <w:rsid w:val="00B91C2E"/>
    <w:rsid w:val="00B9213D"/>
    <w:rsid w:val="00B92CA5"/>
    <w:rsid w:val="00B930DA"/>
    <w:rsid w:val="00B93221"/>
    <w:rsid w:val="00B934DF"/>
    <w:rsid w:val="00B93964"/>
    <w:rsid w:val="00B94845"/>
    <w:rsid w:val="00B94D14"/>
    <w:rsid w:val="00B952F5"/>
    <w:rsid w:val="00B95534"/>
    <w:rsid w:val="00B95B1C"/>
    <w:rsid w:val="00B9741E"/>
    <w:rsid w:val="00BA286F"/>
    <w:rsid w:val="00BA4E02"/>
    <w:rsid w:val="00BA4F86"/>
    <w:rsid w:val="00BA55B3"/>
    <w:rsid w:val="00BA5B33"/>
    <w:rsid w:val="00BA5F22"/>
    <w:rsid w:val="00BA66C4"/>
    <w:rsid w:val="00BA734D"/>
    <w:rsid w:val="00BA7374"/>
    <w:rsid w:val="00BB0225"/>
    <w:rsid w:val="00BB0FD5"/>
    <w:rsid w:val="00BB1D41"/>
    <w:rsid w:val="00BB2C69"/>
    <w:rsid w:val="00BB2C93"/>
    <w:rsid w:val="00BB3414"/>
    <w:rsid w:val="00BC0A84"/>
    <w:rsid w:val="00BC0ABA"/>
    <w:rsid w:val="00BC0CEC"/>
    <w:rsid w:val="00BC0D02"/>
    <w:rsid w:val="00BC3573"/>
    <w:rsid w:val="00BC36BD"/>
    <w:rsid w:val="00BC57DB"/>
    <w:rsid w:val="00BC5E62"/>
    <w:rsid w:val="00BC6496"/>
    <w:rsid w:val="00BC766B"/>
    <w:rsid w:val="00BD040A"/>
    <w:rsid w:val="00BD04FC"/>
    <w:rsid w:val="00BD097B"/>
    <w:rsid w:val="00BD26BD"/>
    <w:rsid w:val="00BD27DF"/>
    <w:rsid w:val="00BD400C"/>
    <w:rsid w:val="00BD507B"/>
    <w:rsid w:val="00BD556E"/>
    <w:rsid w:val="00BD6690"/>
    <w:rsid w:val="00BD6F08"/>
    <w:rsid w:val="00BD772C"/>
    <w:rsid w:val="00BE01CE"/>
    <w:rsid w:val="00BE0761"/>
    <w:rsid w:val="00BE15D9"/>
    <w:rsid w:val="00BE1890"/>
    <w:rsid w:val="00BE1C82"/>
    <w:rsid w:val="00BE20E7"/>
    <w:rsid w:val="00BE29F8"/>
    <w:rsid w:val="00BE4327"/>
    <w:rsid w:val="00BE46E0"/>
    <w:rsid w:val="00BE4F71"/>
    <w:rsid w:val="00BE518B"/>
    <w:rsid w:val="00BE5CB0"/>
    <w:rsid w:val="00BE5E78"/>
    <w:rsid w:val="00BE6595"/>
    <w:rsid w:val="00BE665C"/>
    <w:rsid w:val="00BE6B9A"/>
    <w:rsid w:val="00BE7290"/>
    <w:rsid w:val="00BF00BE"/>
    <w:rsid w:val="00BF11EF"/>
    <w:rsid w:val="00BF1AB0"/>
    <w:rsid w:val="00BF1BEF"/>
    <w:rsid w:val="00BF1F40"/>
    <w:rsid w:val="00BF2BB8"/>
    <w:rsid w:val="00BF3C2A"/>
    <w:rsid w:val="00BF3E1B"/>
    <w:rsid w:val="00BF4CF2"/>
    <w:rsid w:val="00BF5201"/>
    <w:rsid w:val="00BF5C17"/>
    <w:rsid w:val="00BF64D7"/>
    <w:rsid w:val="00C0076D"/>
    <w:rsid w:val="00C0080B"/>
    <w:rsid w:val="00C00DBE"/>
    <w:rsid w:val="00C01599"/>
    <w:rsid w:val="00C01F91"/>
    <w:rsid w:val="00C04842"/>
    <w:rsid w:val="00C05BA4"/>
    <w:rsid w:val="00C06E0C"/>
    <w:rsid w:val="00C10582"/>
    <w:rsid w:val="00C10D08"/>
    <w:rsid w:val="00C10FE0"/>
    <w:rsid w:val="00C115F3"/>
    <w:rsid w:val="00C12395"/>
    <w:rsid w:val="00C126B0"/>
    <w:rsid w:val="00C133B8"/>
    <w:rsid w:val="00C14267"/>
    <w:rsid w:val="00C14D0F"/>
    <w:rsid w:val="00C15534"/>
    <w:rsid w:val="00C155C7"/>
    <w:rsid w:val="00C1588E"/>
    <w:rsid w:val="00C15C9F"/>
    <w:rsid w:val="00C16E29"/>
    <w:rsid w:val="00C17667"/>
    <w:rsid w:val="00C17DE5"/>
    <w:rsid w:val="00C20502"/>
    <w:rsid w:val="00C20C4C"/>
    <w:rsid w:val="00C2105F"/>
    <w:rsid w:val="00C21BDA"/>
    <w:rsid w:val="00C21F2F"/>
    <w:rsid w:val="00C22AEF"/>
    <w:rsid w:val="00C2409D"/>
    <w:rsid w:val="00C24617"/>
    <w:rsid w:val="00C252C7"/>
    <w:rsid w:val="00C254B6"/>
    <w:rsid w:val="00C25874"/>
    <w:rsid w:val="00C26011"/>
    <w:rsid w:val="00C27955"/>
    <w:rsid w:val="00C27C14"/>
    <w:rsid w:val="00C30202"/>
    <w:rsid w:val="00C30341"/>
    <w:rsid w:val="00C30901"/>
    <w:rsid w:val="00C31A1C"/>
    <w:rsid w:val="00C3212D"/>
    <w:rsid w:val="00C3255E"/>
    <w:rsid w:val="00C326CA"/>
    <w:rsid w:val="00C3362E"/>
    <w:rsid w:val="00C33EF0"/>
    <w:rsid w:val="00C348E6"/>
    <w:rsid w:val="00C348F8"/>
    <w:rsid w:val="00C35586"/>
    <w:rsid w:val="00C355FA"/>
    <w:rsid w:val="00C402E9"/>
    <w:rsid w:val="00C43E6C"/>
    <w:rsid w:val="00C46733"/>
    <w:rsid w:val="00C46967"/>
    <w:rsid w:val="00C47DBC"/>
    <w:rsid w:val="00C513CF"/>
    <w:rsid w:val="00C51BDA"/>
    <w:rsid w:val="00C52576"/>
    <w:rsid w:val="00C52720"/>
    <w:rsid w:val="00C52878"/>
    <w:rsid w:val="00C52A16"/>
    <w:rsid w:val="00C52B20"/>
    <w:rsid w:val="00C53161"/>
    <w:rsid w:val="00C535FC"/>
    <w:rsid w:val="00C54611"/>
    <w:rsid w:val="00C5479E"/>
    <w:rsid w:val="00C557C6"/>
    <w:rsid w:val="00C62B36"/>
    <w:rsid w:val="00C63FAE"/>
    <w:rsid w:val="00C64FF7"/>
    <w:rsid w:val="00C65794"/>
    <w:rsid w:val="00C661C2"/>
    <w:rsid w:val="00C662D5"/>
    <w:rsid w:val="00C66A34"/>
    <w:rsid w:val="00C706D1"/>
    <w:rsid w:val="00C71034"/>
    <w:rsid w:val="00C718C8"/>
    <w:rsid w:val="00C71B27"/>
    <w:rsid w:val="00C7202D"/>
    <w:rsid w:val="00C72461"/>
    <w:rsid w:val="00C731CE"/>
    <w:rsid w:val="00C74EFE"/>
    <w:rsid w:val="00C75049"/>
    <w:rsid w:val="00C760C0"/>
    <w:rsid w:val="00C761CE"/>
    <w:rsid w:val="00C77FA7"/>
    <w:rsid w:val="00C80C20"/>
    <w:rsid w:val="00C81351"/>
    <w:rsid w:val="00C828FC"/>
    <w:rsid w:val="00C82E2B"/>
    <w:rsid w:val="00C8423D"/>
    <w:rsid w:val="00C85787"/>
    <w:rsid w:val="00C8583C"/>
    <w:rsid w:val="00C85E1B"/>
    <w:rsid w:val="00C861EB"/>
    <w:rsid w:val="00C866BD"/>
    <w:rsid w:val="00C871CD"/>
    <w:rsid w:val="00C9128E"/>
    <w:rsid w:val="00C914DA"/>
    <w:rsid w:val="00C91A3E"/>
    <w:rsid w:val="00C921FB"/>
    <w:rsid w:val="00C93E94"/>
    <w:rsid w:val="00C977FD"/>
    <w:rsid w:val="00CA105D"/>
    <w:rsid w:val="00CA1B97"/>
    <w:rsid w:val="00CA1D2B"/>
    <w:rsid w:val="00CA2252"/>
    <w:rsid w:val="00CA291F"/>
    <w:rsid w:val="00CA3455"/>
    <w:rsid w:val="00CA3AEE"/>
    <w:rsid w:val="00CA3FF8"/>
    <w:rsid w:val="00CA40F0"/>
    <w:rsid w:val="00CA48FD"/>
    <w:rsid w:val="00CA4A9B"/>
    <w:rsid w:val="00CA5059"/>
    <w:rsid w:val="00CA5994"/>
    <w:rsid w:val="00CA607D"/>
    <w:rsid w:val="00CA7A6E"/>
    <w:rsid w:val="00CB05AF"/>
    <w:rsid w:val="00CB06C1"/>
    <w:rsid w:val="00CB0F71"/>
    <w:rsid w:val="00CB1132"/>
    <w:rsid w:val="00CB1489"/>
    <w:rsid w:val="00CB2730"/>
    <w:rsid w:val="00CB340A"/>
    <w:rsid w:val="00CB43D3"/>
    <w:rsid w:val="00CB46C4"/>
    <w:rsid w:val="00CB4C5C"/>
    <w:rsid w:val="00CB5F1E"/>
    <w:rsid w:val="00CB69AC"/>
    <w:rsid w:val="00CB6CD4"/>
    <w:rsid w:val="00CC0944"/>
    <w:rsid w:val="00CC0987"/>
    <w:rsid w:val="00CC0F3A"/>
    <w:rsid w:val="00CC1207"/>
    <w:rsid w:val="00CC191F"/>
    <w:rsid w:val="00CC1FB6"/>
    <w:rsid w:val="00CC2EDC"/>
    <w:rsid w:val="00CC3570"/>
    <w:rsid w:val="00CC4241"/>
    <w:rsid w:val="00CC4FC3"/>
    <w:rsid w:val="00CC7755"/>
    <w:rsid w:val="00CD03C5"/>
    <w:rsid w:val="00CD0DB2"/>
    <w:rsid w:val="00CD4969"/>
    <w:rsid w:val="00CD4A61"/>
    <w:rsid w:val="00CD4C60"/>
    <w:rsid w:val="00CD5912"/>
    <w:rsid w:val="00CD6C6B"/>
    <w:rsid w:val="00CD6E75"/>
    <w:rsid w:val="00CD7070"/>
    <w:rsid w:val="00CD7E62"/>
    <w:rsid w:val="00CE1114"/>
    <w:rsid w:val="00CE35F0"/>
    <w:rsid w:val="00CE400B"/>
    <w:rsid w:val="00CE45C0"/>
    <w:rsid w:val="00CE5929"/>
    <w:rsid w:val="00CE68FD"/>
    <w:rsid w:val="00CE7B67"/>
    <w:rsid w:val="00CF05E0"/>
    <w:rsid w:val="00CF11E8"/>
    <w:rsid w:val="00CF3164"/>
    <w:rsid w:val="00CF3366"/>
    <w:rsid w:val="00CF39FF"/>
    <w:rsid w:val="00CF3B48"/>
    <w:rsid w:val="00CF3C1D"/>
    <w:rsid w:val="00CF4416"/>
    <w:rsid w:val="00CF51FB"/>
    <w:rsid w:val="00CF6A4D"/>
    <w:rsid w:val="00CF751A"/>
    <w:rsid w:val="00D01BA9"/>
    <w:rsid w:val="00D02B27"/>
    <w:rsid w:val="00D02DD8"/>
    <w:rsid w:val="00D03758"/>
    <w:rsid w:val="00D03B69"/>
    <w:rsid w:val="00D03D36"/>
    <w:rsid w:val="00D0411D"/>
    <w:rsid w:val="00D053B1"/>
    <w:rsid w:val="00D05597"/>
    <w:rsid w:val="00D055DC"/>
    <w:rsid w:val="00D057EC"/>
    <w:rsid w:val="00D07D72"/>
    <w:rsid w:val="00D10A7E"/>
    <w:rsid w:val="00D12618"/>
    <w:rsid w:val="00D1297E"/>
    <w:rsid w:val="00D12F8F"/>
    <w:rsid w:val="00D13AC1"/>
    <w:rsid w:val="00D142F7"/>
    <w:rsid w:val="00D15914"/>
    <w:rsid w:val="00D16A84"/>
    <w:rsid w:val="00D16CAB"/>
    <w:rsid w:val="00D170AA"/>
    <w:rsid w:val="00D1742D"/>
    <w:rsid w:val="00D17561"/>
    <w:rsid w:val="00D1773E"/>
    <w:rsid w:val="00D17AB7"/>
    <w:rsid w:val="00D17B69"/>
    <w:rsid w:val="00D2007E"/>
    <w:rsid w:val="00D20DE0"/>
    <w:rsid w:val="00D20E9B"/>
    <w:rsid w:val="00D23558"/>
    <w:rsid w:val="00D24083"/>
    <w:rsid w:val="00D24220"/>
    <w:rsid w:val="00D24A5F"/>
    <w:rsid w:val="00D25720"/>
    <w:rsid w:val="00D25AC5"/>
    <w:rsid w:val="00D27E40"/>
    <w:rsid w:val="00D31C5C"/>
    <w:rsid w:val="00D3216E"/>
    <w:rsid w:val="00D33FEF"/>
    <w:rsid w:val="00D34249"/>
    <w:rsid w:val="00D3519F"/>
    <w:rsid w:val="00D35B6B"/>
    <w:rsid w:val="00D36809"/>
    <w:rsid w:val="00D37E96"/>
    <w:rsid w:val="00D40C3C"/>
    <w:rsid w:val="00D40E93"/>
    <w:rsid w:val="00D41204"/>
    <w:rsid w:val="00D41602"/>
    <w:rsid w:val="00D419A3"/>
    <w:rsid w:val="00D4223A"/>
    <w:rsid w:val="00D42CE5"/>
    <w:rsid w:val="00D4349F"/>
    <w:rsid w:val="00D4422C"/>
    <w:rsid w:val="00D44484"/>
    <w:rsid w:val="00D44F9F"/>
    <w:rsid w:val="00D45046"/>
    <w:rsid w:val="00D45D2D"/>
    <w:rsid w:val="00D45E0F"/>
    <w:rsid w:val="00D4701C"/>
    <w:rsid w:val="00D47390"/>
    <w:rsid w:val="00D50311"/>
    <w:rsid w:val="00D51217"/>
    <w:rsid w:val="00D519A9"/>
    <w:rsid w:val="00D53600"/>
    <w:rsid w:val="00D53A2B"/>
    <w:rsid w:val="00D55466"/>
    <w:rsid w:val="00D5671E"/>
    <w:rsid w:val="00D56959"/>
    <w:rsid w:val="00D571E8"/>
    <w:rsid w:val="00D573E7"/>
    <w:rsid w:val="00D6098D"/>
    <w:rsid w:val="00D60A1A"/>
    <w:rsid w:val="00D614BB"/>
    <w:rsid w:val="00D633E5"/>
    <w:rsid w:val="00D63527"/>
    <w:rsid w:val="00D6382B"/>
    <w:rsid w:val="00D63D35"/>
    <w:rsid w:val="00D64C76"/>
    <w:rsid w:val="00D657FE"/>
    <w:rsid w:val="00D65BBE"/>
    <w:rsid w:val="00D67329"/>
    <w:rsid w:val="00D70156"/>
    <w:rsid w:val="00D716D1"/>
    <w:rsid w:val="00D72678"/>
    <w:rsid w:val="00D727B3"/>
    <w:rsid w:val="00D72DD8"/>
    <w:rsid w:val="00D73E42"/>
    <w:rsid w:val="00D74250"/>
    <w:rsid w:val="00D75714"/>
    <w:rsid w:val="00D75E9A"/>
    <w:rsid w:val="00D77717"/>
    <w:rsid w:val="00D77D84"/>
    <w:rsid w:val="00D77DDA"/>
    <w:rsid w:val="00D77EE6"/>
    <w:rsid w:val="00D80109"/>
    <w:rsid w:val="00D808A7"/>
    <w:rsid w:val="00D81065"/>
    <w:rsid w:val="00D816D6"/>
    <w:rsid w:val="00D81A8C"/>
    <w:rsid w:val="00D81C53"/>
    <w:rsid w:val="00D82FE8"/>
    <w:rsid w:val="00D8307A"/>
    <w:rsid w:val="00D84569"/>
    <w:rsid w:val="00D84767"/>
    <w:rsid w:val="00D85214"/>
    <w:rsid w:val="00D853F9"/>
    <w:rsid w:val="00D87FA9"/>
    <w:rsid w:val="00D8C078"/>
    <w:rsid w:val="00D90CFE"/>
    <w:rsid w:val="00D9375C"/>
    <w:rsid w:val="00D9499E"/>
    <w:rsid w:val="00D9505A"/>
    <w:rsid w:val="00D955A4"/>
    <w:rsid w:val="00D9599E"/>
    <w:rsid w:val="00D95DCE"/>
    <w:rsid w:val="00D9615C"/>
    <w:rsid w:val="00D9645A"/>
    <w:rsid w:val="00D96597"/>
    <w:rsid w:val="00D97267"/>
    <w:rsid w:val="00D97DF2"/>
    <w:rsid w:val="00DA052A"/>
    <w:rsid w:val="00DA0C49"/>
    <w:rsid w:val="00DA0F21"/>
    <w:rsid w:val="00DA2ACE"/>
    <w:rsid w:val="00DA31E3"/>
    <w:rsid w:val="00DA35F2"/>
    <w:rsid w:val="00DA66A5"/>
    <w:rsid w:val="00DA78B1"/>
    <w:rsid w:val="00DB00E9"/>
    <w:rsid w:val="00DB02DF"/>
    <w:rsid w:val="00DB072D"/>
    <w:rsid w:val="00DB07CA"/>
    <w:rsid w:val="00DB09FF"/>
    <w:rsid w:val="00DB1071"/>
    <w:rsid w:val="00DB15AB"/>
    <w:rsid w:val="00DB1BC0"/>
    <w:rsid w:val="00DB2CC2"/>
    <w:rsid w:val="00DB3D3B"/>
    <w:rsid w:val="00DB46F6"/>
    <w:rsid w:val="00DB4A9A"/>
    <w:rsid w:val="00DB4D97"/>
    <w:rsid w:val="00DB4F36"/>
    <w:rsid w:val="00DB56BF"/>
    <w:rsid w:val="00DB6010"/>
    <w:rsid w:val="00DB61D6"/>
    <w:rsid w:val="00DB6974"/>
    <w:rsid w:val="00DB7B15"/>
    <w:rsid w:val="00DC018E"/>
    <w:rsid w:val="00DC26A7"/>
    <w:rsid w:val="00DC292D"/>
    <w:rsid w:val="00DC2FE1"/>
    <w:rsid w:val="00DC355B"/>
    <w:rsid w:val="00DC35D6"/>
    <w:rsid w:val="00DC379F"/>
    <w:rsid w:val="00DC44D0"/>
    <w:rsid w:val="00DC4B45"/>
    <w:rsid w:val="00DC50CA"/>
    <w:rsid w:val="00DC546E"/>
    <w:rsid w:val="00DC696C"/>
    <w:rsid w:val="00DC69D7"/>
    <w:rsid w:val="00DC73E6"/>
    <w:rsid w:val="00DC785C"/>
    <w:rsid w:val="00DD0C7A"/>
    <w:rsid w:val="00DD0CF5"/>
    <w:rsid w:val="00DD1310"/>
    <w:rsid w:val="00DD2440"/>
    <w:rsid w:val="00DD3397"/>
    <w:rsid w:val="00DD5CB8"/>
    <w:rsid w:val="00DD7178"/>
    <w:rsid w:val="00DD744A"/>
    <w:rsid w:val="00DD7972"/>
    <w:rsid w:val="00DD7D32"/>
    <w:rsid w:val="00DD7E9E"/>
    <w:rsid w:val="00DE0186"/>
    <w:rsid w:val="00DE06BB"/>
    <w:rsid w:val="00DE1085"/>
    <w:rsid w:val="00DE1B42"/>
    <w:rsid w:val="00DE2EC6"/>
    <w:rsid w:val="00DE3716"/>
    <w:rsid w:val="00DE3913"/>
    <w:rsid w:val="00DE45AE"/>
    <w:rsid w:val="00DE5C4F"/>
    <w:rsid w:val="00DE6711"/>
    <w:rsid w:val="00DE7C66"/>
    <w:rsid w:val="00DE7E99"/>
    <w:rsid w:val="00DF0C14"/>
    <w:rsid w:val="00DF1DC9"/>
    <w:rsid w:val="00DF2E6F"/>
    <w:rsid w:val="00DF3418"/>
    <w:rsid w:val="00DF3787"/>
    <w:rsid w:val="00DF3B2A"/>
    <w:rsid w:val="00DF4C98"/>
    <w:rsid w:val="00DF5666"/>
    <w:rsid w:val="00DF5B8C"/>
    <w:rsid w:val="00DF606D"/>
    <w:rsid w:val="00DF6941"/>
    <w:rsid w:val="00E008F4"/>
    <w:rsid w:val="00E00EC2"/>
    <w:rsid w:val="00E02672"/>
    <w:rsid w:val="00E02CB5"/>
    <w:rsid w:val="00E03AF2"/>
    <w:rsid w:val="00E03E0F"/>
    <w:rsid w:val="00E044F8"/>
    <w:rsid w:val="00E05778"/>
    <w:rsid w:val="00E05FF8"/>
    <w:rsid w:val="00E062F1"/>
    <w:rsid w:val="00E0636B"/>
    <w:rsid w:val="00E067C4"/>
    <w:rsid w:val="00E069F8"/>
    <w:rsid w:val="00E06A8E"/>
    <w:rsid w:val="00E06EA6"/>
    <w:rsid w:val="00E06F22"/>
    <w:rsid w:val="00E07E2C"/>
    <w:rsid w:val="00E10506"/>
    <w:rsid w:val="00E10B49"/>
    <w:rsid w:val="00E113DE"/>
    <w:rsid w:val="00E1145E"/>
    <w:rsid w:val="00E11D1B"/>
    <w:rsid w:val="00E128A5"/>
    <w:rsid w:val="00E130A1"/>
    <w:rsid w:val="00E14549"/>
    <w:rsid w:val="00E14DE4"/>
    <w:rsid w:val="00E15099"/>
    <w:rsid w:val="00E166AF"/>
    <w:rsid w:val="00E172F7"/>
    <w:rsid w:val="00E17F45"/>
    <w:rsid w:val="00E2031E"/>
    <w:rsid w:val="00E20574"/>
    <w:rsid w:val="00E20840"/>
    <w:rsid w:val="00E209BB"/>
    <w:rsid w:val="00E20B4B"/>
    <w:rsid w:val="00E226C6"/>
    <w:rsid w:val="00E22986"/>
    <w:rsid w:val="00E22C78"/>
    <w:rsid w:val="00E23AC2"/>
    <w:rsid w:val="00E2458A"/>
    <w:rsid w:val="00E248A6"/>
    <w:rsid w:val="00E24CDF"/>
    <w:rsid w:val="00E24F04"/>
    <w:rsid w:val="00E25A10"/>
    <w:rsid w:val="00E268AA"/>
    <w:rsid w:val="00E26C29"/>
    <w:rsid w:val="00E273FE"/>
    <w:rsid w:val="00E278D8"/>
    <w:rsid w:val="00E30B20"/>
    <w:rsid w:val="00E317B4"/>
    <w:rsid w:val="00E321FA"/>
    <w:rsid w:val="00E32389"/>
    <w:rsid w:val="00E32B1D"/>
    <w:rsid w:val="00E337D9"/>
    <w:rsid w:val="00E33B0E"/>
    <w:rsid w:val="00E340E0"/>
    <w:rsid w:val="00E34F59"/>
    <w:rsid w:val="00E35C83"/>
    <w:rsid w:val="00E35E47"/>
    <w:rsid w:val="00E36095"/>
    <w:rsid w:val="00E36506"/>
    <w:rsid w:val="00E36668"/>
    <w:rsid w:val="00E37AD7"/>
    <w:rsid w:val="00E401F9"/>
    <w:rsid w:val="00E4047B"/>
    <w:rsid w:val="00E40C19"/>
    <w:rsid w:val="00E40EC5"/>
    <w:rsid w:val="00E40EDB"/>
    <w:rsid w:val="00E4189A"/>
    <w:rsid w:val="00E42375"/>
    <w:rsid w:val="00E43884"/>
    <w:rsid w:val="00E445D7"/>
    <w:rsid w:val="00E46697"/>
    <w:rsid w:val="00E46FA3"/>
    <w:rsid w:val="00E50123"/>
    <w:rsid w:val="00E506E4"/>
    <w:rsid w:val="00E5121D"/>
    <w:rsid w:val="00E5185F"/>
    <w:rsid w:val="00E54498"/>
    <w:rsid w:val="00E55D35"/>
    <w:rsid w:val="00E56579"/>
    <w:rsid w:val="00E566D7"/>
    <w:rsid w:val="00E56B85"/>
    <w:rsid w:val="00E56DF9"/>
    <w:rsid w:val="00E574D9"/>
    <w:rsid w:val="00E60A87"/>
    <w:rsid w:val="00E60ECF"/>
    <w:rsid w:val="00E613E6"/>
    <w:rsid w:val="00E637D3"/>
    <w:rsid w:val="00E63E72"/>
    <w:rsid w:val="00E6513D"/>
    <w:rsid w:val="00E6526F"/>
    <w:rsid w:val="00E65656"/>
    <w:rsid w:val="00E65939"/>
    <w:rsid w:val="00E65D95"/>
    <w:rsid w:val="00E661DD"/>
    <w:rsid w:val="00E6688C"/>
    <w:rsid w:val="00E66A48"/>
    <w:rsid w:val="00E676B2"/>
    <w:rsid w:val="00E67E5B"/>
    <w:rsid w:val="00E70758"/>
    <w:rsid w:val="00E71403"/>
    <w:rsid w:val="00E722F6"/>
    <w:rsid w:val="00E72EAD"/>
    <w:rsid w:val="00E7392C"/>
    <w:rsid w:val="00E74BA5"/>
    <w:rsid w:val="00E75A6A"/>
    <w:rsid w:val="00E7707D"/>
    <w:rsid w:val="00E7741B"/>
    <w:rsid w:val="00E804AB"/>
    <w:rsid w:val="00E807D0"/>
    <w:rsid w:val="00E807F8"/>
    <w:rsid w:val="00E8099B"/>
    <w:rsid w:val="00E82BCB"/>
    <w:rsid w:val="00E838DA"/>
    <w:rsid w:val="00E8423B"/>
    <w:rsid w:val="00E8521F"/>
    <w:rsid w:val="00E85652"/>
    <w:rsid w:val="00E85BFD"/>
    <w:rsid w:val="00E87C30"/>
    <w:rsid w:val="00E90592"/>
    <w:rsid w:val="00E90C6D"/>
    <w:rsid w:val="00E90D44"/>
    <w:rsid w:val="00E90FDE"/>
    <w:rsid w:val="00E92282"/>
    <w:rsid w:val="00E92F39"/>
    <w:rsid w:val="00E939AE"/>
    <w:rsid w:val="00E94EA3"/>
    <w:rsid w:val="00E95034"/>
    <w:rsid w:val="00E95344"/>
    <w:rsid w:val="00E96164"/>
    <w:rsid w:val="00E96818"/>
    <w:rsid w:val="00EA0569"/>
    <w:rsid w:val="00EA1889"/>
    <w:rsid w:val="00EA193D"/>
    <w:rsid w:val="00EA1B6E"/>
    <w:rsid w:val="00EA1CFC"/>
    <w:rsid w:val="00EA1E87"/>
    <w:rsid w:val="00EA2C7C"/>
    <w:rsid w:val="00EA309A"/>
    <w:rsid w:val="00EA3808"/>
    <w:rsid w:val="00EA3BC0"/>
    <w:rsid w:val="00EA40D4"/>
    <w:rsid w:val="00EA492B"/>
    <w:rsid w:val="00EA4CBA"/>
    <w:rsid w:val="00EA526E"/>
    <w:rsid w:val="00EA62DF"/>
    <w:rsid w:val="00EA6B41"/>
    <w:rsid w:val="00EA6B42"/>
    <w:rsid w:val="00EA6C97"/>
    <w:rsid w:val="00EB43D0"/>
    <w:rsid w:val="00EB503D"/>
    <w:rsid w:val="00EB51C5"/>
    <w:rsid w:val="00EB52EF"/>
    <w:rsid w:val="00EB56B1"/>
    <w:rsid w:val="00EB5FEF"/>
    <w:rsid w:val="00EB6110"/>
    <w:rsid w:val="00EB6E49"/>
    <w:rsid w:val="00EB7A1E"/>
    <w:rsid w:val="00EC1B5A"/>
    <w:rsid w:val="00EC20BA"/>
    <w:rsid w:val="00EC2ABB"/>
    <w:rsid w:val="00EC2F3F"/>
    <w:rsid w:val="00EC3204"/>
    <w:rsid w:val="00EC3660"/>
    <w:rsid w:val="00EC3D00"/>
    <w:rsid w:val="00EC44DD"/>
    <w:rsid w:val="00EC4C99"/>
    <w:rsid w:val="00EC643B"/>
    <w:rsid w:val="00EC7294"/>
    <w:rsid w:val="00EC7E01"/>
    <w:rsid w:val="00ED03FC"/>
    <w:rsid w:val="00ED05AD"/>
    <w:rsid w:val="00ED0F0C"/>
    <w:rsid w:val="00ED1025"/>
    <w:rsid w:val="00ED17B1"/>
    <w:rsid w:val="00ED1D82"/>
    <w:rsid w:val="00ED2398"/>
    <w:rsid w:val="00ED288D"/>
    <w:rsid w:val="00ED2C78"/>
    <w:rsid w:val="00ED2DA6"/>
    <w:rsid w:val="00ED3902"/>
    <w:rsid w:val="00ED4E6D"/>
    <w:rsid w:val="00ED609A"/>
    <w:rsid w:val="00ED6195"/>
    <w:rsid w:val="00ED6D41"/>
    <w:rsid w:val="00ED738E"/>
    <w:rsid w:val="00ED7889"/>
    <w:rsid w:val="00ED7D33"/>
    <w:rsid w:val="00EE04DF"/>
    <w:rsid w:val="00EE06AB"/>
    <w:rsid w:val="00EE0D23"/>
    <w:rsid w:val="00EE1250"/>
    <w:rsid w:val="00EE163C"/>
    <w:rsid w:val="00EE1BF1"/>
    <w:rsid w:val="00EE2517"/>
    <w:rsid w:val="00EE3FCA"/>
    <w:rsid w:val="00EE4763"/>
    <w:rsid w:val="00EE50E5"/>
    <w:rsid w:val="00EE5134"/>
    <w:rsid w:val="00EE5375"/>
    <w:rsid w:val="00EE59B9"/>
    <w:rsid w:val="00EE5CAF"/>
    <w:rsid w:val="00EF10F9"/>
    <w:rsid w:val="00EF1B89"/>
    <w:rsid w:val="00EF314D"/>
    <w:rsid w:val="00EF3261"/>
    <w:rsid w:val="00EF43D6"/>
    <w:rsid w:val="00EF5A03"/>
    <w:rsid w:val="00EF63C8"/>
    <w:rsid w:val="00EF6950"/>
    <w:rsid w:val="00EF6C9F"/>
    <w:rsid w:val="00EF710B"/>
    <w:rsid w:val="00EF7B60"/>
    <w:rsid w:val="00EF7B6D"/>
    <w:rsid w:val="00EF7E9C"/>
    <w:rsid w:val="00F00F86"/>
    <w:rsid w:val="00F01F73"/>
    <w:rsid w:val="00F02664"/>
    <w:rsid w:val="00F0648B"/>
    <w:rsid w:val="00F06D0F"/>
    <w:rsid w:val="00F07FE9"/>
    <w:rsid w:val="00F105D4"/>
    <w:rsid w:val="00F115AA"/>
    <w:rsid w:val="00F12615"/>
    <w:rsid w:val="00F1272C"/>
    <w:rsid w:val="00F128C2"/>
    <w:rsid w:val="00F12A29"/>
    <w:rsid w:val="00F12DDA"/>
    <w:rsid w:val="00F13757"/>
    <w:rsid w:val="00F13A4C"/>
    <w:rsid w:val="00F173D0"/>
    <w:rsid w:val="00F20E75"/>
    <w:rsid w:val="00F21499"/>
    <w:rsid w:val="00F22AFB"/>
    <w:rsid w:val="00F242DD"/>
    <w:rsid w:val="00F24A2F"/>
    <w:rsid w:val="00F25241"/>
    <w:rsid w:val="00F2535E"/>
    <w:rsid w:val="00F25F9D"/>
    <w:rsid w:val="00F26268"/>
    <w:rsid w:val="00F2678F"/>
    <w:rsid w:val="00F26BE3"/>
    <w:rsid w:val="00F26F92"/>
    <w:rsid w:val="00F27107"/>
    <w:rsid w:val="00F277E1"/>
    <w:rsid w:val="00F309C0"/>
    <w:rsid w:val="00F309DD"/>
    <w:rsid w:val="00F30B09"/>
    <w:rsid w:val="00F30F6E"/>
    <w:rsid w:val="00F313A6"/>
    <w:rsid w:val="00F32B8A"/>
    <w:rsid w:val="00F32DBF"/>
    <w:rsid w:val="00F3321A"/>
    <w:rsid w:val="00F33AD2"/>
    <w:rsid w:val="00F33EEE"/>
    <w:rsid w:val="00F3440D"/>
    <w:rsid w:val="00F34A35"/>
    <w:rsid w:val="00F35051"/>
    <w:rsid w:val="00F35150"/>
    <w:rsid w:val="00F35634"/>
    <w:rsid w:val="00F36965"/>
    <w:rsid w:val="00F377C8"/>
    <w:rsid w:val="00F37C57"/>
    <w:rsid w:val="00F40628"/>
    <w:rsid w:val="00F40D33"/>
    <w:rsid w:val="00F40FC5"/>
    <w:rsid w:val="00F41BDF"/>
    <w:rsid w:val="00F439C8"/>
    <w:rsid w:val="00F43AA3"/>
    <w:rsid w:val="00F443C5"/>
    <w:rsid w:val="00F44D51"/>
    <w:rsid w:val="00F4518D"/>
    <w:rsid w:val="00F45A00"/>
    <w:rsid w:val="00F50D14"/>
    <w:rsid w:val="00F5100C"/>
    <w:rsid w:val="00F52473"/>
    <w:rsid w:val="00F525A4"/>
    <w:rsid w:val="00F52AB2"/>
    <w:rsid w:val="00F542FF"/>
    <w:rsid w:val="00F545CF"/>
    <w:rsid w:val="00F572DD"/>
    <w:rsid w:val="00F57504"/>
    <w:rsid w:val="00F57565"/>
    <w:rsid w:val="00F57FED"/>
    <w:rsid w:val="00F603A9"/>
    <w:rsid w:val="00F603E8"/>
    <w:rsid w:val="00F6087A"/>
    <w:rsid w:val="00F6103F"/>
    <w:rsid w:val="00F613B6"/>
    <w:rsid w:val="00F628A3"/>
    <w:rsid w:val="00F63231"/>
    <w:rsid w:val="00F652AC"/>
    <w:rsid w:val="00F65914"/>
    <w:rsid w:val="00F665FC"/>
    <w:rsid w:val="00F67DA7"/>
    <w:rsid w:val="00F705B0"/>
    <w:rsid w:val="00F70B5B"/>
    <w:rsid w:val="00F722A3"/>
    <w:rsid w:val="00F72F9F"/>
    <w:rsid w:val="00F73206"/>
    <w:rsid w:val="00F73582"/>
    <w:rsid w:val="00F74148"/>
    <w:rsid w:val="00F7455D"/>
    <w:rsid w:val="00F75EAA"/>
    <w:rsid w:val="00F76581"/>
    <w:rsid w:val="00F76758"/>
    <w:rsid w:val="00F76C42"/>
    <w:rsid w:val="00F76EFB"/>
    <w:rsid w:val="00F7763C"/>
    <w:rsid w:val="00F77A74"/>
    <w:rsid w:val="00F80BD5"/>
    <w:rsid w:val="00F80C40"/>
    <w:rsid w:val="00F821C9"/>
    <w:rsid w:val="00F83038"/>
    <w:rsid w:val="00F8397D"/>
    <w:rsid w:val="00F83A17"/>
    <w:rsid w:val="00F83A94"/>
    <w:rsid w:val="00F862BC"/>
    <w:rsid w:val="00F8664A"/>
    <w:rsid w:val="00F866B7"/>
    <w:rsid w:val="00F86784"/>
    <w:rsid w:val="00F907EF"/>
    <w:rsid w:val="00F915A2"/>
    <w:rsid w:val="00F91633"/>
    <w:rsid w:val="00F938B1"/>
    <w:rsid w:val="00F94370"/>
    <w:rsid w:val="00F9481C"/>
    <w:rsid w:val="00F950CC"/>
    <w:rsid w:val="00F9576E"/>
    <w:rsid w:val="00F95FE9"/>
    <w:rsid w:val="00F96355"/>
    <w:rsid w:val="00FA0FBE"/>
    <w:rsid w:val="00FA2411"/>
    <w:rsid w:val="00FA2424"/>
    <w:rsid w:val="00FA2E37"/>
    <w:rsid w:val="00FA3387"/>
    <w:rsid w:val="00FA3434"/>
    <w:rsid w:val="00FA37F8"/>
    <w:rsid w:val="00FA41F0"/>
    <w:rsid w:val="00FA41F6"/>
    <w:rsid w:val="00FA49CE"/>
    <w:rsid w:val="00FA4D7C"/>
    <w:rsid w:val="00FA5E7D"/>
    <w:rsid w:val="00FA64F7"/>
    <w:rsid w:val="00FB01AF"/>
    <w:rsid w:val="00FB05B2"/>
    <w:rsid w:val="00FB1347"/>
    <w:rsid w:val="00FB13DE"/>
    <w:rsid w:val="00FB147C"/>
    <w:rsid w:val="00FB1820"/>
    <w:rsid w:val="00FB18A6"/>
    <w:rsid w:val="00FB1D88"/>
    <w:rsid w:val="00FB1F04"/>
    <w:rsid w:val="00FB36E7"/>
    <w:rsid w:val="00FB38C8"/>
    <w:rsid w:val="00FB4023"/>
    <w:rsid w:val="00FB5B4A"/>
    <w:rsid w:val="00FB66B8"/>
    <w:rsid w:val="00FC144D"/>
    <w:rsid w:val="00FC1875"/>
    <w:rsid w:val="00FC1D7A"/>
    <w:rsid w:val="00FC1FB3"/>
    <w:rsid w:val="00FC2824"/>
    <w:rsid w:val="00FC2F75"/>
    <w:rsid w:val="00FC3671"/>
    <w:rsid w:val="00FC41FB"/>
    <w:rsid w:val="00FC44F3"/>
    <w:rsid w:val="00FC4626"/>
    <w:rsid w:val="00FC46F0"/>
    <w:rsid w:val="00FC499D"/>
    <w:rsid w:val="00FC4F50"/>
    <w:rsid w:val="00FC5E71"/>
    <w:rsid w:val="00FC6036"/>
    <w:rsid w:val="00FC704F"/>
    <w:rsid w:val="00FD0137"/>
    <w:rsid w:val="00FD047B"/>
    <w:rsid w:val="00FD0607"/>
    <w:rsid w:val="00FD0626"/>
    <w:rsid w:val="00FD080E"/>
    <w:rsid w:val="00FD0908"/>
    <w:rsid w:val="00FD0E79"/>
    <w:rsid w:val="00FD1A28"/>
    <w:rsid w:val="00FD1F35"/>
    <w:rsid w:val="00FD2473"/>
    <w:rsid w:val="00FD3B8D"/>
    <w:rsid w:val="00FD3D1F"/>
    <w:rsid w:val="00FD5231"/>
    <w:rsid w:val="00FD5310"/>
    <w:rsid w:val="00FD5DE9"/>
    <w:rsid w:val="00FD6372"/>
    <w:rsid w:val="00FD7724"/>
    <w:rsid w:val="00FE1803"/>
    <w:rsid w:val="00FE3C8F"/>
    <w:rsid w:val="00FE5CEC"/>
    <w:rsid w:val="00FE5EE0"/>
    <w:rsid w:val="00FE7323"/>
    <w:rsid w:val="00FF13F2"/>
    <w:rsid w:val="00FF2296"/>
    <w:rsid w:val="00FF3317"/>
    <w:rsid w:val="00FF52C8"/>
    <w:rsid w:val="00FF55FC"/>
    <w:rsid w:val="00FF58AF"/>
    <w:rsid w:val="00FF6592"/>
    <w:rsid w:val="00FF671A"/>
    <w:rsid w:val="00FF6B51"/>
    <w:rsid w:val="00FF6C5F"/>
    <w:rsid w:val="00FF7828"/>
    <w:rsid w:val="011F1509"/>
    <w:rsid w:val="01366496"/>
    <w:rsid w:val="0139FA9F"/>
    <w:rsid w:val="013E0A6C"/>
    <w:rsid w:val="0162BB1C"/>
    <w:rsid w:val="01C2896A"/>
    <w:rsid w:val="01E35B4B"/>
    <w:rsid w:val="01E76759"/>
    <w:rsid w:val="02044F17"/>
    <w:rsid w:val="024690E7"/>
    <w:rsid w:val="024DE921"/>
    <w:rsid w:val="0276CCF8"/>
    <w:rsid w:val="029F2535"/>
    <w:rsid w:val="02A8BA6E"/>
    <w:rsid w:val="02C2A0F8"/>
    <w:rsid w:val="02F081D0"/>
    <w:rsid w:val="030B833D"/>
    <w:rsid w:val="032F2062"/>
    <w:rsid w:val="035374E4"/>
    <w:rsid w:val="0364CEA8"/>
    <w:rsid w:val="036EA9AF"/>
    <w:rsid w:val="03A6C82E"/>
    <w:rsid w:val="03B06157"/>
    <w:rsid w:val="03B4F8CE"/>
    <w:rsid w:val="03B6B663"/>
    <w:rsid w:val="03BED1C3"/>
    <w:rsid w:val="03D32E46"/>
    <w:rsid w:val="0410F369"/>
    <w:rsid w:val="041162C5"/>
    <w:rsid w:val="042097EE"/>
    <w:rsid w:val="0424F47B"/>
    <w:rsid w:val="044C3418"/>
    <w:rsid w:val="0451DD91"/>
    <w:rsid w:val="0457D08F"/>
    <w:rsid w:val="04738C25"/>
    <w:rsid w:val="04BB5692"/>
    <w:rsid w:val="04D79C7E"/>
    <w:rsid w:val="04DD1D9F"/>
    <w:rsid w:val="04E446EE"/>
    <w:rsid w:val="05341715"/>
    <w:rsid w:val="05358B92"/>
    <w:rsid w:val="054113DB"/>
    <w:rsid w:val="054744D7"/>
    <w:rsid w:val="05529885"/>
    <w:rsid w:val="05914DE6"/>
    <w:rsid w:val="05B2A0E4"/>
    <w:rsid w:val="05E48C1E"/>
    <w:rsid w:val="05EF9E0F"/>
    <w:rsid w:val="061069DB"/>
    <w:rsid w:val="066BBAD6"/>
    <w:rsid w:val="0684195C"/>
    <w:rsid w:val="06981F8E"/>
    <w:rsid w:val="069918DF"/>
    <w:rsid w:val="069F59A9"/>
    <w:rsid w:val="06A8CD02"/>
    <w:rsid w:val="06AE5FD5"/>
    <w:rsid w:val="06CAED8C"/>
    <w:rsid w:val="06EA2078"/>
    <w:rsid w:val="0703D18D"/>
    <w:rsid w:val="071034CF"/>
    <w:rsid w:val="0747277A"/>
    <w:rsid w:val="074C3D8F"/>
    <w:rsid w:val="07553881"/>
    <w:rsid w:val="077B8C09"/>
    <w:rsid w:val="07A95649"/>
    <w:rsid w:val="07BBD4A6"/>
    <w:rsid w:val="07D06F71"/>
    <w:rsid w:val="0861181C"/>
    <w:rsid w:val="087BF894"/>
    <w:rsid w:val="089B1B33"/>
    <w:rsid w:val="08A057CB"/>
    <w:rsid w:val="08D5DC90"/>
    <w:rsid w:val="093F1266"/>
    <w:rsid w:val="095D6FA9"/>
    <w:rsid w:val="095EF44B"/>
    <w:rsid w:val="095FF3F4"/>
    <w:rsid w:val="09766E66"/>
    <w:rsid w:val="097C4A31"/>
    <w:rsid w:val="097C6D31"/>
    <w:rsid w:val="0987300D"/>
    <w:rsid w:val="09A9EEE4"/>
    <w:rsid w:val="09B839E7"/>
    <w:rsid w:val="09B8BB32"/>
    <w:rsid w:val="09C164EA"/>
    <w:rsid w:val="09C2487F"/>
    <w:rsid w:val="0A29CC9A"/>
    <w:rsid w:val="0A44A812"/>
    <w:rsid w:val="0A487ADE"/>
    <w:rsid w:val="0A7BF0C8"/>
    <w:rsid w:val="0A948382"/>
    <w:rsid w:val="0A9A5F06"/>
    <w:rsid w:val="0AA29930"/>
    <w:rsid w:val="0ABC7552"/>
    <w:rsid w:val="0AD881EF"/>
    <w:rsid w:val="0ADE50AC"/>
    <w:rsid w:val="0AFCD88B"/>
    <w:rsid w:val="0B03B3B0"/>
    <w:rsid w:val="0B094CB5"/>
    <w:rsid w:val="0B09BC10"/>
    <w:rsid w:val="0B2E1FFF"/>
    <w:rsid w:val="0B505115"/>
    <w:rsid w:val="0B7EE247"/>
    <w:rsid w:val="0B84E469"/>
    <w:rsid w:val="0B8EA0C5"/>
    <w:rsid w:val="0B9715E6"/>
    <w:rsid w:val="0BA178B8"/>
    <w:rsid w:val="0BAF51B7"/>
    <w:rsid w:val="0BD14BD4"/>
    <w:rsid w:val="0BD2B253"/>
    <w:rsid w:val="0BD8EC89"/>
    <w:rsid w:val="0BF8BAAD"/>
    <w:rsid w:val="0C18E2CA"/>
    <w:rsid w:val="0C1B58CA"/>
    <w:rsid w:val="0C417715"/>
    <w:rsid w:val="0C8FB8FB"/>
    <w:rsid w:val="0CD349A1"/>
    <w:rsid w:val="0CDD1479"/>
    <w:rsid w:val="0CDF60FF"/>
    <w:rsid w:val="0D42A88F"/>
    <w:rsid w:val="0D536310"/>
    <w:rsid w:val="0D67F814"/>
    <w:rsid w:val="0D81575A"/>
    <w:rsid w:val="0D974D78"/>
    <w:rsid w:val="0DAA3D06"/>
    <w:rsid w:val="0DD94C74"/>
    <w:rsid w:val="0DE23EFF"/>
    <w:rsid w:val="0DEA02DA"/>
    <w:rsid w:val="0E3A13FD"/>
    <w:rsid w:val="0E3C29ED"/>
    <w:rsid w:val="0E77D2E4"/>
    <w:rsid w:val="0EA042F2"/>
    <w:rsid w:val="0EB0D33C"/>
    <w:rsid w:val="0EB885F5"/>
    <w:rsid w:val="0ED62342"/>
    <w:rsid w:val="0EE85DBE"/>
    <w:rsid w:val="0EF1660E"/>
    <w:rsid w:val="0F0AD12C"/>
    <w:rsid w:val="0F538DA4"/>
    <w:rsid w:val="0F87FE74"/>
    <w:rsid w:val="0F93AD55"/>
    <w:rsid w:val="0FBDBD47"/>
    <w:rsid w:val="0FDB9AD0"/>
    <w:rsid w:val="0FE622A6"/>
    <w:rsid w:val="0FEACF59"/>
    <w:rsid w:val="0FF6085B"/>
    <w:rsid w:val="100431EF"/>
    <w:rsid w:val="101884B3"/>
    <w:rsid w:val="101BD891"/>
    <w:rsid w:val="1023C9FF"/>
    <w:rsid w:val="1024BA3A"/>
    <w:rsid w:val="1025D977"/>
    <w:rsid w:val="102F69DD"/>
    <w:rsid w:val="1037BE95"/>
    <w:rsid w:val="1039F051"/>
    <w:rsid w:val="10560CA9"/>
    <w:rsid w:val="1072B824"/>
    <w:rsid w:val="10A0CD1C"/>
    <w:rsid w:val="10A857FD"/>
    <w:rsid w:val="10B53089"/>
    <w:rsid w:val="10BD3136"/>
    <w:rsid w:val="10CDA0BC"/>
    <w:rsid w:val="1107761A"/>
    <w:rsid w:val="1112B7E8"/>
    <w:rsid w:val="11133749"/>
    <w:rsid w:val="11223CD5"/>
    <w:rsid w:val="113B29DC"/>
    <w:rsid w:val="115CEEDA"/>
    <w:rsid w:val="116EDCEA"/>
    <w:rsid w:val="11753766"/>
    <w:rsid w:val="117A9BC3"/>
    <w:rsid w:val="11889465"/>
    <w:rsid w:val="119986D2"/>
    <w:rsid w:val="11B0C60C"/>
    <w:rsid w:val="11B219DC"/>
    <w:rsid w:val="11B421A7"/>
    <w:rsid w:val="11DCFCBB"/>
    <w:rsid w:val="11E02F26"/>
    <w:rsid w:val="11F0B139"/>
    <w:rsid w:val="12067634"/>
    <w:rsid w:val="122A6DF5"/>
    <w:rsid w:val="124E54B8"/>
    <w:rsid w:val="12643DE7"/>
    <w:rsid w:val="1287AA18"/>
    <w:rsid w:val="1291CCCC"/>
    <w:rsid w:val="1339E54E"/>
    <w:rsid w:val="138936F8"/>
    <w:rsid w:val="13C6582E"/>
    <w:rsid w:val="13CE47DC"/>
    <w:rsid w:val="1405CB73"/>
    <w:rsid w:val="14091695"/>
    <w:rsid w:val="1409DA30"/>
    <w:rsid w:val="14175701"/>
    <w:rsid w:val="141C5162"/>
    <w:rsid w:val="1423A832"/>
    <w:rsid w:val="1437B76F"/>
    <w:rsid w:val="14493FBB"/>
    <w:rsid w:val="144D3AF1"/>
    <w:rsid w:val="1478B257"/>
    <w:rsid w:val="148EBBAC"/>
    <w:rsid w:val="149034F3"/>
    <w:rsid w:val="14B896F6"/>
    <w:rsid w:val="14C37F36"/>
    <w:rsid w:val="14DE6784"/>
    <w:rsid w:val="150D417D"/>
    <w:rsid w:val="1512079A"/>
    <w:rsid w:val="1585F15D"/>
    <w:rsid w:val="15A22E3B"/>
    <w:rsid w:val="15AB303A"/>
    <w:rsid w:val="15CCC935"/>
    <w:rsid w:val="15D16EB4"/>
    <w:rsid w:val="15E3AB87"/>
    <w:rsid w:val="15F3E6F1"/>
    <w:rsid w:val="15F47142"/>
    <w:rsid w:val="15F89C34"/>
    <w:rsid w:val="1615E673"/>
    <w:rsid w:val="161AA679"/>
    <w:rsid w:val="164CD1B0"/>
    <w:rsid w:val="165D0AB6"/>
    <w:rsid w:val="166739C1"/>
    <w:rsid w:val="16889E93"/>
    <w:rsid w:val="16BF179C"/>
    <w:rsid w:val="16E0142B"/>
    <w:rsid w:val="17058FBE"/>
    <w:rsid w:val="170A777A"/>
    <w:rsid w:val="170D4439"/>
    <w:rsid w:val="17108554"/>
    <w:rsid w:val="1715BE99"/>
    <w:rsid w:val="1722F3F6"/>
    <w:rsid w:val="17276FC9"/>
    <w:rsid w:val="17664CB5"/>
    <w:rsid w:val="178965DA"/>
    <w:rsid w:val="17B80440"/>
    <w:rsid w:val="17F603E9"/>
    <w:rsid w:val="184CE971"/>
    <w:rsid w:val="1854C8BD"/>
    <w:rsid w:val="18557A6A"/>
    <w:rsid w:val="18AE4949"/>
    <w:rsid w:val="18CEF9BC"/>
    <w:rsid w:val="191D60D7"/>
    <w:rsid w:val="19212722"/>
    <w:rsid w:val="1926EDD8"/>
    <w:rsid w:val="193B6046"/>
    <w:rsid w:val="1941E130"/>
    <w:rsid w:val="1942DFBF"/>
    <w:rsid w:val="19591291"/>
    <w:rsid w:val="1970B1E3"/>
    <w:rsid w:val="19711CC0"/>
    <w:rsid w:val="19B1C77B"/>
    <w:rsid w:val="19B527F2"/>
    <w:rsid w:val="19C3018E"/>
    <w:rsid w:val="19F23CC7"/>
    <w:rsid w:val="1A100CDA"/>
    <w:rsid w:val="1A5736A8"/>
    <w:rsid w:val="1A86C7D0"/>
    <w:rsid w:val="1ACD920D"/>
    <w:rsid w:val="1B0A52E9"/>
    <w:rsid w:val="1B356178"/>
    <w:rsid w:val="1B7DDEB2"/>
    <w:rsid w:val="1BB3673D"/>
    <w:rsid w:val="1BD17375"/>
    <w:rsid w:val="1BD9FB6B"/>
    <w:rsid w:val="1C0652C3"/>
    <w:rsid w:val="1C07900B"/>
    <w:rsid w:val="1C2E5B18"/>
    <w:rsid w:val="1C3064F0"/>
    <w:rsid w:val="1C3CE735"/>
    <w:rsid w:val="1C4B33BF"/>
    <w:rsid w:val="1C6914C4"/>
    <w:rsid w:val="1C749141"/>
    <w:rsid w:val="1C8EE79D"/>
    <w:rsid w:val="1CB10DD6"/>
    <w:rsid w:val="1CB48CFE"/>
    <w:rsid w:val="1CDAC2C8"/>
    <w:rsid w:val="1D2F08AD"/>
    <w:rsid w:val="1D3C3FF0"/>
    <w:rsid w:val="1D5BB335"/>
    <w:rsid w:val="1D807224"/>
    <w:rsid w:val="1D88ADF2"/>
    <w:rsid w:val="1D8EAD48"/>
    <w:rsid w:val="1DA72293"/>
    <w:rsid w:val="1DC2196C"/>
    <w:rsid w:val="1DE709DA"/>
    <w:rsid w:val="1DE94EC3"/>
    <w:rsid w:val="1DEA77F7"/>
    <w:rsid w:val="1E1EFE9E"/>
    <w:rsid w:val="1E29BB72"/>
    <w:rsid w:val="1E4805ED"/>
    <w:rsid w:val="1E8DDDC0"/>
    <w:rsid w:val="1EA04553"/>
    <w:rsid w:val="1F173992"/>
    <w:rsid w:val="1F4501CD"/>
    <w:rsid w:val="1F56107D"/>
    <w:rsid w:val="1F783E6A"/>
    <w:rsid w:val="1F88C433"/>
    <w:rsid w:val="1FE66BA2"/>
    <w:rsid w:val="1FFFC8BC"/>
    <w:rsid w:val="20058C0D"/>
    <w:rsid w:val="20206E02"/>
    <w:rsid w:val="20400EC5"/>
    <w:rsid w:val="2072CF5E"/>
    <w:rsid w:val="20768353"/>
    <w:rsid w:val="208170AF"/>
    <w:rsid w:val="20875364"/>
    <w:rsid w:val="20A52725"/>
    <w:rsid w:val="20CF3F36"/>
    <w:rsid w:val="20F772B7"/>
    <w:rsid w:val="210DECB2"/>
    <w:rsid w:val="213DD370"/>
    <w:rsid w:val="21966372"/>
    <w:rsid w:val="21982D6D"/>
    <w:rsid w:val="21B01444"/>
    <w:rsid w:val="2200409D"/>
    <w:rsid w:val="22392F2B"/>
    <w:rsid w:val="2239B9C3"/>
    <w:rsid w:val="224E0199"/>
    <w:rsid w:val="227881A0"/>
    <w:rsid w:val="2284763A"/>
    <w:rsid w:val="22887583"/>
    <w:rsid w:val="22A5FAA3"/>
    <w:rsid w:val="22B91CBF"/>
    <w:rsid w:val="22C6AB55"/>
    <w:rsid w:val="22FF30E4"/>
    <w:rsid w:val="2313CDB9"/>
    <w:rsid w:val="23184A8F"/>
    <w:rsid w:val="23601BD6"/>
    <w:rsid w:val="23703C4B"/>
    <w:rsid w:val="23740E13"/>
    <w:rsid w:val="238776B7"/>
    <w:rsid w:val="238A8529"/>
    <w:rsid w:val="23BCC148"/>
    <w:rsid w:val="240907CB"/>
    <w:rsid w:val="2436B7BC"/>
    <w:rsid w:val="244415FA"/>
    <w:rsid w:val="244D1E55"/>
    <w:rsid w:val="246B46A9"/>
    <w:rsid w:val="247E76FA"/>
    <w:rsid w:val="24868EAC"/>
    <w:rsid w:val="2493FC9E"/>
    <w:rsid w:val="24D0CC69"/>
    <w:rsid w:val="24E8585E"/>
    <w:rsid w:val="24EB3EAD"/>
    <w:rsid w:val="24F0C9D6"/>
    <w:rsid w:val="253A3D16"/>
    <w:rsid w:val="254A6348"/>
    <w:rsid w:val="254E4023"/>
    <w:rsid w:val="255597DC"/>
    <w:rsid w:val="2557DFA8"/>
    <w:rsid w:val="2569D925"/>
    <w:rsid w:val="25715A85"/>
    <w:rsid w:val="257D7AAF"/>
    <w:rsid w:val="257F2603"/>
    <w:rsid w:val="25B2C3EB"/>
    <w:rsid w:val="25BA37DE"/>
    <w:rsid w:val="25BA5CDA"/>
    <w:rsid w:val="25D1257F"/>
    <w:rsid w:val="260C0DAE"/>
    <w:rsid w:val="26208900"/>
    <w:rsid w:val="262CFB5F"/>
    <w:rsid w:val="2630939C"/>
    <w:rsid w:val="269330AA"/>
    <w:rsid w:val="269A13CB"/>
    <w:rsid w:val="26B6C9E9"/>
    <w:rsid w:val="26E4881A"/>
    <w:rsid w:val="27186103"/>
    <w:rsid w:val="2722C1D0"/>
    <w:rsid w:val="274078F8"/>
    <w:rsid w:val="27614B35"/>
    <w:rsid w:val="277A4723"/>
    <w:rsid w:val="27943DCD"/>
    <w:rsid w:val="27B43FDA"/>
    <w:rsid w:val="27DE447B"/>
    <w:rsid w:val="28069AAB"/>
    <w:rsid w:val="280E09C6"/>
    <w:rsid w:val="283AD856"/>
    <w:rsid w:val="284CB21D"/>
    <w:rsid w:val="28603FD6"/>
    <w:rsid w:val="2878A9F8"/>
    <w:rsid w:val="288C60BB"/>
    <w:rsid w:val="28B90AF7"/>
    <w:rsid w:val="28C9CF34"/>
    <w:rsid w:val="28D4522F"/>
    <w:rsid w:val="28F0054D"/>
    <w:rsid w:val="29010AF2"/>
    <w:rsid w:val="290B890B"/>
    <w:rsid w:val="291FB08B"/>
    <w:rsid w:val="292EE331"/>
    <w:rsid w:val="29352B93"/>
    <w:rsid w:val="29626C4B"/>
    <w:rsid w:val="2989B60D"/>
    <w:rsid w:val="29B15EA8"/>
    <w:rsid w:val="29CFF406"/>
    <w:rsid w:val="29E3CEB3"/>
    <w:rsid w:val="29EE275B"/>
    <w:rsid w:val="2A113DBE"/>
    <w:rsid w:val="2A17C441"/>
    <w:rsid w:val="2A193C90"/>
    <w:rsid w:val="2A30A619"/>
    <w:rsid w:val="2A3D9E25"/>
    <w:rsid w:val="2A4D8A11"/>
    <w:rsid w:val="2A873CAC"/>
    <w:rsid w:val="2AD08618"/>
    <w:rsid w:val="2ADE3F7D"/>
    <w:rsid w:val="2AEB9608"/>
    <w:rsid w:val="2AF7F3EC"/>
    <w:rsid w:val="2B1538EE"/>
    <w:rsid w:val="2B15EADB"/>
    <w:rsid w:val="2B1F6BDF"/>
    <w:rsid w:val="2B4EC444"/>
    <w:rsid w:val="2B4EEFFB"/>
    <w:rsid w:val="2B54204D"/>
    <w:rsid w:val="2B6534F5"/>
    <w:rsid w:val="2B7284D2"/>
    <w:rsid w:val="2BA7EFEC"/>
    <w:rsid w:val="2BD3C963"/>
    <w:rsid w:val="2C214937"/>
    <w:rsid w:val="2C521E81"/>
    <w:rsid w:val="2C6F091B"/>
    <w:rsid w:val="2C7F5400"/>
    <w:rsid w:val="2CA0DEB0"/>
    <w:rsid w:val="2CB7695D"/>
    <w:rsid w:val="2CCAD211"/>
    <w:rsid w:val="2CEF7348"/>
    <w:rsid w:val="2CF8F0F5"/>
    <w:rsid w:val="2D19B49C"/>
    <w:rsid w:val="2D1FA190"/>
    <w:rsid w:val="2D2B6B32"/>
    <w:rsid w:val="2D6FD03B"/>
    <w:rsid w:val="2D78432B"/>
    <w:rsid w:val="2D78A44E"/>
    <w:rsid w:val="2D918E45"/>
    <w:rsid w:val="2DA19B3C"/>
    <w:rsid w:val="2DABD01F"/>
    <w:rsid w:val="2DC75330"/>
    <w:rsid w:val="2DE87398"/>
    <w:rsid w:val="2DFFF36B"/>
    <w:rsid w:val="2E3453A0"/>
    <w:rsid w:val="2E41777B"/>
    <w:rsid w:val="2E603E42"/>
    <w:rsid w:val="2E849770"/>
    <w:rsid w:val="2E8DE63F"/>
    <w:rsid w:val="2EB7975A"/>
    <w:rsid w:val="2ED9ED38"/>
    <w:rsid w:val="2EFC5851"/>
    <w:rsid w:val="2F12953E"/>
    <w:rsid w:val="2F12C56B"/>
    <w:rsid w:val="2F2433DC"/>
    <w:rsid w:val="2F4A4389"/>
    <w:rsid w:val="2F8C9221"/>
    <w:rsid w:val="2F9999DA"/>
    <w:rsid w:val="2FB362E3"/>
    <w:rsid w:val="2FCC1183"/>
    <w:rsid w:val="2FE62936"/>
    <w:rsid w:val="3011CBC1"/>
    <w:rsid w:val="30150ECC"/>
    <w:rsid w:val="3037D5F3"/>
    <w:rsid w:val="3041A530"/>
    <w:rsid w:val="30868B0A"/>
    <w:rsid w:val="30AACC78"/>
    <w:rsid w:val="30C1100C"/>
    <w:rsid w:val="30E0BE7A"/>
    <w:rsid w:val="310AC5D4"/>
    <w:rsid w:val="3115E580"/>
    <w:rsid w:val="311C185E"/>
    <w:rsid w:val="3179DC89"/>
    <w:rsid w:val="3180BB70"/>
    <w:rsid w:val="319858F6"/>
    <w:rsid w:val="31A4A59D"/>
    <w:rsid w:val="31B32DA3"/>
    <w:rsid w:val="31D281CB"/>
    <w:rsid w:val="31D6C668"/>
    <w:rsid w:val="31E98675"/>
    <w:rsid w:val="3218BD93"/>
    <w:rsid w:val="323A5975"/>
    <w:rsid w:val="329914C8"/>
    <w:rsid w:val="32B1C84B"/>
    <w:rsid w:val="32BE1A48"/>
    <w:rsid w:val="330F288F"/>
    <w:rsid w:val="3331DFB9"/>
    <w:rsid w:val="333C0092"/>
    <w:rsid w:val="3341AFA2"/>
    <w:rsid w:val="3343AB14"/>
    <w:rsid w:val="3356E5D2"/>
    <w:rsid w:val="337886F6"/>
    <w:rsid w:val="338AA416"/>
    <w:rsid w:val="33C191B4"/>
    <w:rsid w:val="33E7F25B"/>
    <w:rsid w:val="33ECE5C6"/>
    <w:rsid w:val="33F028F0"/>
    <w:rsid w:val="33F653EB"/>
    <w:rsid w:val="33FB9C27"/>
    <w:rsid w:val="3416ED8C"/>
    <w:rsid w:val="34330763"/>
    <w:rsid w:val="3471571C"/>
    <w:rsid w:val="347ED246"/>
    <w:rsid w:val="34AAFCBA"/>
    <w:rsid w:val="34CC17EE"/>
    <w:rsid w:val="34E93589"/>
    <w:rsid w:val="34EC384D"/>
    <w:rsid w:val="34FA8C09"/>
    <w:rsid w:val="350C2190"/>
    <w:rsid w:val="3511B351"/>
    <w:rsid w:val="352AC14D"/>
    <w:rsid w:val="352B4F0A"/>
    <w:rsid w:val="353C6DED"/>
    <w:rsid w:val="354BA3D6"/>
    <w:rsid w:val="354C0E4E"/>
    <w:rsid w:val="357A6DB2"/>
    <w:rsid w:val="358E506C"/>
    <w:rsid w:val="35A688CF"/>
    <w:rsid w:val="35C5FF8E"/>
    <w:rsid w:val="35E54981"/>
    <w:rsid w:val="35F23301"/>
    <w:rsid w:val="360E5B2F"/>
    <w:rsid w:val="362209F6"/>
    <w:rsid w:val="3650A4F4"/>
    <w:rsid w:val="3670E581"/>
    <w:rsid w:val="368CC327"/>
    <w:rsid w:val="36CFB751"/>
    <w:rsid w:val="372E6986"/>
    <w:rsid w:val="375AB16F"/>
    <w:rsid w:val="3778FA86"/>
    <w:rsid w:val="37BAFABA"/>
    <w:rsid w:val="37D0DF9F"/>
    <w:rsid w:val="380AB713"/>
    <w:rsid w:val="3831D4C5"/>
    <w:rsid w:val="3832B532"/>
    <w:rsid w:val="3839D96C"/>
    <w:rsid w:val="385D7445"/>
    <w:rsid w:val="38B45018"/>
    <w:rsid w:val="38C06838"/>
    <w:rsid w:val="38C48C38"/>
    <w:rsid w:val="38C71A6D"/>
    <w:rsid w:val="38E98A98"/>
    <w:rsid w:val="38EFE848"/>
    <w:rsid w:val="3953B150"/>
    <w:rsid w:val="39616C7F"/>
    <w:rsid w:val="396A6D2B"/>
    <w:rsid w:val="39CA4800"/>
    <w:rsid w:val="3A12AAFC"/>
    <w:rsid w:val="3A442F6B"/>
    <w:rsid w:val="3A672B65"/>
    <w:rsid w:val="3A7F3EE8"/>
    <w:rsid w:val="3AA17ADA"/>
    <w:rsid w:val="3AB58AE0"/>
    <w:rsid w:val="3AD6BC6E"/>
    <w:rsid w:val="3AE87FD9"/>
    <w:rsid w:val="3AFF6774"/>
    <w:rsid w:val="3B0E23F9"/>
    <w:rsid w:val="3B41EBFB"/>
    <w:rsid w:val="3B5EF61F"/>
    <w:rsid w:val="3B686F1A"/>
    <w:rsid w:val="3B827C7A"/>
    <w:rsid w:val="3B9DCFD5"/>
    <w:rsid w:val="3B9E6A1B"/>
    <w:rsid w:val="3BD3FA9D"/>
    <w:rsid w:val="3BDA9031"/>
    <w:rsid w:val="3C06BCDB"/>
    <w:rsid w:val="3C06CE8D"/>
    <w:rsid w:val="3C1EBA09"/>
    <w:rsid w:val="3C26ABB0"/>
    <w:rsid w:val="3C4BE387"/>
    <w:rsid w:val="3C642D12"/>
    <w:rsid w:val="3C73279B"/>
    <w:rsid w:val="3C832923"/>
    <w:rsid w:val="3C8D5DDD"/>
    <w:rsid w:val="3C8FC267"/>
    <w:rsid w:val="3CCF5846"/>
    <w:rsid w:val="3D139ED7"/>
    <w:rsid w:val="3D5343D5"/>
    <w:rsid w:val="3D63313B"/>
    <w:rsid w:val="3D809ACD"/>
    <w:rsid w:val="3D87EEE4"/>
    <w:rsid w:val="3D887424"/>
    <w:rsid w:val="3DB1D462"/>
    <w:rsid w:val="3DB7D535"/>
    <w:rsid w:val="3DD6FF5B"/>
    <w:rsid w:val="3DE36987"/>
    <w:rsid w:val="3DE7584F"/>
    <w:rsid w:val="3DEA53CA"/>
    <w:rsid w:val="3DF064C8"/>
    <w:rsid w:val="3DFF9AC6"/>
    <w:rsid w:val="3E491DC4"/>
    <w:rsid w:val="3E6236C4"/>
    <w:rsid w:val="3E76C175"/>
    <w:rsid w:val="3ECB52A3"/>
    <w:rsid w:val="3ED76581"/>
    <w:rsid w:val="3EF95A55"/>
    <w:rsid w:val="3F0079DF"/>
    <w:rsid w:val="3F02430C"/>
    <w:rsid w:val="3F1C9305"/>
    <w:rsid w:val="3F2BC729"/>
    <w:rsid w:val="3F4FF429"/>
    <w:rsid w:val="3F71C6A4"/>
    <w:rsid w:val="3F75990A"/>
    <w:rsid w:val="3F870D62"/>
    <w:rsid w:val="3FAD5774"/>
    <w:rsid w:val="3FC654CD"/>
    <w:rsid w:val="3FE18BE9"/>
    <w:rsid w:val="3FF647D8"/>
    <w:rsid w:val="400EC545"/>
    <w:rsid w:val="40219CF6"/>
    <w:rsid w:val="4036F310"/>
    <w:rsid w:val="4095F9F8"/>
    <w:rsid w:val="40A157A6"/>
    <w:rsid w:val="40B425B5"/>
    <w:rsid w:val="40B605F1"/>
    <w:rsid w:val="40B98A00"/>
    <w:rsid w:val="40CAA226"/>
    <w:rsid w:val="40EB73B0"/>
    <w:rsid w:val="40EDCE90"/>
    <w:rsid w:val="4138A337"/>
    <w:rsid w:val="41422F4C"/>
    <w:rsid w:val="4173BA14"/>
    <w:rsid w:val="41A1F73F"/>
    <w:rsid w:val="41C83CAD"/>
    <w:rsid w:val="421637AF"/>
    <w:rsid w:val="429673CA"/>
    <w:rsid w:val="42AA35FC"/>
    <w:rsid w:val="42C65A3A"/>
    <w:rsid w:val="42D23932"/>
    <w:rsid w:val="42D7C625"/>
    <w:rsid w:val="42E19ADB"/>
    <w:rsid w:val="42FA40A4"/>
    <w:rsid w:val="4303618B"/>
    <w:rsid w:val="43091D1E"/>
    <w:rsid w:val="43187E29"/>
    <w:rsid w:val="433C12C3"/>
    <w:rsid w:val="433C56FE"/>
    <w:rsid w:val="435776A3"/>
    <w:rsid w:val="4358EA16"/>
    <w:rsid w:val="435A5AB6"/>
    <w:rsid w:val="4363BB1E"/>
    <w:rsid w:val="437A66FB"/>
    <w:rsid w:val="43BD6529"/>
    <w:rsid w:val="43E52808"/>
    <w:rsid w:val="43F096E1"/>
    <w:rsid w:val="43FA3F26"/>
    <w:rsid w:val="442D1B82"/>
    <w:rsid w:val="445324A5"/>
    <w:rsid w:val="44576809"/>
    <w:rsid w:val="445AC446"/>
    <w:rsid w:val="44A136C9"/>
    <w:rsid w:val="44A69579"/>
    <w:rsid w:val="44E36A5F"/>
    <w:rsid w:val="45071866"/>
    <w:rsid w:val="451B3A63"/>
    <w:rsid w:val="451D8FED"/>
    <w:rsid w:val="45489BAC"/>
    <w:rsid w:val="45B994F4"/>
    <w:rsid w:val="45E690A1"/>
    <w:rsid w:val="463484D1"/>
    <w:rsid w:val="46CBFEA8"/>
    <w:rsid w:val="46EBBBFC"/>
    <w:rsid w:val="470887F3"/>
    <w:rsid w:val="4758FB0F"/>
    <w:rsid w:val="477F1E50"/>
    <w:rsid w:val="47C6707D"/>
    <w:rsid w:val="47E63F82"/>
    <w:rsid w:val="482B64B3"/>
    <w:rsid w:val="48894313"/>
    <w:rsid w:val="48A05A07"/>
    <w:rsid w:val="48A9BE39"/>
    <w:rsid w:val="48C3CDD3"/>
    <w:rsid w:val="48C4C3D6"/>
    <w:rsid w:val="48E63558"/>
    <w:rsid w:val="48F35E94"/>
    <w:rsid w:val="49284F88"/>
    <w:rsid w:val="493DA222"/>
    <w:rsid w:val="49428347"/>
    <w:rsid w:val="4952E3ED"/>
    <w:rsid w:val="497F7D8C"/>
    <w:rsid w:val="4987ABE0"/>
    <w:rsid w:val="49DE2D68"/>
    <w:rsid w:val="49E2642A"/>
    <w:rsid w:val="49FD00C8"/>
    <w:rsid w:val="4A3F153C"/>
    <w:rsid w:val="4A61E5F9"/>
    <w:rsid w:val="4A674AD2"/>
    <w:rsid w:val="4A74AC14"/>
    <w:rsid w:val="4A7C7F48"/>
    <w:rsid w:val="4A834D6E"/>
    <w:rsid w:val="4A930F16"/>
    <w:rsid w:val="4ABACA35"/>
    <w:rsid w:val="4AC866A3"/>
    <w:rsid w:val="4AE19102"/>
    <w:rsid w:val="4AE2678B"/>
    <w:rsid w:val="4B2ECE8B"/>
    <w:rsid w:val="4B528C23"/>
    <w:rsid w:val="4B6DF8E0"/>
    <w:rsid w:val="4BA3A1CD"/>
    <w:rsid w:val="4BC11FE8"/>
    <w:rsid w:val="4BC8EA0B"/>
    <w:rsid w:val="4BE4F707"/>
    <w:rsid w:val="4BE9B89B"/>
    <w:rsid w:val="4BEDFAA7"/>
    <w:rsid w:val="4C03CEA0"/>
    <w:rsid w:val="4C1B2DFA"/>
    <w:rsid w:val="4C3367F1"/>
    <w:rsid w:val="4C363CDA"/>
    <w:rsid w:val="4C9747F3"/>
    <w:rsid w:val="4CA46AEB"/>
    <w:rsid w:val="4CAFD284"/>
    <w:rsid w:val="4CC3BBEB"/>
    <w:rsid w:val="4CD55D52"/>
    <w:rsid w:val="4CE64F36"/>
    <w:rsid w:val="4CE8CDFC"/>
    <w:rsid w:val="4D211B40"/>
    <w:rsid w:val="4D4F1134"/>
    <w:rsid w:val="4D5483F1"/>
    <w:rsid w:val="4D8E69AC"/>
    <w:rsid w:val="4DBC06CC"/>
    <w:rsid w:val="4DBF8605"/>
    <w:rsid w:val="4DCD931E"/>
    <w:rsid w:val="4E0E4004"/>
    <w:rsid w:val="4E150256"/>
    <w:rsid w:val="4E36463C"/>
    <w:rsid w:val="4E51C895"/>
    <w:rsid w:val="4E5FA202"/>
    <w:rsid w:val="4E624430"/>
    <w:rsid w:val="4E97DD0E"/>
    <w:rsid w:val="4EC75673"/>
    <w:rsid w:val="4ED65595"/>
    <w:rsid w:val="4EE9F1F0"/>
    <w:rsid w:val="4EFD4240"/>
    <w:rsid w:val="4F402C41"/>
    <w:rsid w:val="4F62B071"/>
    <w:rsid w:val="4F873CCE"/>
    <w:rsid w:val="4F8FB7C4"/>
    <w:rsid w:val="4F911880"/>
    <w:rsid w:val="4FB3D34B"/>
    <w:rsid w:val="4FD4FF7E"/>
    <w:rsid w:val="4FD85B8C"/>
    <w:rsid w:val="5001DFED"/>
    <w:rsid w:val="5012B243"/>
    <w:rsid w:val="50308217"/>
    <w:rsid w:val="50435F17"/>
    <w:rsid w:val="50818A07"/>
    <w:rsid w:val="508464A5"/>
    <w:rsid w:val="5085A78F"/>
    <w:rsid w:val="5089D1A4"/>
    <w:rsid w:val="5092B534"/>
    <w:rsid w:val="50A0EAD6"/>
    <w:rsid w:val="50AD45C5"/>
    <w:rsid w:val="50DEBFF3"/>
    <w:rsid w:val="50EB0D28"/>
    <w:rsid w:val="51050D80"/>
    <w:rsid w:val="511315C0"/>
    <w:rsid w:val="51132410"/>
    <w:rsid w:val="51295715"/>
    <w:rsid w:val="513BF58A"/>
    <w:rsid w:val="517A232A"/>
    <w:rsid w:val="5181C573"/>
    <w:rsid w:val="51D4CDD3"/>
    <w:rsid w:val="51E936B2"/>
    <w:rsid w:val="52130405"/>
    <w:rsid w:val="52239E43"/>
    <w:rsid w:val="5229559D"/>
    <w:rsid w:val="524E5102"/>
    <w:rsid w:val="527217D5"/>
    <w:rsid w:val="5275EF4E"/>
    <w:rsid w:val="528A937B"/>
    <w:rsid w:val="52913CF2"/>
    <w:rsid w:val="52C9C30A"/>
    <w:rsid w:val="52EA1A75"/>
    <w:rsid w:val="52EC4821"/>
    <w:rsid w:val="530624B4"/>
    <w:rsid w:val="531DF485"/>
    <w:rsid w:val="5329F331"/>
    <w:rsid w:val="53544F05"/>
    <w:rsid w:val="535531C1"/>
    <w:rsid w:val="53E5992E"/>
    <w:rsid w:val="53F2E10F"/>
    <w:rsid w:val="541A12CF"/>
    <w:rsid w:val="54270688"/>
    <w:rsid w:val="542A01A6"/>
    <w:rsid w:val="5440ABE6"/>
    <w:rsid w:val="544B71A5"/>
    <w:rsid w:val="548D5DF9"/>
    <w:rsid w:val="54AFE899"/>
    <w:rsid w:val="54D33CB2"/>
    <w:rsid w:val="54EBCC8B"/>
    <w:rsid w:val="54FEAA25"/>
    <w:rsid w:val="55084288"/>
    <w:rsid w:val="55217D5B"/>
    <w:rsid w:val="552F0FBC"/>
    <w:rsid w:val="553F71D6"/>
    <w:rsid w:val="5544FE28"/>
    <w:rsid w:val="55633380"/>
    <w:rsid w:val="55C22ADB"/>
    <w:rsid w:val="562B2EBF"/>
    <w:rsid w:val="5630AD63"/>
    <w:rsid w:val="56393245"/>
    <w:rsid w:val="56B719B8"/>
    <w:rsid w:val="56BF4A73"/>
    <w:rsid w:val="56C16F65"/>
    <w:rsid w:val="56CF30CA"/>
    <w:rsid w:val="56EC16B5"/>
    <w:rsid w:val="56F6B41E"/>
    <w:rsid w:val="5702DB17"/>
    <w:rsid w:val="571BE0C0"/>
    <w:rsid w:val="57348126"/>
    <w:rsid w:val="575F304B"/>
    <w:rsid w:val="577E2882"/>
    <w:rsid w:val="578B5CB8"/>
    <w:rsid w:val="578DD699"/>
    <w:rsid w:val="579371BE"/>
    <w:rsid w:val="57C7F85B"/>
    <w:rsid w:val="57DDB2D9"/>
    <w:rsid w:val="57DEE2E5"/>
    <w:rsid w:val="57ED8405"/>
    <w:rsid w:val="5822CE15"/>
    <w:rsid w:val="584023AE"/>
    <w:rsid w:val="5842CA12"/>
    <w:rsid w:val="586B71FF"/>
    <w:rsid w:val="586EACE9"/>
    <w:rsid w:val="58717857"/>
    <w:rsid w:val="58893E6D"/>
    <w:rsid w:val="58CC0458"/>
    <w:rsid w:val="58D1F488"/>
    <w:rsid w:val="59296F00"/>
    <w:rsid w:val="59379B8E"/>
    <w:rsid w:val="59604112"/>
    <w:rsid w:val="596BF61A"/>
    <w:rsid w:val="59746A19"/>
    <w:rsid w:val="598E557A"/>
    <w:rsid w:val="59B7906E"/>
    <w:rsid w:val="59EA5CB1"/>
    <w:rsid w:val="5A293DF1"/>
    <w:rsid w:val="5A359236"/>
    <w:rsid w:val="5A389961"/>
    <w:rsid w:val="5A744484"/>
    <w:rsid w:val="5A845551"/>
    <w:rsid w:val="5A9995F5"/>
    <w:rsid w:val="5A9A70AF"/>
    <w:rsid w:val="5AAAADC8"/>
    <w:rsid w:val="5AB18E99"/>
    <w:rsid w:val="5AFF3BC0"/>
    <w:rsid w:val="5AFF6C81"/>
    <w:rsid w:val="5B1F85D3"/>
    <w:rsid w:val="5B6010F7"/>
    <w:rsid w:val="5B88BB60"/>
    <w:rsid w:val="5B9387C6"/>
    <w:rsid w:val="5BBA52F8"/>
    <w:rsid w:val="5BE26D97"/>
    <w:rsid w:val="5C09AD77"/>
    <w:rsid w:val="5C5FDBA8"/>
    <w:rsid w:val="5C6EF6E8"/>
    <w:rsid w:val="5C837510"/>
    <w:rsid w:val="5CBD9FC1"/>
    <w:rsid w:val="5CF17C80"/>
    <w:rsid w:val="5D044893"/>
    <w:rsid w:val="5D2CF8A3"/>
    <w:rsid w:val="5D366CCA"/>
    <w:rsid w:val="5D3DCA70"/>
    <w:rsid w:val="5D6AE6B6"/>
    <w:rsid w:val="5D6F056B"/>
    <w:rsid w:val="5D787D9C"/>
    <w:rsid w:val="5D80553D"/>
    <w:rsid w:val="5D8D4BC1"/>
    <w:rsid w:val="5D927AD3"/>
    <w:rsid w:val="5DA1762C"/>
    <w:rsid w:val="5DB4079A"/>
    <w:rsid w:val="5DCB2604"/>
    <w:rsid w:val="5DDC45B1"/>
    <w:rsid w:val="5DE807F2"/>
    <w:rsid w:val="5E0F9B90"/>
    <w:rsid w:val="5E19EE75"/>
    <w:rsid w:val="5E2D56A5"/>
    <w:rsid w:val="5E4F7B20"/>
    <w:rsid w:val="5E560229"/>
    <w:rsid w:val="5E63B6CF"/>
    <w:rsid w:val="5E679191"/>
    <w:rsid w:val="5E6BE580"/>
    <w:rsid w:val="5E7C43A3"/>
    <w:rsid w:val="5E8B9506"/>
    <w:rsid w:val="5E9FC297"/>
    <w:rsid w:val="5EBBBEA2"/>
    <w:rsid w:val="5EBDC213"/>
    <w:rsid w:val="5F0C5F3D"/>
    <w:rsid w:val="5F1A969D"/>
    <w:rsid w:val="5F2DF1F9"/>
    <w:rsid w:val="5F3B24E4"/>
    <w:rsid w:val="5F5CC466"/>
    <w:rsid w:val="5F698EF7"/>
    <w:rsid w:val="5F6AE5C3"/>
    <w:rsid w:val="5F74DB70"/>
    <w:rsid w:val="5F90526D"/>
    <w:rsid w:val="5F92D920"/>
    <w:rsid w:val="5F931474"/>
    <w:rsid w:val="5FA2F9F9"/>
    <w:rsid w:val="5FAB8437"/>
    <w:rsid w:val="5FEC2558"/>
    <w:rsid w:val="6002E9F3"/>
    <w:rsid w:val="60825443"/>
    <w:rsid w:val="60903746"/>
    <w:rsid w:val="60BF2321"/>
    <w:rsid w:val="60C7FEAB"/>
    <w:rsid w:val="612F2914"/>
    <w:rsid w:val="6138A34C"/>
    <w:rsid w:val="615D0B79"/>
    <w:rsid w:val="618FCA77"/>
    <w:rsid w:val="619CBE0D"/>
    <w:rsid w:val="61A05B8A"/>
    <w:rsid w:val="61C1EDBA"/>
    <w:rsid w:val="61C34844"/>
    <w:rsid w:val="61C3FFD0"/>
    <w:rsid w:val="61FA376A"/>
    <w:rsid w:val="6224FF22"/>
    <w:rsid w:val="6227C477"/>
    <w:rsid w:val="62775EB8"/>
    <w:rsid w:val="6295B88F"/>
    <w:rsid w:val="62CE9816"/>
    <w:rsid w:val="62EF897C"/>
    <w:rsid w:val="63115AA6"/>
    <w:rsid w:val="6316A85D"/>
    <w:rsid w:val="6333200B"/>
    <w:rsid w:val="634A29B9"/>
    <w:rsid w:val="634AFC05"/>
    <w:rsid w:val="634C760D"/>
    <w:rsid w:val="635E4C25"/>
    <w:rsid w:val="635F504B"/>
    <w:rsid w:val="637D74DA"/>
    <w:rsid w:val="637FA61A"/>
    <w:rsid w:val="638A8CD1"/>
    <w:rsid w:val="6390A4DE"/>
    <w:rsid w:val="63AC5C7F"/>
    <w:rsid w:val="63B0D601"/>
    <w:rsid w:val="63B34447"/>
    <w:rsid w:val="63BD3BE4"/>
    <w:rsid w:val="63C0FA9F"/>
    <w:rsid w:val="63CAD721"/>
    <w:rsid w:val="63E01218"/>
    <w:rsid w:val="640A7258"/>
    <w:rsid w:val="64495EBA"/>
    <w:rsid w:val="645631BD"/>
    <w:rsid w:val="64617EC1"/>
    <w:rsid w:val="64724551"/>
    <w:rsid w:val="64781333"/>
    <w:rsid w:val="6497B9CE"/>
    <w:rsid w:val="64C9A14B"/>
    <w:rsid w:val="64D170F7"/>
    <w:rsid w:val="65076270"/>
    <w:rsid w:val="6522AC7D"/>
    <w:rsid w:val="652C3398"/>
    <w:rsid w:val="65678295"/>
    <w:rsid w:val="65AB1996"/>
    <w:rsid w:val="65BC5446"/>
    <w:rsid w:val="65CFAABC"/>
    <w:rsid w:val="65D42083"/>
    <w:rsid w:val="65EC6AA8"/>
    <w:rsid w:val="661723A4"/>
    <w:rsid w:val="662AFD3F"/>
    <w:rsid w:val="663E3996"/>
    <w:rsid w:val="665A9C43"/>
    <w:rsid w:val="66770AB9"/>
    <w:rsid w:val="6683B677"/>
    <w:rsid w:val="668DC73E"/>
    <w:rsid w:val="669A4512"/>
    <w:rsid w:val="66D4FAB2"/>
    <w:rsid w:val="66D96FD1"/>
    <w:rsid w:val="67041F3F"/>
    <w:rsid w:val="6715D413"/>
    <w:rsid w:val="673A7D02"/>
    <w:rsid w:val="673F69F9"/>
    <w:rsid w:val="6743024E"/>
    <w:rsid w:val="674DE985"/>
    <w:rsid w:val="675ACF70"/>
    <w:rsid w:val="675AF6A9"/>
    <w:rsid w:val="677DCB48"/>
    <w:rsid w:val="6799757A"/>
    <w:rsid w:val="67C5CDB9"/>
    <w:rsid w:val="67CD1BFD"/>
    <w:rsid w:val="67E6D918"/>
    <w:rsid w:val="67ECF206"/>
    <w:rsid w:val="67F3AB52"/>
    <w:rsid w:val="6806EC2F"/>
    <w:rsid w:val="684199BC"/>
    <w:rsid w:val="684521CB"/>
    <w:rsid w:val="684B5F46"/>
    <w:rsid w:val="686BD543"/>
    <w:rsid w:val="686E3759"/>
    <w:rsid w:val="689FD50F"/>
    <w:rsid w:val="68BE50CC"/>
    <w:rsid w:val="68EC1E73"/>
    <w:rsid w:val="68FB6E5E"/>
    <w:rsid w:val="6913A6B0"/>
    <w:rsid w:val="694D0CC3"/>
    <w:rsid w:val="697B1F37"/>
    <w:rsid w:val="69ADE95A"/>
    <w:rsid w:val="69BAF836"/>
    <w:rsid w:val="69DE58C0"/>
    <w:rsid w:val="6A9B2AF6"/>
    <w:rsid w:val="6AAD9300"/>
    <w:rsid w:val="6AB1E6FA"/>
    <w:rsid w:val="6AB70D56"/>
    <w:rsid w:val="6AC3B635"/>
    <w:rsid w:val="6ACC13DF"/>
    <w:rsid w:val="6AD54152"/>
    <w:rsid w:val="6B3363E8"/>
    <w:rsid w:val="6B3ABB8E"/>
    <w:rsid w:val="6B4EBB4B"/>
    <w:rsid w:val="6B9D60F2"/>
    <w:rsid w:val="6B9DD626"/>
    <w:rsid w:val="6BA4FE7B"/>
    <w:rsid w:val="6BA90FE4"/>
    <w:rsid w:val="6BB74726"/>
    <w:rsid w:val="6BD5AFD6"/>
    <w:rsid w:val="6BEAAAFF"/>
    <w:rsid w:val="6C087BAB"/>
    <w:rsid w:val="6C7F6FD1"/>
    <w:rsid w:val="6D035321"/>
    <w:rsid w:val="6D1BF9FD"/>
    <w:rsid w:val="6D26A6E5"/>
    <w:rsid w:val="6D5217B6"/>
    <w:rsid w:val="6D545978"/>
    <w:rsid w:val="6D62F9D2"/>
    <w:rsid w:val="6D71936D"/>
    <w:rsid w:val="6D77DF55"/>
    <w:rsid w:val="6D8E3F36"/>
    <w:rsid w:val="6D90E40B"/>
    <w:rsid w:val="6DB35CDD"/>
    <w:rsid w:val="6DE9DD28"/>
    <w:rsid w:val="6DF28837"/>
    <w:rsid w:val="6DF7C5B9"/>
    <w:rsid w:val="6E01E5E9"/>
    <w:rsid w:val="6E08E57C"/>
    <w:rsid w:val="6E507742"/>
    <w:rsid w:val="6E9E11B7"/>
    <w:rsid w:val="6E9FCF06"/>
    <w:rsid w:val="6EBC46B4"/>
    <w:rsid w:val="6ED62B5F"/>
    <w:rsid w:val="6EDED219"/>
    <w:rsid w:val="6EFC5C6B"/>
    <w:rsid w:val="6F0FC43F"/>
    <w:rsid w:val="6F592F0C"/>
    <w:rsid w:val="6F877322"/>
    <w:rsid w:val="6FF53F3C"/>
    <w:rsid w:val="7014967F"/>
    <w:rsid w:val="704C699B"/>
    <w:rsid w:val="70618AD9"/>
    <w:rsid w:val="707222BE"/>
    <w:rsid w:val="7077F184"/>
    <w:rsid w:val="708110CD"/>
    <w:rsid w:val="70886522"/>
    <w:rsid w:val="70A97BC3"/>
    <w:rsid w:val="70B012BA"/>
    <w:rsid w:val="70C9EB5E"/>
    <w:rsid w:val="70CD88E5"/>
    <w:rsid w:val="70DF9471"/>
    <w:rsid w:val="70FFF2B8"/>
    <w:rsid w:val="7106EEC3"/>
    <w:rsid w:val="71137F87"/>
    <w:rsid w:val="713C20CC"/>
    <w:rsid w:val="7142AAFF"/>
    <w:rsid w:val="71612404"/>
    <w:rsid w:val="719AE4D8"/>
    <w:rsid w:val="71BA9CD0"/>
    <w:rsid w:val="71FDBB54"/>
    <w:rsid w:val="721AAA48"/>
    <w:rsid w:val="7226ED81"/>
    <w:rsid w:val="72360AD4"/>
    <w:rsid w:val="7274072E"/>
    <w:rsid w:val="72938856"/>
    <w:rsid w:val="72BDB725"/>
    <w:rsid w:val="7304FE9A"/>
    <w:rsid w:val="73129C5F"/>
    <w:rsid w:val="73328217"/>
    <w:rsid w:val="73404DBF"/>
    <w:rsid w:val="734E472A"/>
    <w:rsid w:val="735D44AD"/>
    <w:rsid w:val="73C3475F"/>
    <w:rsid w:val="74485198"/>
    <w:rsid w:val="745E738A"/>
    <w:rsid w:val="7471997C"/>
    <w:rsid w:val="74B4734F"/>
    <w:rsid w:val="74E4537C"/>
    <w:rsid w:val="74FE01AE"/>
    <w:rsid w:val="7505568C"/>
    <w:rsid w:val="7518F4F1"/>
    <w:rsid w:val="7552A579"/>
    <w:rsid w:val="7575E84A"/>
    <w:rsid w:val="75E6093A"/>
    <w:rsid w:val="76047CE4"/>
    <w:rsid w:val="766D68B0"/>
    <w:rsid w:val="767C8466"/>
    <w:rsid w:val="7687ED02"/>
    <w:rsid w:val="76902EF8"/>
    <w:rsid w:val="76AC8492"/>
    <w:rsid w:val="76B15ABC"/>
    <w:rsid w:val="76B70451"/>
    <w:rsid w:val="76E6919F"/>
    <w:rsid w:val="77224282"/>
    <w:rsid w:val="77258A72"/>
    <w:rsid w:val="772D82E7"/>
    <w:rsid w:val="7735B961"/>
    <w:rsid w:val="773E2510"/>
    <w:rsid w:val="77600135"/>
    <w:rsid w:val="7768D49D"/>
    <w:rsid w:val="7779BEFE"/>
    <w:rsid w:val="7782892A"/>
    <w:rsid w:val="782BE909"/>
    <w:rsid w:val="784385EC"/>
    <w:rsid w:val="78529C5E"/>
    <w:rsid w:val="787DF871"/>
    <w:rsid w:val="78A2D3F2"/>
    <w:rsid w:val="78C66FBB"/>
    <w:rsid w:val="78D6EE21"/>
    <w:rsid w:val="78DC0C97"/>
    <w:rsid w:val="78E27DA7"/>
    <w:rsid w:val="791D780A"/>
    <w:rsid w:val="79F5EC60"/>
    <w:rsid w:val="7A0285CB"/>
    <w:rsid w:val="7A0E394C"/>
    <w:rsid w:val="7A11E50A"/>
    <w:rsid w:val="7A233EE5"/>
    <w:rsid w:val="7A2CAB7D"/>
    <w:rsid w:val="7A57D812"/>
    <w:rsid w:val="7A735D5A"/>
    <w:rsid w:val="7A7EE14D"/>
    <w:rsid w:val="7A872328"/>
    <w:rsid w:val="7AB21D80"/>
    <w:rsid w:val="7AC1CDDC"/>
    <w:rsid w:val="7AC7E6DA"/>
    <w:rsid w:val="7AC9A335"/>
    <w:rsid w:val="7B1BB606"/>
    <w:rsid w:val="7B64244D"/>
    <w:rsid w:val="7B7E20B7"/>
    <w:rsid w:val="7B84D64D"/>
    <w:rsid w:val="7BA46D7E"/>
    <w:rsid w:val="7BB7B991"/>
    <w:rsid w:val="7BDC98C6"/>
    <w:rsid w:val="7C433178"/>
    <w:rsid w:val="7C619BF2"/>
    <w:rsid w:val="7C941AD5"/>
    <w:rsid w:val="7CA159B8"/>
    <w:rsid w:val="7CA20F0B"/>
    <w:rsid w:val="7CC16C2B"/>
    <w:rsid w:val="7D2098A9"/>
    <w:rsid w:val="7D378B70"/>
    <w:rsid w:val="7D4D3EEA"/>
    <w:rsid w:val="7D56B4A9"/>
    <w:rsid w:val="7D9C769F"/>
    <w:rsid w:val="7DC9E36B"/>
    <w:rsid w:val="7DCDE404"/>
    <w:rsid w:val="7DDCC072"/>
    <w:rsid w:val="7DDE5D83"/>
    <w:rsid w:val="7DF90754"/>
    <w:rsid w:val="7E0ACA62"/>
    <w:rsid w:val="7E1E2BA5"/>
    <w:rsid w:val="7E255812"/>
    <w:rsid w:val="7E50EDE0"/>
    <w:rsid w:val="7EA6910A"/>
    <w:rsid w:val="7EB9C409"/>
    <w:rsid w:val="7ED1584F"/>
    <w:rsid w:val="7EF4CB8A"/>
    <w:rsid w:val="7F06C519"/>
    <w:rsid w:val="7F3B983A"/>
    <w:rsid w:val="7F3EDBE4"/>
    <w:rsid w:val="7F6FB6BD"/>
    <w:rsid w:val="7F77A8E5"/>
    <w:rsid w:val="7F8F5624"/>
    <w:rsid w:val="7F9914F3"/>
    <w:rsid w:val="7FC28DB2"/>
    <w:rsid w:val="7FCCF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2D61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2" w:unhideWhenUsed="1" w:qFormat="1"/>
    <w:lsdException w:name="heading 7" w:semiHidden="1" w:uiPriority="0" w:unhideWhenUsed="1" w:qFormat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2B1D"/>
    <w:pPr>
      <w:spacing w:before="120" w:after="120" w:line="312" w:lineRule="auto"/>
      <w:jc w:val="both"/>
    </w:pPr>
    <w:rPr>
      <w:rFonts w:asciiTheme="minorHAnsi" w:eastAsia="Times New Roman" w:hAnsiTheme="minorHAnsi" w:cstheme="minorBidi"/>
      <w:sz w:val="22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76660B"/>
    <w:pPr>
      <w:keepNext/>
      <w:pageBreakBefore/>
      <w:numPr>
        <w:numId w:val="18"/>
      </w:numPr>
      <w:spacing w:before="240" w:line="288" w:lineRule="auto"/>
      <w:outlineLvl w:val="0"/>
    </w:pPr>
    <w:rPr>
      <w:b/>
      <w:bCs/>
      <w:smallCaps/>
      <w:color w:val="17365D"/>
      <w:kern w:val="32"/>
      <w:sz w:val="5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9F0740"/>
    <w:pPr>
      <w:keepNext/>
      <w:jc w:val="left"/>
      <w:outlineLvl w:val="1"/>
    </w:pPr>
    <w:rPr>
      <w:b/>
      <w:bCs/>
      <w:smallCaps/>
      <w:color w:val="1F497D" w:themeColor="text2"/>
      <w:sz w:val="36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qFormat/>
    <w:rsid w:val="00D77717"/>
    <w:pPr>
      <w:keepNext/>
      <w:numPr>
        <w:ilvl w:val="2"/>
        <w:numId w:val="5"/>
      </w:numPr>
      <w:spacing w:before="240" w:after="240"/>
      <w:outlineLvl w:val="2"/>
    </w:pPr>
    <w:rPr>
      <w:b/>
      <w:bCs/>
      <w:color w:val="1F497D" w:themeColor="text2"/>
      <w:sz w:val="28"/>
      <w:szCs w:val="26"/>
    </w:rPr>
  </w:style>
  <w:style w:type="paragraph" w:styleId="Nagwek4">
    <w:name w:val="heading 4"/>
    <w:basedOn w:val="Normalny"/>
    <w:next w:val="Normalny"/>
    <w:link w:val="Nagwek4Znak"/>
    <w:qFormat/>
    <w:rsid w:val="00DC018E"/>
    <w:pPr>
      <w:keepNext/>
      <w:numPr>
        <w:ilvl w:val="3"/>
        <w:numId w:val="5"/>
      </w:numPr>
      <w:spacing w:before="240" w:after="240"/>
      <w:jc w:val="left"/>
      <w:outlineLvl w:val="3"/>
    </w:pPr>
    <w:rPr>
      <w:b/>
      <w:bCs/>
      <w:color w:val="17365D"/>
      <w:sz w:val="24"/>
      <w:szCs w:val="28"/>
    </w:rPr>
  </w:style>
  <w:style w:type="paragraph" w:styleId="Nagwek5">
    <w:name w:val="heading 5"/>
    <w:basedOn w:val="Normalny"/>
    <w:next w:val="Normalny"/>
    <w:link w:val="Nagwek5Znak"/>
    <w:qFormat/>
    <w:rsid w:val="00B51BAF"/>
    <w:pPr>
      <w:numPr>
        <w:ilvl w:val="4"/>
        <w:numId w:val="6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autoRedefine/>
    <w:uiPriority w:val="2"/>
    <w:semiHidden/>
    <w:qFormat/>
    <w:rsid w:val="00B51BAF"/>
    <w:pPr>
      <w:keepNext/>
      <w:keepLines/>
      <w:spacing w:before="200"/>
      <w:outlineLvl w:val="5"/>
    </w:pPr>
    <w:rPr>
      <w:b/>
      <w:bCs/>
      <w:color w:val="8B817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51BAF"/>
    <w:pPr>
      <w:spacing w:before="240"/>
      <w:outlineLvl w:val="6"/>
    </w:pPr>
  </w:style>
  <w:style w:type="paragraph" w:styleId="Nagwek8">
    <w:name w:val="heading 8"/>
    <w:basedOn w:val="Normalny"/>
    <w:next w:val="Normalny"/>
    <w:link w:val="Nagwek8Znak"/>
    <w:unhideWhenUsed/>
    <w:rsid w:val="00B51BAF"/>
    <w:pPr>
      <w:numPr>
        <w:ilvl w:val="7"/>
        <w:numId w:val="14"/>
      </w:numPr>
      <w:spacing w:before="2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51BAF"/>
    <w:pPr>
      <w:numPr>
        <w:ilvl w:val="8"/>
        <w:numId w:val="14"/>
      </w:numPr>
      <w:spacing w:before="24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6660B"/>
    <w:rPr>
      <w:rFonts w:asciiTheme="minorHAnsi" w:eastAsia="Times New Roman" w:hAnsiTheme="minorHAnsi" w:cstheme="minorBidi"/>
      <w:b/>
      <w:bCs/>
      <w:smallCaps/>
      <w:color w:val="17365D"/>
      <w:kern w:val="32"/>
      <w:sz w:val="52"/>
      <w:szCs w:val="32"/>
      <w:lang w:eastAsia="en-US"/>
    </w:rPr>
  </w:style>
  <w:style w:type="character" w:customStyle="1" w:styleId="Nagwek2Znak">
    <w:name w:val="Nagłówek 2 Znak"/>
    <w:link w:val="Nagwek2"/>
    <w:rsid w:val="009F0740"/>
    <w:rPr>
      <w:rFonts w:asciiTheme="minorHAnsi" w:eastAsia="Times New Roman" w:hAnsiTheme="minorHAnsi" w:cstheme="minorBidi"/>
      <w:b/>
      <w:bCs/>
      <w:smallCaps/>
      <w:color w:val="1F497D" w:themeColor="text2"/>
      <w:sz w:val="36"/>
      <w:szCs w:val="28"/>
    </w:rPr>
  </w:style>
  <w:style w:type="character" w:customStyle="1" w:styleId="Nagwek3Znak">
    <w:name w:val="Nagłówek 3 Znak"/>
    <w:link w:val="Nagwek3"/>
    <w:rsid w:val="00D77717"/>
    <w:rPr>
      <w:rFonts w:asciiTheme="minorHAnsi" w:eastAsia="Times New Roman" w:hAnsiTheme="minorHAnsi" w:cstheme="minorBidi"/>
      <w:b/>
      <w:bCs/>
      <w:color w:val="1F497D" w:themeColor="text2"/>
      <w:sz w:val="28"/>
      <w:szCs w:val="26"/>
      <w:lang w:eastAsia="en-US"/>
    </w:rPr>
  </w:style>
  <w:style w:type="character" w:customStyle="1" w:styleId="Nagwek4Znak">
    <w:name w:val="Nagłówek 4 Znak"/>
    <w:link w:val="Nagwek4"/>
    <w:rsid w:val="00DC018E"/>
    <w:rPr>
      <w:rFonts w:asciiTheme="minorHAnsi" w:eastAsia="Times New Roman" w:hAnsiTheme="minorHAnsi" w:cstheme="minorBidi"/>
      <w:b/>
      <w:bCs/>
      <w:color w:val="17365D"/>
      <w:sz w:val="24"/>
      <w:szCs w:val="28"/>
      <w:lang w:eastAsia="en-US"/>
    </w:rPr>
  </w:style>
  <w:style w:type="character" w:customStyle="1" w:styleId="Nagwek5Znak">
    <w:name w:val="Nagłówek 5 Znak"/>
    <w:link w:val="Nagwek5"/>
    <w:rsid w:val="00B51BAF"/>
    <w:rPr>
      <w:rFonts w:asciiTheme="minorHAnsi" w:eastAsia="Times New Roman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2"/>
    <w:semiHidden/>
    <w:rsid w:val="00B51BAF"/>
    <w:rPr>
      <w:rFonts w:eastAsia="Times New Roman"/>
      <w:b/>
      <w:bCs/>
      <w:color w:val="8B8178"/>
      <w:sz w:val="22"/>
      <w:szCs w:val="24"/>
      <w:lang w:eastAsia="en-US"/>
    </w:rPr>
  </w:style>
  <w:style w:type="character" w:customStyle="1" w:styleId="Nagwek7Znak">
    <w:name w:val="Nagłówek 7 Znak"/>
    <w:link w:val="Nagwek7"/>
    <w:semiHidden/>
    <w:rsid w:val="00B51BAF"/>
    <w:rPr>
      <w:rFonts w:eastAsia="Times New Roman"/>
      <w:sz w:val="22"/>
      <w:szCs w:val="24"/>
      <w:lang w:eastAsia="en-US"/>
    </w:rPr>
  </w:style>
  <w:style w:type="character" w:customStyle="1" w:styleId="Nagwek8Znak">
    <w:name w:val="Nagłówek 8 Znak"/>
    <w:link w:val="Nagwek8"/>
    <w:rsid w:val="00B51BAF"/>
    <w:rPr>
      <w:rFonts w:asciiTheme="minorHAnsi" w:eastAsia="Times New Roman" w:hAnsiTheme="minorHAnsi" w:cstheme="minorBidi"/>
      <w:i/>
      <w:iCs/>
      <w:sz w:val="22"/>
      <w:szCs w:val="24"/>
      <w:lang w:eastAsia="en-US"/>
    </w:rPr>
  </w:style>
  <w:style w:type="character" w:customStyle="1" w:styleId="Nagwek9Znak">
    <w:name w:val="Nagłówek 9 Znak"/>
    <w:link w:val="Nagwek9"/>
    <w:semiHidden/>
    <w:rsid w:val="00B51BAF"/>
    <w:rPr>
      <w:rFonts w:ascii="Cambria" w:eastAsia="Times New Roman" w:hAnsi="Cambria" w:cstheme="minorBidi"/>
      <w:sz w:val="22"/>
      <w:szCs w:val="24"/>
      <w:lang w:eastAsia="en-US"/>
    </w:rPr>
  </w:style>
  <w:style w:type="paragraph" w:customStyle="1" w:styleId="Tabelapunktowanie2">
    <w:name w:val="Tabela_punktowanie_2"/>
    <w:basedOn w:val="Tabelapunktowanie1"/>
    <w:qFormat/>
    <w:rsid w:val="00EC643B"/>
    <w:pPr>
      <w:ind w:left="567" w:hanging="227"/>
    </w:pPr>
  </w:style>
  <w:style w:type="paragraph" w:customStyle="1" w:styleId="Tabelapunktowanie1">
    <w:name w:val="Tabela_punktowanie_1"/>
    <w:basedOn w:val="Tabela-punktowanie"/>
    <w:autoRedefine/>
    <w:qFormat/>
    <w:rsid w:val="00EC643B"/>
    <w:pPr>
      <w:numPr>
        <w:numId w:val="11"/>
      </w:numPr>
      <w:ind w:left="227" w:hanging="170"/>
    </w:pPr>
  </w:style>
  <w:style w:type="paragraph" w:customStyle="1" w:styleId="Tabela-punktowanie">
    <w:name w:val="Tabela-punktowanie"/>
    <w:basedOn w:val="Normalny"/>
    <w:autoRedefine/>
    <w:qFormat/>
    <w:rsid w:val="00B51BAF"/>
    <w:pPr>
      <w:numPr>
        <w:numId w:val="10"/>
      </w:numPr>
      <w:spacing w:before="20" w:after="20"/>
      <w:jc w:val="left"/>
    </w:pPr>
    <w:rPr>
      <w:bCs/>
      <w:sz w:val="20"/>
      <w:szCs w:val="20"/>
    </w:rPr>
  </w:style>
  <w:style w:type="paragraph" w:customStyle="1" w:styleId="Spisdiagramw">
    <w:name w:val="Spis diagramów"/>
    <w:basedOn w:val="Spisilustracji"/>
    <w:autoRedefine/>
    <w:uiPriority w:val="2"/>
    <w:qFormat/>
    <w:rsid w:val="00B51BAF"/>
    <w:pPr>
      <w:tabs>
        <w:tab w:val="left" w:pos="2268"/>
        <w:tab w:val="right" w:leader="dot" w:pos="9072"/>
      </w:tabs>
      <w:ind w:left="1701" w:right="1134" w:hanging="1134"/>
      <w:jc w:val="left"/>
    </w:pPr>
    <w:rPr>
      <w:lang w:eastAsia="ar-SA"/>
    </w:rPr>
  </w:style>
  <w:style w:type="paragraph" w:styleId="Spisilustracji">
    <w:name w:val="table of figures"/>
    <w:basedOn w:val="Normalny"/>
    <w:next w:val="Normalny"/>
    <w:uiPriority w:val="99"/>
    <w:unhideWhenUsed/>
    <w:rsid w:val="00B51BAF"/>
  </w:style>
  <w:style w:type="paragraph" w:customStyle="1" w:styleId="tabelanormalny">
    <w:name w:val="tabela_normalny"/>
    <w:basedOn w:val="Normalny"/>
    <w:autoRedefine/>
    <w:qFormat/>
    <w:rsid w:val="00FF7828"/>
    <w:pPr>
      <w:spacing w:before="40" w:after="40" w:line="264" w:lineRule="auto"/>
      <w:jc w:val="left"/>
    </w:pPr>
    <w:rPr>
      <w:bCs/>
      <w:szCs w:val="20"/>
    </w:rPr>
  </w:style>
  <w:style w:type="paragraph" w:customStyle="1" w:styleId="wypunktowanie">
    <w:name w:val="wypunktowanie"/>
    <w:basedOn w:val="Normalny"/>
    <w:link w:val="wypunktowanieZnak"/>
    <w:uiPriority w:val="1"/>
    <w:qFormat/>
    <w:rsid w:val="00B51BAF"/>
    <w:pPr>
      <w:numPr>
        <w:numId w:val="13"/>
      </w:numPr>
    </w:pPr>
    <w:rPr>
      <w:lang w:val="x-none"/>
    </w:rPr>
  </w:style>
  <w:style w:type="character" w:customStyle="1" w:styleId="wypunktowanieZnak">
    <w:name w:val="wypunktowanie Znak"/>
    <w:link w:val="wypunktowanie"/>
    <w:uiPriority w:val="1"/>
    <w:rsid w:val="00B51BAF"/>
    <w:rPr>
      <w:rFonts w:asciiTheme="minorHAnsi" w:eastAsia="Times New Roman" w:hAnsiTheme="minorHAnsi" w:cstheme="minorBidi"/>
      <w:sz w:val="22"/>
      <w:szCs w:val="24"/>
      <w:lang w:val="x-none" w:eastAsia="en-US"/>
    </w:rPr>
  </w:style>
  <w:style w:type="paragraph" w:customStyle="1" w:styleId="metrykatabela">
    <w:name w:val="metryka_tabela"/>
    <w:basedOn w:val="Normalny"/>
    <w:autoRedefine/>
    <w:uiPriority w:val="1"/>
    <w:qFormat/>
    <w:rsid w:val="00FF6B51"/>
    <w:pPr>
      <w:spacing w:before="40" w:after="40"/>
      <w:jc w:val="left"/>
    </w:pPr>
    <w:rPr>
      <w:noProof/>
      <w:sz w:val="20"/>
      <w:lang w:eastAsia="pl-PL"/>
    </w:rPr>
  </w:style>
  <w:style w:type="paragraph" w:customStyle="1" w:styleId="metrykatabelanaglowek">
    <w:name w:val="metryka_tabela_naglowek"/>
    <w:basedOn w:val="Normalny"/>
    <w:autoRedefine/>
    <w:uiPriority w:val="1"/>
    <w:qFormat/>
    <w:rsid w:val="00FF6B51"/>
    <w:pPr>
      <w:spacing w:before="0" w:after="0"/>
      <w:jc w:val="left"/>
    </w:pPr>
    <w:rPr>
      <w:b/>
      <w:noProof/>
      <w:sz w:val="20"/>
      <w:lang w:eastAsia="pl-PL"/>
    </w:rPr>
  </w:style>
  <w:style w:type="paragraph" w:customStyle="1" w:styleId="tabelanumeracja">
    <w:name w:val="tabela_numeracja"/>
    <w:basedOn w:val="Normalny"/>
    <w:qFormat/>
    <w:rsid w:val="00DC018E"/>
    <w:pPr>
      <w:numPr>
        <w:numId w:val="12"/>
      </w:numPr>
    </w:pPr>
    <w:rPr>
      <w:szCs w:val="20"/>
    </w:rPr>
  </w:style>
  <w:style w:type="paragraph" w:customStyle="1" w:styleId="metrykanaglowek">
    <w:name w:val="metryka_naglowek"/>
    <w:basedOn w:val="Normalny"/>
    <w:link w:val="metrykanaglowekZnak"/>
    <w:autoRedefine/>
    <w:uiPriority w:val="1"/>
    <w:qFormat/>
    <w:rsid w:val="00694A86"/>
    <w:pPr>
      <w:keepNext/>
    </w:pPr>
    <w:rPr>
      <w:rFonts w:ascii="Trebuchet MS" w:hAnsi="Trebuchet MS"/>
      <w:b/>
      <w:color w:val="17365D"/>
      <w:szCs w:val="26"/>
      <w:lang w:eastAsia="pl-PL"/>
    </w:rPr>
  </w:style>
  <w:style w:type="character" w:customStyle="1" w:styleId="metrykanaglowekZnak">
    <w:name w:val="metryka_naglowek Znak"/>
    <w:link w:val="metrykanaglowek"/>
    <w:uiPriority w:val="1"/>
    <w:rsid w:val="00694A86"/>
    <w:rPr>
      <w:rFonts w:ascii="Trebuchet MS" w:eastAsia="Times New Roman" w:hAnsi="Trebuchet MS"/>
      <w:b/>
      <w:color w:val="17365D"/>
      <w:sz w:val="22"/>
      <w:szCs w:val="26"/>
    </w:rPr>
  </w:style>
  <w:style w:type="paragraph" w:customStyle="1" w:styleId="stopkastrony">
    <w:name w:val="stopka_strony"/>
    <w:basedOn w:val="Stopka"/>
    <w:uiPriority w:val="1"/>
    <w:qFormat/>
    <w:rsid w:val="00B51BAF"/>
    <w:pPr>
      <w:tabs>
        <w:tab w:val="left" w:pos="4678"/>
      </w:tabs>
      <w:spacing w:before="0"/>
      <w:jc w:val="center"/>
    </w:pPr>
    <w:rPr>
      <w:b w:val="0"/>
      <w:sz w:val="24"/>
      <w:lang w:val="x-none" w:eastAsia="x-none"/>
    </w:rPr>
  </w:style>
  <w:style w:type="paragraph" w:styleId="Stopka">
    <w:name w:val="footer"/>
    <w:basedOn w:val="Normalny"/>
    <w:link w:val="StopkaZnak"/>
    <w:autoRedefine/>
    <w:uiPriority w:val="99"/>
    <w:unhideWhenUsed/>
    <w:qFormat/>
    <w:rsid w:val="00B51BAF"/>
    <w:pPr>
      <w:tabs>
        <w:tab w:val="right" w:pos="9639"/>
      </w:tabs>
      <w:spacing w:before="240"/>
      <w:contextualSpacing/>
      <w:jc w:val="right"/>
    </w:pPr>
    <w:rPr>
      <w:b/>
      <w:noProof/>
      <w:szCs w:val="20"/>
      <w:lang w:eastAsia="pl-PL"/>
    </w:rPr>
  </w:style>
  <w:style w:type="character" w:customStyle="1" w:styleId="StopkaZnak">
    <w:name w:val="Stopka Znak"/>
    <w:link w:val="Stopka"/>
    <w:uiPriority w:val="99"/>
    <w:rsid w:val="00B51BAF"/>
    <w:rPr>
      <w:rFonts w:ascii="Arial" w:eastAsia="Times New Roman" w:hAnsi="Arial" w:cs="Arial"/>
      <w:b/>
      <w:noProof/>
      <w:sz w:val="22"/>
    </w:rPr>
  </w:style>
  <w:style w:type="paragraph" w:customStyle="1" w:styleId="przypisdolny">
    <w:name w:val="przypis_dolny"/>
    <w:basedOn w:val="Tekstprzypisudolnego"/>
    <w:uiPriority w:val="1"/>
    <w:qFormat/>
    <w:rsid w:val="00B51BAF"/>
    <w:pPr>
      <w:tabs>
        <w:tab w:val="right" w:pos="-142"/>
      </w:tabs>
      <w:ind w:left="142" w:hanging="142"/>
    </w:pPr>
    <w:rPr>
      <w:sz w:val="18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51BAF"/>
  </w:style>
  <w:style w:type="character" w:customStyle="1" w:styleId="TekstprzypisudolnegoZnak">
    <w:name w:val="Tekst przypisu dolnego Znak"/>
    <w:link w:val="Tekstprzypisudolnego"/>
    <w:uiPriority w:val="99"/>
    <w:rsid w:val="00B51BAF"/>
    <w:rPr>
      <w:rFonts w:eastAsia="Times New Roman"/>
      <w:sz w:val="22"/>
      <w:szCs w:val="24"/>
      <w:lang w:eastAsia="en-US"/>
    </w:rPr>
  </w:style>
  <w:style w:type="paragraph" w:customStyle="1" w:styleId="Wymagania-sekcja">
    <w:name w:val="Wymagania - sekcja"/>
    <w:basedOn w:val="Normalny"/>
    <w:qFormat/>
    <w:rsid w:val="00B51BAF"/>
    <w:rPr>
      <w:b/>
    </w:rPr>
  </w:style>
  <w:style w:type="paragraph" w:customStyle="1" w:styleId="WymaganieL1">
    <w:name w:val="Wymaganie L1"/>
    <w:basedOn w:val="Normalny"/>
    <w:link w:val="WymaganieL1Znak"/>
    <w:qFormat/>
    <w:rsid w:val="00B51BAF"/>
    <w:pPr>
      <w:numPr>
        <w:ilvl w:val="3"/>
        <w:numId w:val="14"/>
      </w:numPr>
      <w:jc w:val="left"/>
    </w:pPr>
    <w:rPr>
      <w:lang w:val="x-none"/>
    </w:rPr>
  </w:style>
  <w:style w:type="character" w:customStyle="1" w:styleId="WymaganieL1Znak">
    <w:name w:val="Wymaganie L1 Znak"/>
    <w:link w:val="WymaganieL1"/>
    <w:rsid w:val="00B51BAF"/>
    <w:rPr>
      <w:rFonts w:asciiTheme="minorHAnsi" w:eastAsia="Times New Roman" w:hAnsiTheme="minorHAnsi" w:cstheme="minorBidi"/>
      <w:sz w:val="22"/>
      <w:szCs w:val="24"/>
      <w:lang w:val="x-none" w:eastAsia="en-US"/>
    </w:rPr>
  </w:style>
  <w:style w:type="paragraph" w:customStyle="1" w:styleId="WymaganieL2">
    <w:name w:val="Wymaganie L2"/>
    <w:basedOn w:val="WymaganieL1"/>
    <w:link w:val="WymaganieL2Znak"/>
    <w:qFormat/>
    <w:rsid w:val="00B51BAF"/>
    <w:pPr>
      <w:numPr>
        <w:ilvl w:val="4"/>
      </w:numPr>
      <w:spacing w:before="60"/>
    </w:pPr>
  </w:style>
  <w:style w:type="character" w:customStyle="1" w:styleId="WymaganieL2Znak">
    <w:name w:val="Wymaganie L2 Znak"/>
    <w:link w:val="WymaganieL2"/>
    <w:rsid w:val="00B51BAF"/>
    <w:rPr>
      <w:rFonts w:asciiTheme="minorHAnsi" w:eastAsia="Times New Roman" w:hAnsiTheme="minorHAnsi" w:cstheme="minorBidi"/>
      <w:sz w:val="22"/>
      <w:szCs w:val="24"/>
      <w:lang w:val="x-none" w:eastAsia="en-US"/>
    </w:rPr>
  </w:style>
  <w:style w:type="paragraph" w:customStyle="1" w:styleId="wymagania-punkty">
    <w:name w:val="wymagania - punkty"/>
    <w:basedOn w:val="WymaganieL2"/>
    <w:link w:val="wymagania-punktyZnak"/>
    <w:qFormat/>
    <w:rsid w:val="00B51BAF"/>
    <w:pPr>
      <w:numPr>
        <w:ilvl w:val="5"/>
      </w:numPr>
      <w:spacing w:before="0"/>
    </w:pPr>
  </w:style>
  <w:style w:type="character" w:customStyle="1" w:styleId="wymagania-punktyZnak">
    <w:name w:val="wymagania - punkty Znak"/>
    <w:link w:val="wymagania-punkty"/>
    <w:rsid w:val="00B51BAF"/>
    <w:rPr>
      <w:rFonts w:asciiTheme="minorHAnsi" w:eastAsia="Times New Roman" w:hAnsiTheme="minorHAnsi" w:cstheme="minorBidi"/>
      <w:sz w:val="22"/>
      <w:szCs w:val="24"/>
      <w:lang w:val="x-none" w:eastAsia="en-US"/>
    </w:rPr>
  </w:style>
  <w:style w:type="paragraph" w:customStyle="1" w:styleId="Wymagania-punkyL2">
    <w:name w:val="Wymagania - punky L2"/>
    <w:basedOn w:val="wymagania-punkty"/>
    <w:qFormat/>
    <w:rsid w:val="00B51BAF"/>
    <w:pPr>
      <w:numPr>
        <w:ilvl w:val="6"/>
      </w:numPr>
    </w:pPr>
    <w:rPr>
      <w:lang w:eastAsia="pl-PL"/>
    </w:rPr>
  </w:style>
  <w:style w:type="paragraph" w:styleId="Legenda">
    <w:name w:val="caption"/>
    <w:basedOn w:val="Normalny"/>
    <w:next w:val="Normalny"/>
    <w:autoRedefine/>
    <w:qFormat/>
    <w:rsid w:val="0035127C"/>
    <w:pPr>
      <w:keepNext/>
      <w:keepLines/>
      <w:spacing w:before="0" w:after="240"/>
      <w:jc w:val="center"/>
    </w:pPr>
    <w:rPr>
      <w:szCs w:val="22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694A86"/>
    <w:pPr>
      <w:keepNext/>
      <w:keepLines/>
      <w:spacing w:before="5400" w:after="1800"/>
      <w:contextualSpacing/>
      <w:jc w:val="left"/>
    </w:pPr>
    <w:rPr>
      <w:b/>
      <w:caps/>
      <w:color w:val="17365D"/>
      <w:kern w:val="28"/>
      <w:sz w:val="48"/>
      <w:szCs w:val="64"/>
      <w:lang w:val="cs-CZ" w:eastAsia="pl-PL"/>
    </w:rPr>
  </w:style>
  <w:style w:type="character" w:customStyle="1" w:styleId="TytuZnak">
    <w:name w:val="Tytuł Znak"/>
    <w:link w:val="Tytu"/>
    <w:rsid w:val="00694A86"/>
    <w:rPr>
      <w:rFonts w:eastAsia="Times New Roman"/>
      <w:b/>
      <w:caps/>
      <w:color w:val="17365D"/>
      <w:kern w:val="28"/>
      <w:sz w:val="48"/>
      <w:szCs w:val="64"/>
      <w:lang w:val="cs-CZ"/>
    </w:rPr>
  </w:style>
  <w:style w:type="paragraph" w:styleId="Podtytu">
    <w:name w:val="Subtitle"/>
    <w:basedOn w:val="Nagwek5"/>
    <w:next w:val="Normalny"/>
    <w:link w:val="PodtytuZnak"/>
    <w:autoRedefine/>
    <w:qFormat/>
    <w:rsid w:val="00313560"/>
    <w:pPr>
      <w:keepNext/>
      <w:keepLines/>
      <w:numPr>
        <w:ilvl w:val="0"/>
        <w:numId w:val="0"/>
      </w:numPr>
      <w:spacing w:before="0" w:line="264" w:lineRule="auto"/>
      <w:jc w:val="right"/>
      <w:outlineLvl w:val="9"/>
    </w:pPr>
    <w:rPr>
      <w:bCs w:val="0"/>
      <w:i w:val="0"/>
      <w:iCs w:val="0"/>
      <w:smallCaps/>
      <w:color w:val="17365D"/>
      <w:sz w:val="36"/>
      <w:szCs w:val="20"/>
    </w:rPr>
  </w:style>
  <w:style w:type="character" w:customStyle="1" w:styleId="PodtytuZnak">
    <w:name w:val="Podtytuł Znak"/>
    <w:link w:val="Podtytu"/>
    <w:rsid w:val="00313560"/>
    <w:rPr>
      <w:rFonts w:ascii="Arial" w:eastAsia="Times New Roman" w:hAnsi="Arial" w:cs="Arial"/>
      <w:b/>
      <w:smallCaps/>
      <w:color w:val="17365D"/>
      <w:sz w:val="36"/>
      <w:lang w:eastAsia="en-US"/>
    </w:rPr>
  </w:style>
  <w:style w:type="character" w:styleId="Pogrubienie">
    <w:name w:val="Strong"/>
    <w:uiPriority w:val="22"/>
    <w:qFormat/>
    <w:rsid w:val="00B51BAF"/>
    <w:rPr>
      <w:b/>
      <w:bCs/>
    </w:rPr>
  </w:style>
  <w:style w:type="character" w:styleId="Uwydatnienie">
    <w:name w:val="Emphasis"/>
    <w:qFormat/>
    <w:rsid w:val="00B51BAF"/>
    <w:rPr>
      <w:rFonts w:ascii="Calibri" w:hAnsi="Calibri"/>
      <w:i/>
      <w:iCs/>
      <w:color w:val="8B8178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1BAF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51BAF"/>
    <w:rPr>
      <w:rFonts w:eastAsia="Times New Roman"/>
      <w:sz w:val="22"/>
      <w:lang w:eastAsia="en-US"/>
    </w:rPr>
  </w:style>
  <w:style w:type="character" w:styleId="Odwoanieprzypisukocowego">
    <w:name w:val="endnote reference"/>
    <w:uiPriority w:val="99"/>
    <w:semiHidden/>
    <w:unhideWhenUsed/>
    <w:rsid w:val="00B51BAF"/>
    <w:rPr>
      <w:vertAlign w:val="superscript"/>
    </w:rPr>
  </w:style>
  <w:style w:type="character" w:styleId="Odwoanieprzypisudolnego">
    <w:name w:val="footnote reference"/>
    <w:uiPriority w:val="99"/>
    <w:unhideWhenUsed/>
    <w:rsid w:val="00B51B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1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51BAF"/>
    <w:rPr>
      <w:rFonts w:ascii="Tahoma" w:eastAsia="Times New Roman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51B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51BAF"/>
    <w:rPr>
      <w:rFonts w:eastAsia="Times New Roman"/>
      <w:sz w:val="22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B51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BAF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B51BAF"/>
    <w:rPr>
      <w:rFonts w:eastAsia="Times New Roman"/>
      <w:sz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B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51BAF"/>
    <w:rPr>
      <w:rFonts w:eastAsia="Times New Roman"/>
      <w:b/>
      <w:bCs/>
      <w:sz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FF7828"/>
    <w:pPr>
      <w:tabs>
        <w:tab w:val="left" w:pos="400"/>
        <w:tab w:val="right" w:leader="dot" w:pos="9062"/>
      </w:tabs>
      <w:spacing w:after="60"/>
      <w:ind w:left="57" w:hanging="57"/>
      <w:jc w:val="left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731E1A"/>
    <w:pPr>
      <w:spacing w:after="60"/>
      <w:ind w:left="907" w:hanging="510"/>
      <w:jc w:val="left"/>
    </w:pPr>
  </w:style>
  <w:style w:type="paragraph" w:styleId="Spistreci3">
    <w:name w:val="toc 3"/>
    <w:basedOn w:val="Normalny"/>
    <w:next w:val="Normalny"/>
    <w:autoRedefine/>
    <w:uiPriority w:val="39"/>
    <w:unhideWhenUsed/>
    <w:rsid w:val="00731E1A"/>
    <w:pPr>
      <w:tabs>
        <w:tab w:val="left" w:pos="1320"/>
        <w:tab w:val="right" w:leader="dot" w:pos="9062"/>
      </w:tabs>
      <w:spacing w:after="100"/>
      <w:ind w:left="1474" w:hanging="567"/>
    </w:pPr>
  </w:style>
  <w:style w:type="character" w:styleId="Hipercze">
    <w:name w:val="Hyperlink"/>
    <w:uiPriority w:val="99"/>
    <w:unhideWhenUsed/>
    <w:rsid w:val="007B3E49"/>
    <w:rPr>
      <w:rFonts w:ascii="Calibri" w:hAnsi="Calibri"/>
      <w:color w:val="auto"/>
      <w:sz w:val="22"/>
      <w:u w:val="single"/>
    </w:rPr>
  </w:style>
  <w:style w:type="character" w:styleId="UyteHipercze">
    <w:name w:val="FollowedHyperlink"/>
    <w:uiPriority w:val="99"/>
    <w:semiHidden/>
    <w:unhideWhenUsed/>
    <w:rsid w:val="00B51BAF"/>
    <w:rPr>
      <w:color w:val="800080"/>
      <w:u w:val="single"/>
    </w:rPr>
  </w:style>
  <w:style w:type="paragraph" w:customStyle="1" w:styleId="Numerowaniepoz1">
    <w:name w:val="Numerowanie_poz_1"/>
    <w:basedOn w:val="Normalny"/>
    <w:link w:val="Numerowaniepoz1Znak"/>
    <w:autoRedefine/>
    <w:qFormat/>
    <w:rsid w:val="00F7455D"/>
    <w:pPr>
      <w:numPr>
        <w:numId w:val="4"/>
      </w:numPr>
      <w:spacing w:line="288" w:lineRule="auto"/>
    </w:pPr>
  </w:style>
  <w:style w:type="character" w:customStyle="1" w:styleId="Numerowaniepoz1Znak">
    <w:name w:val="Numerowanie_poz_1 Znak"/>
    <w:link w:val="Numerowaniepoz1"/>
    <w:rsid w:val="00F7455D"/>
    <w:rPr>
      <w:rFonts w:asciiTheme="minorHAnsi" w:eastAsia="Times New Roman" w:hAnsiTheme="minorHAnsi" w:cstheme="minorBidi"/>
      <w:sz w:val="22"/>
      <w:szCs w:val="24"/>
      <w:lang w:eastAsia="en-US"/>
    </w:rPr>
  </w:style>
  <w:style w:type="paragraph" w:customStyle="1" w:styleId="spistreci-tytu">
    <w:name w:val="spis treści-tytuł"/>
    <w:basedOn w:val="Normalny"/>
    <w:qFormat/>
    <w:rsid w:val="00B51BAF"/>
    <w:pPr>
      <w:pageBreakBefore/>
    </w:pPr>
    <w:rPr>
      <w:b/>
      <w:color w:val="17365D"/>
    </w:rPr>
  </w:style>
  <w:style w:type="paragraph" w:customStyle="1" w:styleId="Tabelanagwekdolewej">
    <w:name w:val="Tabela nagłówek do lewej"/>
    <w:basedOn w:val="Normalny"/>
    <w:autoRedefine/>
    <w:qFormat/>
    <w:rsid w:val="00DE1B42"/>
    <w:pPr>
      <w:spacing w:beforeLines="20" w:before="48" w:afterLines="20" w:after="48" w:line="240" w:lineRule="auto"/>
      <w:jc w:val="left"/>
    </w:pPr>
    <w:rPr>
      <w:b/>
      <w:color w:val="FFFFFF"/>
      <w:sz w:val="20"/>
      <w:szCs w:val="20"/>
      <w:lang w:eastAsia="pl-PL"/>
    </w:rPr>
  </w:style>
  <w:style w:type="paragraph" w:customStyle="1" w:styleId="Tabelanagwekdorodka">
    <w:name w:val="Tabela nagłówek do środka"/>
    <w:basedOn w:val="Tabelanagwekdolewej"/>
    <w:next w:val="Normalny"/>
    <w:autoRedefine/>
    <w:qFormat/>
    <w:rsid w:val="00B51BAF"/>
    <w:pPr>
      <w:jc w:val="center"/>
    </w:pPr>
  </w:style>
  <w:style w:type="paragraph" w:customStyle="1" w:styleId="Tabelanumerowanie1">
    <w:name w:val="Tabela_numerowanie_1"/>
    <w:basedOn w:val="Tabelapunktowanie1"/>
    <w:autoRedefine/>
    <w:qFormat/>
    <w:rsid w:val="00EC643B"/>
    <w:pPr>
      <w:numPr>
        <w:numId w:val="15"/>
      </w:numPr>
      <w:spacing w:before="40" w:after="40" w:line="264" w:lineRule="auto"/>
      <w:ind w:left="340" w:hanging="227"/>
    </w:pPr>
    <w:rPr>
      <w:lang w:eastAsia="pl-PL"/>
    </w:rPr>
  </w:style>
  <w:style w:type="paragraph" w:customStyle="1" w:styleId="Tytudokumentu">
    <w:name w:val="Tytuł dokumentu"/>
    <w:basedOn w:val="Podtytu"/>
    <w:qFormat/>
    <w:rsid w:val="00B51BAF"/>
    <w:pPr>
      <w:spacing w:before="6000"/>
    </w:pPr>
    <w:rPr>
      <w:smallCaps w:val="0"/>
      <w:sz w:val="72"/>
    </w:rPr>
  </w:style>
  <w:style w:type="paragraph" w:customStyle="1" w:styleId="Wyrnienie">
    <w:name w:val="Wyróżnienie"/>
    <w:basedOn w:val="Normalny"/>
    <w:autoRedefine/>
    <w:qFormat/>
    <w:rsid w:val="00B51BAF"/>
    <w:pPr>
      <w:spacing w:before="360"/>
    </w:pPr>
    <w:rPr>
      <w:b/>
      <w:color w:val="000000"/>
    </w:rPr>
  </w:style>
  <w:style w:type="paragraph" w:customStyle="1" w:styleId="Wyrnienie2">
    <w:name w:val="Wyróżnienie_2"/>
    <w:basedOn w:val="Podtytu"/>
    <w:autoRedefine/>
    <w:qFormat/>
    <w:rsid w:val="00B51BAF"/>
    <w:pPr>
      <w:spacing w:before="120"/>
    </w:pPr>
    <w:rPr>
      <w:sz w:val="28"/>
    </w:rPr>
  </w:style>
  <w:style w:type="paragraph" w:customStyle="1" w:styleId="Punktowaniepoz1">
    <w:name w:val="Punktowanie_poz_1"/>
    <w:basedOn w:val="Normalny"/>
    <w:autoRedefine/>
    <w:qFormat/>
    <w:rsid w:val="00DC018E"/>
    <w:pPr>
      <w:numPr>
        <w:numId w:val="7"/>
      </w:numPr>
      <w:ind w:left="738" w:hanging="284"/>
      <w:jc w:val="left"/>
    </w:pPr>
    <w:rPr>
      <w:lang w:eastAsia="pl-PL"/>
    </w:rPr>
  </w:style>
  <w:style w:type="paragraph" w:customStyle="1" w:styleId="Punktowaniepoz2">
    <w:name w:val="Punktowanie_poz_2"/>
    <w:basedOn w:val="Punktowaniepoz1"/>
    <w:autoRedefine/>
    <w:qFormat/>
    <w:rsid w:val="00DC018E"/>
    <w:pPr>
      <w:numPr>
        <w:numId w:val="8"/>
      </w:numPr>
      <w:ind w:left="1418" w:hanging="284"/>
    </w:pPr>
  </w:style>
  <w:style w:type="paragraph" w:customStyle="1" w:styleId="Punktowaniepoz3">
    <w:name w:val="Punktowanie_poz_3"/>
    <w:basedOn w:val="Punktowaniepoz2"/>
    <w:autoRedefine/>
    <w:qFormat/>
    <w:rsid w:val="00DC018E"/>
    <w:pPr>
      <w:numPr>
        <w:numId w:val="9"/>
      </w:numPr>
      <w:spacing w:before="60" w:after="60"/>
      <w:ind w:left="1985" w:hanging="284"/>
    </w:pPr>
  </w:style>
  <w:style w:type="paragraph" w:customStyle="1" w:styleId="Spistrecinagwek">
    <w:name w:val="Spis treści_nagłówek"/>
    <w:basedOn w:val="Normalny"/>
    <w:qFormat/>
    <w:rsid w:val="00EC643B"/>
    <w:pPr>
      <w:jc w:val="left"/>
    </w:pPr>
    <w:rPr>
      <w:b/>
      <w:color w:val="17365D"/>
    </w:rPr>
  </w:style>
  <w:style w:type="character" w:styleId="Tekstzastpczy">
    <w:name w:val="Placeholder Text"/>
    <w:uiPriority w:val="99"/>
    <w:semiHidden/>
    <w:rsid w:val="00B51BAF"/>
    <w:rPr>
      <w:color w:val="808080"/>
    </w:rPr>
  </w:style>
  <w:style w:type="paragraph" w:customStyle="1" w:styleId="WTekstpodstawowy">
    <w:name w:val="W_Tekst podstawowy"/>
    <w:basedOn w:val="Normalny"/>
    <w:rsid w:val="00FF6B51"/>
    <w:pPr>
      <w:spacing w:before="40" w:after="60" w:line="240" w:lineRule="auto"/>
      <w:ind w:left="1134"/>
    </w:pPr>
    <w:rPr>
      <w:rFonts w:ascii="Arial Narrow" w:hAnsi="Arial Narrow"/>
      <w:szCs w:val="22"/>
      <w:lang w:val="x-none" w:eastAsia="pl-PL"/>
    </w:rPr>
  </w:style>
  <w:style w:type="paragraph" w:styleId="Akapitzlist">
    <w:name w:val="List Paragraph"/>
    <w:aliases w:val="Numerowanie,L1,Akapit z listą5,Akapit normalny,Akapit z listą1"/>
    <w:basedOn w:val="Normalny"/>
    <w:link w:val="AkapitzlistZnak"/>
    <w:uiPriority w:val="34"/>
    <w:qFormat/>
    <w:rsid w:val="00E46697"/>
    <w:pPr>
      <w:spacing w:line="276" w:lineRule="auto"/>
      <w:ind w:left="720"/>
      <w:contextualSpacing/>
    </w:pPr>
    <w:rPr>
      <w:rFonts w:ascii="Calibri" w:hAnsi="Calibri" w:cs="Times New Roman"/>
    </w:rPr>
  </w:style>
  <w:style w:type="paragraph" w:customStyle="1" w:styleId="Default">
    <w:name w:val="Default"/>
    <w:rsid w:val="00E46697"/>
    <w:pPr>
      <w:autoSpaceDE w:val="0"/>
      <w:autoSpaceDN w:val="0"/>
      <w:adjustRightInd w:val="0"/>
    </w:pPr>
    <w:rPr>
      <w:rFonts w:ascii="Georgia" w:eastAsia="Times New Roman" w:hAnsi="Georgia" w:cs="Georgia"/>
      <w:color w:val="000000"/>
      <w:sz w:val="24"/>
      <w:szCs w:val="24"/>
    </w:rPr>
  </w:style>
  <w:style w:type="character" w:customStyle="1" w:styleId="AkapitzlistZnak">
    <w:name w:val="Akapit z listą Znak"/>
    <w:aliases w:val="Numerowanie Znak,L1 Znak,Akapit z listą5 Znak,Akapit normalny Znak,Akapit z listą1 Znak"/>
    <w:link w:val="Akapitzlist"/>
    <w:uiPriority w:val="34"/>
    <w:locked/>
    <w:rsid w:val="00E46697"/>
    <w:rPr>
      <w:rFonts w:eastAsia="Times New Roman"/>
      <w:sz w:val="22"/>
      <w:szCs w:val="24"/>
      <w:lang w:eastAsia="en-US"/>
    </w:rPr>
  </w:style>
  <w:style w:type="paragraph" w:styleId="Poprawka">
    <w:name w:val="Revision"/>
    <w:hidden/>
    <w:uiPriority w:val="99"/>
    <w:semiHidden/>
    <w:rsid w:val="00E46697"/>
    <w:rPr>
      <w:rFonts w:eastAsia="Times New Roman"/>
      <w:sz w:val="22"/>
      <w:szCs w:val="24"/>
      <w:lang w:eastAsia="en-US"/>
    </w:rPr>
  </w:style>
  <w:style w:type="table" w:styleId="Tabela-Siatka">
    <w:name w:val="Table Grid"/>
    <w:basedOn w:val="Standardowy"/>
    <w:uiPriority w:val="39"/>
    <w:rsid w:val="00E46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-only1">
    <w:name w:val="sr-only1"/>
    <w:basedOn w:val="Domylnaczcionkaakapitu"/>
    <w:rsid w:val="00E46697"/>
    <w:rPr>
      <w:bdr w:val="none" w:sz="0" w:space="0" w:color="auto" w:frame="1"/>
    </w:rPr>
  </w:style>
  <w:style w:type="character" w:customStyle="1" w:styleId="highlight">
    <w:name w:val="highlight"/>
    <w:basedOn w:val="Domylnaczcionkaakapitu"/>
    <w:rsid w:val="00E46697"/>
  </w:style>
  <w:style w:type="table" w:styleId="redniasiatka2akcent1">
    <w:name w:val="Medium Grid 2 Accent 1"/>
    <w:basedOn w:val="Standardowy"/>
    <w:uiPriority w:val="68"/>
    <w:rsid w:val="00745F5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647C0A"/>
    <w:pPr>
      <w:keepLines/>
      <w:pageBreakBefore w:val="0"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365F91" w:themeColor="accent1" w:themeShade="BF"/>
      <w:kern w:val="0"/>
      <w:sz w:val="32"/>
      <w:lang w:eastAsia="pl-PL"/>
    </w:rPr>
  </w:style>
  <w:style w:type="character" w:customStyle="1" w:styleId="tlid-translation">
    <w:name w:val="tlid-translation"/>
    <w:basedOn w:val="Domylnaczcionkaakapitu"/>
    <w:rsid w:val="004726C8"/>
  </w:style>
  <w:style w:type="paragraph" w:styleId="NormalnyWeb">
    <w:name w:val="Normal (Web)"/>
    <w:basedOn w:val="Normalny"/>
    <w:uiPriority w:val="99"/>
    <w:semiHidden/>
    <w:unhideWhenUsed/>
    <w:rsid w:val="004519EE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D1A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D1ABB"/>
    <w:rPr>
      <w:rFonts w:ascii="Courier New" w:eastAsia="Times New Roman" w:hAnsi="Courier New" w:cs="Courier New"/>
    </w:rPr>
  </w:style>
  <w:style w:type="character" w:customStyle="1" w:styleId="hlquot">
    <w:name w:val="hlquot"/>
    <w:basedOn w:val="Domylnaczcionkaakapitu"/>
    <w:rsid w:val="003D1ABB"/>
  </w:style>
  <w:style w:type="character" w:customStyle="1" w:styleId="st">
    <w:name w:val="st"/>
    <w:basedOn w:val="Domylnaczcionkaakapitu"/>
    <w:rsid w:val="00184B0E"/>
  </w:style>
  <w:style w:type="paragraph" w:customStyle="1" w:styleId="paragraph">
    <w:name w:val="paragraph"/>
    <w:basedOn w:val="Normalny"/>
    <w:rsid w:val="00B41B1A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character" w:customStyle="1" w:styleId="normaltextrun">
    <w:name w:val="normaltextrun"/>
    <w:basedOn w:val="Domylnaczcionkaakapitu"/>
    <w:rsid w:val="00B41B1A"/>
  </w:style>
  <w:style w:type="character" w:customStyle="1" w:styleId="eop">
    <w:name w:val="eop"/>
    <w:basedOn w:val="Domylnaczcionkaakapitu"/>
    <w:rsid w:val="00B41B1A"/>
  </w:style>
  <w:style w:type="character" w:customStyle="1" w:styleId="spellingerror">
    <w:name w:val="spellingerror"/>
    <w:basedOn w:val="Domylnaczcionkaakapitu"/>
    <w:rsid w:val="00B41B1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0D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2E6F"/>
    <w:rPr>
      <w:color w:val="605E5C"/>
      <w:shd w:val="clear" w:color="auto" w:fill="E1DFDD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customStyle="1" w:styleId="msonormal0">
    <w:name w:val="msonormal"/>
    <w:basedOn w:val="Normalny"/>
    <w:rsid w:val="00E317B4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7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6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31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342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7246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010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6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3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0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5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83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7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7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6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3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2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55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1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0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56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1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5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5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9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9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053972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3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205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6634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1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6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2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1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0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02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8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1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56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9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72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80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26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413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04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1383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728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9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2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9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7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4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5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8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7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9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7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9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0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34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1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8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8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5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95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5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4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7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2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98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4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1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7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3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70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05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38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72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3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32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8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68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34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5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3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7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50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23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17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70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89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43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64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55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5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22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00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29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7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27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05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8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42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1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0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67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9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45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591501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9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17118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0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4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5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1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3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4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319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862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46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664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221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760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7311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228538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349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258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203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765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05346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05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71989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3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7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2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2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zdrowie.gov.pl/token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openid.net/specs/openid-connect-core-1_0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test@test.p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ools.ietf.org/html/rfc6749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test@test.pl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github.com/jwtk/jjwt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ca5e60ef-252a-49be-96a6-99735f95980c">
  <we:reference id="WA104379821" version="1.0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c74927f-2f07-45c2-8c27-d33f1e79f432" xsi:nil="true"/>
    <datigodzina xmlns="9c74927f-2f07-45c2-8c27-d33f1e79f432" xsi:nil="true"/>
    <_ip_UnifiedCompliancePolicyUIAction xmlns="http://schemas.microsoft.com/sharepoint/v3" xsi:nil="true"/>
    <_ip_UnifiedCompliancePolicyProperties xmlns="http://schemas.microsoft.com/sharepoint/v3" xsi:nil="true"/>
    <lcf76f155ced4ddcb4097134ff3c332f xmlns="9c74927f-2f07-45c2-8c27-d33f1e79f432">
      <Terms xmlns="http://schemas.microsoft.com/office/infopath/2007/PartnerControls"/>
    </lcf76f155ced4ddcb4097134ff3c332f>
    <TaxCatchAll xmlns="2b4fec8c-6342-430f-9a53-83f3fffa363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23" ma:contentTypeDescription="Utwórz nowy dokument." ma:contentTypeScope="" ma:versionID="1e6627b8a5a8181bcfa480ee105d4d7e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cfd05182cf43fe4f8f5807ad9baf6f48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22A8C-9F7A-4592-BDD6-0660B974BD39}">
  <ds:schemaRefs>
    <ds:schemaRef ds:uri="http://schemas.microsoft.com/sharepoint/v3"/>
    <ds:schemaRef ds:uri="http://purl.org/dc/elements/1.1/"/>
    <ds:schemaRef ds:uri="9c74927f-2f07-45c2-8c27-d33f1e79f432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2b4fec8c-6342-430f-9a53-83f3fffa363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DA90DC1-C4C3-4C81-AC7A-F8A197F4F8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D7F5A3-0EBD-459E-A1EF-9F27142B1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74927f-2f07-45c2-8c27-d33f1e79f432"/>
    <ds:schemaRef ds:uri="2b4fec8c-6342-430f-9a53-83f3fffa36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D7D561-091E-4B37-8C7B-1C22AE012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44</Pages>
  <Words>4950</Words>
  <Characters>29704</Characters>
  <Application>Microsoft Office Word</Application>
  <DocSecurity>4</DocSecurity>
  <Lines>247</Lines>
  <Paragraphs>69</Paragraphs>
  <ScaleCrop>false</ScaleCrop>
  <LinksUpToDate>false</LinksUpToDate>
  <CharactersWithSpaces>34585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2022-06-23T22:02:00Z</dcterms:created>
  <dcterms:modified xsi:type="dcterms:W3CDTF">2022-06-23T22:02:00Z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  <property fmtid="{D5CDD505-2E9C-101B-9397-08002B2CF9AE}" pid="3" name="MediaServiceImageTags">
    <vt:lpwstr/>
  </property>
</Properties>
</file>